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671A" w:rsidRPr="00B56B58" w:rsidRDefault="00F77E57" w:rsidP="0042671A">
      <w:pPr>
        <w:ind w:firstLine="567"/>
        <w:jc w:val="right"/>
        <w:rPr>
          <w:b/>
          <w:sz w:val="22"/>
          <w:szCs w:val="22"/>
        </w:rPr>
      </w:pPr>
      <w:r w:rsidRPr="00B56B58">
        <w:rPr>
          <w:b/>
          <w:sz w:val="22"/>
          <w:szCs w:val="22"/>
        </w:rPr>
        <w:t>УТВЕРЖДАЮ»</w:t>
      </w:r>
    </w:p>
    <w:p w:rsidR="0042671A" w:rsidRPr="00B56B58" w:rsidRDefault="00A62C2E" w:rsidP="0042671A">
      <w:pPr>
        <w:ind w:firstLine="567"/>
        <w:jc w:val="right"/>
        <w:rPr>
          <w:b/>
          <w:sz w:val="22"/>
          <w:szCs w:val="22"/>
        </w:rPr>
      </w:pPr>
      <w:r>
        <w:rPr>
          <w:b/>
          <w:sz w:val="22"/>
          <w:szCs w:val="22"/>
        </w:rPr>
        <w:t>Д</w:t>
      </w:r>
      <w:r w:rsidR="00F77E57">
        <w:rPr>
          <w:b/>
          <w:sz w:val="22"/>
          <w:szCs w:val="22"/>
        </w:rPr>
        <w:t>иректор</w:t>
      </w:r>
      <w:r w:rsidR="00F77E57" w:rsidRPr="00B56B58">
        <w:rPr>
          <w:b/>
          <w:sz w:val="22"/>
          <w:szCs w:val="22"/>
        </w:rPr>
        <w:t xml:space="preserve"> О</w:t>
      </w:r>
      <w:r>
        <w:rPr>
          <w:b/>
          <w:sz w:val="22"/>
          <w:szCs w:val="22"/>
        </w:rPr>
        <w:t>ОО «УИ ЖКХ-2008</w:t>
      </w:r>
      <w:r w:rsidR="00F77E57" w:rsidRPr="00B56B58">
        <w:rPr>
          <w:b/>
          <w:sz w:val="22"/>
          <w:szCs w:val="22"/>
        </w:rPr>
        <w:t xml:space="preserve">» </w:t>
      </w:r>
    </w:p>
    <w:p w:rsidR="0042671A" w:rsidRDefault="00F77E57" w:rsidP="0042671A">
      <w:pPr>
        <w:ind w:firstLine="567"/>
        <w:jc w:val="right"/>
        <w:rPr>
          <w:b/>
          <w:sz w:val="22"/>
          <w:szCs w:val="22"/>
        </w:rPr>
      </w:pPr>
      <w:r w:rsidRPr="00B56B58">
        <w:rPr>
          <w:b/>
          <w:sz w:val="22"/>
          <w:szCs w:val="22"/>
        </w:rPr>
        <w:t xml:space="preserve">                                 </w:t>
      </w:r>
    </w:p>
    <w:p w:rsidR="0042671A" w:rsidRPr="00B56B58" w:rsidRDefault="00F77E57" w:rsidP="0042671A">
      <w:pPr>
        <w:ind w:firstLine="567"/>
        <w:jc w:val="right"/>
        <w:rPr>
          <w:b/>
          <w:sz w:val="22"/>
          <w:szCs w:val="22"/>
        </w:rPr>
      </w:pPr>
      <w:r w:rsidRPr="00B56B58">
        <w:rPr>
          <w:b/>
          <w:sz w:val="22"/>
          <w:szCs w:val="22"/>
        </w:rPr>
        <w:t xml:space="preserve"> __________________</w:t>
      </w:r>
      <w:r w:rsidR="00A62C2E">
        <w:rPr>
          <w:b/>
          <w:sz w:val="22"/>
          <w:szCs w:val="22"/>
        </w:rPr>
        <w:t>Ю.</w:t>
      </w:r>
      <w:r w:rsidR="004E643D">
        <w:rPr>
          <w:b/>
          <w:sz w:val="22"/>
          <w:szCs w:val="22"/>
        </w:rPr>
        <w:t xml:space="preserve"> </w:t>
      </w:r>
      <w:r w:rsidR="00A62C2E">
        <w:rPr>
          <w:b/>
          <w:sz w:val="22"/>
          <w:szCs w:val="22"/>
        </w:rPr>
        <w:t>Н. Сёмин</w:t>
      </w:r>
    </w:p>
    <w:p w:rsidR="0042671A" w:rsidRPr="00B56B58" w:rsidRDefault="0042671A" w:rsidP="0042671A">
      <w:pPr>
        <w:ind w:firstLine="567"/>
        <w:jc w:val="right"/>
        <w:rPr>
          <w:b/>
          <w:sz w:val="22"/>
          <w:szCs w:val="22"/>
        </w:rPr>
      </w:pPr>
    </w:p>
    <w:p w:rsidR="0042671A" w:rsidRPr="00B56B58" w:rsidRDefault="00F77E57" w:rsidP="0042671A">
      <w:pPr>
        <w:widowControl w:val="0"/>
        <w:ind w:firstLine="567"/>
        <w:jc w:val="right"/>
        <w:rPr>
          <w:b/>
          <w:sz w:val="22"/>
          <w:szCs w:val="22"/>
        </w:rPr>
      </w:pPr>
      <w:r>
        <w:rPr>
          <w:b/>
          <w:sz w:val="22"/>
          <w:szCs w:val="22"/>
        </w:rPr>
        <w:t xml:space="preserve">                          </w:t>
      </w:r>
      <w:r w:rsidRPr="00B56B58">
        <w:rPr>
          <w:b/>
          <w:sz w:val="22"/>
          <w:szCs w:val="22"/>
        </w:rPr>
        <w:t>«__</w:t>
      </w:r>
      <w:r>
        <w:rPr>
          <w:b/>
          <w:sz w:val="22"/>
          <w:szCs w:val="22"/>
        </w:rPr>
        <w:t>___</w:t>
      </w:r>
      <w:r w:rsidRPr="00B56B58">
        <w:rPr>
          <w:b/>
          <w:sz w:val="22"/>
          <w:szCs w:val="22"/>
        </w:rPr>
        <w:t>_» __</w:t>
      </w:r>
      <w:r>
        <w:rPr>
          <w:b/>
          <w:sz w:val="22"/>
          <w:szCs w:val="22"/>
        </w:rPr>
        <w:t>_____</w:t>
      </w:r>
      <w:r w:rsidRPr="00B56B58">
        <w:rPr>
          <w:b/>
          <w:sz w:val="22"/>
          <w:szCs w:val="22"/>
        </w:rPr>
        <w:t>_________</w:t>
      </w:r>
      <w:r>
        <w:rPr>
          <w:b/>
          <w:sz w:val="22"/>
          <w:szCs w:val="22"/>
        </w:rPr>
        <w:t>202</w:t>
      </w:r>
      <w:r w:rsidR="006F51E4">
        <w:rPr>
          <w:b/>
          <w:sz w:val="22"/>
          <w:szCs w:val="22"/>
        </w:rPr>
        <w:t>3</w:t>
      </w:r>
      <w:r w:rsidRPr="00B56B58">
        <w:rPr>
          <w:b/>
          <w:sz w:val="22"/>
          <w:szCs w:val="22"/>
        </w:rPr>
        <w:t xml:space="preserve"> г.</w:t>
      </w:r>
    </w:p>
    <w:p w:rsidR="0042671A" w:rsidRPr="001C014A" w:rsidRDefault="0042671A" w:rsidP="0042671A"/>
    <w:p w:rsidR="0042671A" w:rsidRPr="001C014A" w:rsidRDefault="0042671A" w:rsidP="0042671A">
      <w:pPr>
        <w:rPr>
          <w:b/>
          <w:sz w:val="24"/>
          <w:szCs w:val="24"/>
        </w:rPr>
      </w:pPr>
    </w:p>
    <w:p w:rsidR="0042671A" w:rsidRPr="001C014A" w:rsidRDefault="0042671A" w:rsidP="0042671A">
      <w:pPr>
        <w:rPr>
          <w:b/>
          <w:sz w:val="24"/>
          <w:szCs w:val="24"/>
        </w:rPr>
      </w:pPr>
    </w:p>
    <w:p w:rsidR="0042671A" w:rsidRPr="001C014A" w:rsidRDefault="0042671A" w:rsidP="0042671A">
      <w:pPr>
        <w:rPr>
          <w:b/>
          <w:sz w:val="24"/>
          <w:szCs w:val="24"/>
        </w:rPr>
      </w:pPr>
    </w:p>
    <w:p w:rsidR="0042671A" w:rsidRDefault="0042671A" w:rsidP="0042671A">
      <w:pPr>
        <w:rPr>
          <w:b/>
          <w:sz w:val="24"/>
          <w:szCs w:val="24"/>
        </w:rPr>
      </w:pPr>
    </w:p>
    <w:p w:rsidR="0042671A" w:rsidRDefault="0042671A" w:rsidP="0042671A">
      <w:pPr>
        <w:rPr>
          <w:b/>
          <w:sz w:val="24"/>
          <w:szCs w:val="24"/>
        </w:rPr>
      </w:pPr>
    </w:p>
    <w:p w:rsidR="0042671A" w:rsidRDefault="0042671A" w:rsidP="0042671A">
      <w:pPr>
        <w:rPr>
          <w:b/>
          <w:sz w:val="24"/>
          <w:szCs w:val="24"/>
        </w:rPr>
      </w:pPr>
    </w:p>
    <w:p w:rsidR="00163117" w:rsidRDefault="00163117" w:rsidP="0042671A">
      <w:pPr>
        <w:rPr>
          <w:b/>
          <w:sz w:val="24"/>
          <w:szCs w:val="24"/>
        </w:rPr>
      </w:pPr>
    </w:p>
    <w:p w:rsidR="00163117" w:rsidRDefault="00163117" w:rsidP="0042671A">
      <w:pPr>
        <w:rPr>
          <w:b/>
          <w:sz w:val="24"/>
          <w:szCs w:val="24"/>
        </w:rPr>
      </w:pPr>
    </w:p>
    <w:p w:rsidR="00163117" w:rsidRDefault="00163117" w:rsidP="0042671A">
      <w:pPr>
        <w:rPr>
          <w:b/>
          <w:sz w:val="24"/>
          <w:szCs w:val="24"/>
        </w:rPr>
      </w:pPr>
    </w:p>
    <w:p w:rsidR="00163117" w:rsidRDefault="00163117" w:rsidP="0042671A">
      <w:pPr>
        <w:rPr>
          <w:b/>
          <w:sz w:val="24"/>
          <w:szCs w:val="24"/>
        </w:rPr>
      </w:pPr>
    </w:p>
    <w:p w:rsidR="005167D5" w:rsidRDefault="005167D5" w:rsidP="0042671A">
      <w:pPr>
        <w:rPr>
          <w:b/>
          <w:sz w:val="24"/>
          <w:szCs w:val="24"/>
        </w:rPr>
      </w:pPr>
    </w:p>
    <w:p w:rsidR="005167D5" w:rsidRPr="001C014A" w:rsidRDefault="005167D5" w:rsidP="0042671A">
      <w:pPr>
        <w:rPr>
          <w:b/>
          <w:sz w:val="24"/>
          <w:szCs w:val="24"/>
        </w:rPr>
      </w:pPr>
    </w:p>
    <w:p w:rsidR="0042671A" w:rsidRPr="001C014A" w:rsidRDefault="0042671A" w:rsidP="0042671A">
      <w:pPr>
        <w:rPr>
          <w:b/>
          <w:sz w:val="24"/>
          <w:szCs w:val="24"/>
        </w:rPr>
      </w:pPr>
    </w:p>
    <w:p w:rsidR="0042671A" w:rsidRPr="001C014A" w:rsidRDefault="0042671A" w:rsidP="0042671A">
      <w:pPr>
        <w:rPr>
          <w:b/>
          <w:sz w:val="24"/>
          <w:szCs w:val="24"/>
        </w:rPr>
      </w:pPr>
    </w:p>
    <w:p w:rsidR="0042671A" w:rsidRPr="001C014A" w:rsidRDefault="0042671A" w:rsidP="0042671A"/>
    <w:p w:rsidR="0042671A" w:rsidRPr="001C014A" w:rsidRDefault="00F77E57" w:rsidP="0042671A">
      <w:pPr>
        <w:widowControl w:val="0"/>
        <w:ind w:firstLine="567"/>
        <w:jc w:val="center"/>
        <w:outlineLvl w:val="0"/>
        <w:rPr>
          <w:b/>
          <w:sz w:val="24"/>
          <w:szCs w:val="24"/>
        </w:rPr>
      </w:pPr>
      <w:bookmarkStart w:id="0" w:name="_Toc532551150"/>
      <w:bookmarkStart w:id="1" w:name="_Toc536617018"/>
      <w:bookmarkStart w:id="2" w:name="_Toc9837188"/>
      <w:r w:rsidRPr="001C014A">
        <w:rPr>
          <w:b/>
          <w:sz w:val="24"/>
          <w:szCs w:val="24"/>
        </w:rPr>
        <w:t>ДОКУМЕНТАЦИЯ ПО ЗАПРОСУ ПРЕДЛОЖЕНИЙ</w:t>
      </w:r>
      <w:bookmarkEnd w:id="0"/>
      <w:bookmarkEnd w:id="1"/>
      <w:bookmarkEnd w:id="2"/>
    </w:p>
    <w:p w:rsidR="0042671A" w:rsidRPr="001C014A" w:rsidRDefault="0042671A" w:rsidP="0042671A">
      <w:pPr>
        <w:contextualSpacing/>
        <w:jc w:val="center"/>
        <w:rPr>
          <w:sz w:val="24"/>
          <w:szCs w:val="24"/>
        </w:rPr>
      </w:pPr>
    </w:p>
    <w:p w:rsidR="0042671A" w:rsidRPr="00E0556A" w:rsidRDefault="00F77E57" w:rsidP="0042671A">
      <w:pPr>
        <w:contextualSpacing/>
        <w:jc w:val="center"/>
        <w:rPr>
          <w:b/>
          <w:sz w:val="24"/>
          <w:szCs w:val="24"/>
        </w:rPr>
      </w:pPr>
      <w:r w:rsidRPr="00E0556A">
        <w:rPr>
          <w:b/>
          <w:sz w:val="24"/>
          <w:szCs w:val="24"/>
        </w:rPr>
        <w:t>на право заключения договор</w:t>
      </w:r>
      <w:r w:rsidR="007D71C3" w:rsidRPr="00E0556A">
        <w:rPr>
          <w:b/>
          <w:sz w:val="24"/>
          <w:szCs w:val="24"/>
        </w:rPr>
        <w:t>а</w:t>
      </w:r>
      <w:r w:rsidRPr="00E0556A">
        <w:rPr>
          <w:b/>
          <w:sz w:val="24"/>
          <w:szCs w:val="24"/>
        </w:rPr>
        <w:t xml:space="preserve"> </w:t>
      </w:r>
      <w:r w:rsidR="00250863" w:rsidRPr="00E0556A">
        <w:rPr>
          <w:b/>
          <w:sz w:val="24"/>
          <w:szCs w:val="24"/>
        </w:rPr>
        <w:t>на</w:t>
      </w:r>
      <w:r w:rsidRPr="00E0556A">
        <w:rPr>
          <w:b/>
          <w:sz w:val="24"/>
          <w:szCs w:val="24"/>
        </w:rPr>
        <w:t xml:space="preserve"> </w:t>
      </w:r>
    </w:p>
    <w:p w:rsidR="00A62C2E" w:rsidRPr="00E0556A" w:rsidRDefault="007D71C3" w:rsidP="00D44FC7">
      <w:pPr>
        <w:ind w:firstLine="567"/>
        <w:contextualSpacing/>
        <w:jc w:val="center"/>
        <w:rPr>
          <w:b/>
          <w:sz w:val="24"/>
          <w:szCs w:val="24"/>
        </w:rPr>
      </w:pPr>
      <w:r w:rsidRPr="00E0556A">
        <w:rPr>
          <w:b/>
          <w:sz w:val="24"/>
          <w:szCs w:val="24"/>
        </w:rPr>
        <w:t>выполнение работ по</w:t>
      </w:r>
      <w:r w:rsidR="005754EF">
        <w:rPr>
          <w:b/>
          <w:sz w:val="24"/>
          <w:szCs w:val="24"/>
        </w:rPr>
        <w:t xml:space="preserve"> </w:t>
      </w:r>
      <w:r w:rsidR="00D44FC7">
        <w:rPr>
          <w:b/>
          <w:sz w:val="24"/>
          <w:szCs w:val="24"/>
        </w:rPr>
        <w:t>периодическому техническому освидетельствованию</w:t>
      </w:r>
      <w:r w:rsidR="00D44FC7" w:rsidRPr="004D7A37">
        <w:rPr>
          <w:b/>
          <w:sz w:val="24"/>
          <w:szCs w:val="24"/>
        </w:rPr>
        <w:t xml:space="preserve"> лифтов после п</w:t>
      </w:r>
      <w:r w:rsidR="00D44FC7">
        <w:rPr>
          <w:b/>
          <w:sz w:val="24"/>
          <w:szCs w:val="24"/>
        </w:rPr>
        <w:t>роведения капитального ремонта в многоквартирных</w:t>
      </w:r>
      <w:r w:rsidR="00D44FC7" w:rsidRPr="004D7A37">
        <w:rPr>
          <w:b/>
          <w:sz w:val="24"/>
          <w:szCs w:val="24"/>
        </w:rPr>
        <w:t xml:space="preserve"> дома</w:t>
      </w:r>
      <w:r w:rsidR="00D44FC7">
        <w:rPr>
          <w:b/>
          <w:sz w:val="24"/>
          <w:szCs w:val="24"/>
        </w:rPr>
        <w:t>х</w:t>
      </w:r>
      <w:r w:rsidR="00F77E57" w:rsidRPr="00E0556A">
        <w:rPr>
          <w:b/>
          <w:sz w:val="24"/>
          <w:szCs w:val="24"/>
        </w:rPr>
        <w:t xml:space="preserve">, </w:t>
      </w:r>
    </w:p>
    <w:p w:rsidR="0042671A" w:rsidRPr="00E0556A" w:rsidRDefault="007D71C3" w:rsidP="0042671A">
      <w:pPr>
        <w:ind w:firstLine="567"/>
        <w:contextualSpacing/>
        <w:jc w:val="center"/>
        <w:rPr>
          <w:b/>
          <w:color w:val="0000FF"/>
          <w:sz w:val="24"/>
          <w:szCs w:val="24"/>
        </w:rPr>
      </w:pPr>
      <w:r w:rsidRPr="00E0556A">
        <w:rPr>
          <w:b/>
          <w:sz w:val="24"/>
          <w:szCs w:val="24"/>
        </w:rPr>
        <w:t>находящихся в управлении</w:t>
      </w:r>
      <w:r w:rsidR="00F77E57" w:rsidRPr="00E0556A">
        <w:rPr>
          <w:b/>
          <w:sz w:val="24"/>
          <w:szCs w:val="24"/>
        </w:rPr>
        <w:t xml:space="preserve"> О</w:t>
      </w:r>
      <w:r w:rsidR="00A62C2E" w:rsidRPr="00E0556A">
        <w:rPr>
          <w:b/>
          <w:sz w:val="24"/>
          <w:szCs w:val="24"/>
        </w:rPr>
        <w:t>О</w:t>
      </w:r>
      <w:r w:rsidR="00F77E57" w:rsidRPr="00E0556A">
        <w:rPr>
          <w:b/>
          <w:sz w:val="24"/>
          <w:szCs w:val="24"/>
        </w:rPr>
        <w:t>О «</w:t>
      </w:r>
      <w:r w:rsidR="00A62C2E" w:rsidRPr="00E0556A">
        <w:rPr>
          <w:b/>
          <w:sz w:val="24"/>
          <w:szCs w:val="24"/>
        </w:rPr>
        <w:t>УИ ЖКХ-2008</w:t>
      </w:r>
      <w:r w:rsidR="00F77E57" w:rsidRPr="00E0556A">
        <w:rPr>
          <w:b/>
          <w:sz w:val="24"/>
          <w:szCs w:val="24"/>
        </w:rPr>
        <w:t xml:space="preserve">» </w:t>
      </w:r>
    </w:p>
    <w:p w:rsidR="0042671A" w:rsidRPr="0029749A" w:rsidRDefault="0042671A" w:rsidP="0042671A">
      <w:pPr>
        <w:widowControl w:val="0"/>
        <w:jc w:val="both"/>
        <w:rPr>
          <w:b/>
          <w:color w:val="0000FF"/>
          <w:sz w:val="24"/>
          <w:szCs w:val="24"/>
        </w:rPr>
      </w:pPr>
    </w:p>
    <w:p w:rsidR="0042671A" w:rsidRPr="008758B2" w:rsidRDefault="0042671A" w:rsidP="0042671A">
      <w:pPr>
        <w:widowControl w:val="0"/>
        <w:ind w:left="3424" w:hanging="11"/>
        <w:jc w:val="right"/>
        <w:rPr>
          <w:b/>
          <w:sz w:val="22"/>
          <w:szCs w:val="22"/>
        </w:rPr>
      </w:pPr>
    </w:p>
    <w:p w:rsidR="0042671A" w:rsidRPr="008758B2" w:rsidRDefault="0042671A" w:rsidP="0042671A">
      <w:pPr>
        <w:pStyle w:val="aff8"/>
        <w:tabs>
          <w:tab w:val="left" w:pos="6521"/>
        </w:tabs>
        <w:spacing w:before="0" w:beforeAutospacing="0" w:after="0" w:afterAutospacing="0"/>
        <w:jc w:val="both"/>
        <w:rPr>
          <w:b/>
          <w:sz w:val="22"/>
          <w:szCs w:val="22"/>
        </w:rPr>
      </w:pPr>
    </w:p>
    <w:p w:rsidR="0042671A" w:rsidRPr="008758B2" w:rsidRDefault="0042671A" w:rsidP="0042671A">
      <w:pPr>
        <w:widowControl w:val="0"/>
        <w:ind w:firstLine="567"/>
        <w:jc w:val="center"/>
        <w:rPr>
          <w:sz w:val="22"/>
          <w:szCs w:val="22"/>
        </w:rPr>
      </w:pPr>
    </w:p>
    <w:p w:rsidR="0042671A" w:rsidRPr="008758B2" w:rsidRDefault="0042671A" w:rsidP="0042671A">
      <w:pPr>
        <w:widowControl w:val="0"/>
        <w:ind w:firstLine="567"/>
        <w:jc w:val="center"/>
        <w:rPr>
          <w:sz w:val="22"/>
          <w:szCs w:val="22"/>
        </w:rPr>
      </w:pPr>
    </w:p>
    <w:p w:rsidR="0042671A" w:rsidRPr="008758B2" w:rsidRDefault="0042671A" w:rsidP="0042671A">
      <w:pPr>
        <w:widowControl w:val="0"/>
        <w:ind w:firstLine="567"/>
        <w:jc w:val="center"/>
        <w:rPr>
          <w:sz w:val="22"/>
          <w:szCs w:val="22"/>
        </w:rPr>
      </w:pPr>
    </w:p>
    <w:p w:rsidR="0042671A" w:rsidRDefault="0042671A" w:rsidP="0042671A">
      <w:pPr>
        <w:pStyle w:val="aff8"/>
        <w:tabs>
          <w:tab w:val="left" w:pos="6521"/>
        </w:tabs>
        <w:spacing w:before="0" w:beforeAutospacing="0" w:after="0" w:afterAutospacing="0"/>
        <w:jc w:val="center"/>
        <w:rPr>
          <w:b/>
          <w:sz w:val="22"/>
          <w:szCs w:val="22"/>
        </w:rPr>
      </w:pPr>
    </w:p>
    <w:p w:rsidR="0042671A" w:rsidRPr="008758B2" w:rsidRDefault="0042671A" w:rsidP="0042671A">
      <w:pPr>
        <w:pStyle w:val="aff8"/>
        <w:tabs>
          <w:tab w:val="left" w:pos="6521"/>
        </w:tabs>
        <w:spacing w:before="0" w:beforeAutospacing="0" w:after="0" w:afterAutospacing="0"/>
        <w:jc w:val="center"/>
        <w:rPr>
          <w:b/>
          <w:sz w:val="22"/>
          <w:szCs w:val="22"/>
        </w:rPr>
      </w:pPr>
    </w:p>
    <w:p w:rsidR="0042671A" w:rsidRPr="008758B2" w:rsidRDefault="0042671A" w:rsidP="0042671A">
      <w:pPr>
        <w:widowControl w:val="0"/>
        <w:ind w:firstLine="567"/>
        <w:jc w:val="both"/>
        <w:rPr>
          <w:sz w:val="22"/>
          <w:szCs w:val="22"/>
        </w:rPr>
      </w:pPr>
    </w:p>
    <w:p w:rsidR="0042671A" w:rsidRPr="008758B2" w:rsidRDefault="0042671A" w:rsidP="0042671A">
      <w:pPr>
        <w:widowControl w:val="0"/>
        <w:ind w:firstLine="567"/>
        <w:jc w:val="both"/>
        <w:rPr>
          <w:sz w:val="22"/>
          <w:szCs w:val="22"/>
        </w:rPr>
      </w:pPr>
    </w:p>
    <w:p w:rsidR="0042671A" w:rsidRPr="008758B2" w:rsidRDefault="0042671A" w:rsidP="0042671A">
      <w:pPr>
        <w:widowControl w:val="0"/>
        <w:ind w:firstLine="567"/>
        <w:jc w:val="both"/>
        <w:rPr>
          <w:sz w:val="22"/>
          <w:szCs w:val="22"/>
        </w:rPr>
      </w:pPr>
    </w:p>
    <w:p w:rsidR="0042671A" w:rsidRPr="008758B2" w:rsidRDefault="0042671A" w:rsidP="0042671A">
      <w:pPr>
        <w:widowControl w:val="0"/>
        <w:ind w:firstLine="567"/>
        <w:jc w:val="both"/>
        <w:rPr>
          <w:sz w:val="22"/>
          <w:szCs w:val="22"/>
        </w:rPr>
      </w:pPr>
    </w:p>
    <w:p w:rsidR="0042671A" w:rsidRPr="008758B2" w:rsidRDefault="0042671A" w:rsidP="0042671A">
      <w:pPr>
        <w:widowControl w:val="0"/>
        <w:ind w:firstLine="567"/>
        <w:jc w:val="both"/>
        <w:rPr>
          <w:sz w:val="22"/>
          <w:szCs w:val="22"/>
        </w:rPr>
      </w:pPr>
    </w:p>
    <w:p w:rsidR="0042671A" w:rsidRPr="008758B2" w:rsidRDefault="0042671A" w:rsidP="0042671A">
      <w:pPr>
        <w:widowControl w:val="0"/>
        <w:ind w:firstLine="567"/>
        <w:jc w:val="both"/>
        <w:rPr>
          <w:sz w:val="22"/>
          <w:szCs w:val="22"/>
        </w:rPr>
      </w:pPr>
    </w:p>
    <w:p w:rsidR="0042671A" w:rsidRPr="008758B2" w:rsidRDefault="0042671A" w:rsidP="0042671A">
      <w:pPr>
        <w:widowControl w:val="0"/>
        <w:ind w:firstLine="567"/>
        <w:jc w:val="both"/>
        <w:rPr>
          <w:sz w:val="22"/>
          <w:szCs w:val="22"/>
        </w:rPr>
      </w:pPr>
    </w:p>
    <w:p w:rsidR="0042671A" w:rsidRPr="008758B2" w:rsidRDefault="0042671A" w:rsidP="0042671A">
      <w:pPr>
        <w:widowControl w:val="0"/>
        <w:ind w:firstLine="567"/>
        <w:jc w:val="center"/>
        <w:rPr>
          <w:sz w:val="22"/>
          <w:szCs w:val="22"/>
        </w:rPr>
      </w:pPr>
    </w:p>
    <w:p w:rsidR="0042671A" w:rsidRPr="008758B2" w:rsidRDefault="0042671A" w:rsidP="0042671A">
      <w:pPr>
        <w:widowControl w:val="0"/>
        <w:ind w:firstLine="567"/>
        <w:jc w:val="both"/>
        <w:rPr>
          <w:b/>
          <w:sz w:val="22"/>
          <w:szCs w:val="22"/>
        </w:rPr>
      </w:pPr>
    </w:p>
    <w:p w:rsidR="0042671A" w:rsidRPr="008758B2" w:rsidRDefault="0042671A" w:rsidP="0042671A">
      <w:pPr>
        <w:widowControl w:val="0"/>
        <w:ind w:firstLine="567"/>
        <w:jc w:val="both"/>
        <w:rPr>
          <w:b/>
          <w:sz w:val="22"/>
          <w:szCs w:val="22"/>
        </w:rPr>
      </w:pPr>
    </w:p>
    <w:p w:rsidR="0042671A" w:rsidRPr="008758B2" w:rsidRDefault="0042671A" w:rsidP="0042671A">
      <w:pPr>
        <w:widowControl w:val="0"/>
        <w:ind w:firstLine="567"/>
        <w:jc w:val="both"/>
        <w:rPr>
          <w:b/>
          <w:sz w:val="22"/>
          <w:szCs w:val="22"/>
        </w:rPr>
      </w:pPr>
    </w:p>
    <w:p w:rsidR="0042671A" w:rsidRDefault="0042671A" w:rsidP="0042671A">
      <w:pPr>
        <w:widowControl w:val="0"/>
        <w:ind w:firstLine="567"/>
        <w:jc w:val="both"/>
        <w:rPr>
          <w:b/>
          <w:sz w:val="22"/>
          <w:szCs w:val="22"/>
        </w:rPr>
      </w:pPr>
    </w:p>
    <w:p w:rsidR="0042671A" w:rsidRDefault="0042671A" w:rsidP="0042671A">
      <w:pPr>
        <w:widowControl w:val="0"/>
        <w:ind w:firstLine="567"/>
        <w:jc w:val="both"/>
        <w:rPr>
          <w:b/>
          <w:sz w:val="22"/>
          <w:szCs w:val="22"/>
        </w:rPr>
      </w:pPr>
    </w:p>
    <w:p w:rsidR="0042671A" w:rsidRDefault="0042671A" w:rsidP="0042671A">
      <w:pPr>
        <w:widowControl w:val="0"/>
        <w:ind w:firstLine="567"/>
        <w:jc w:val="both"/>
        <w:rPr>
          <w:b/>
          <w:sz w:val="22"/>
          <w:szCs w:val="22"/>
        </w:rPr>
      </w:pPr>
    </w:p>
    <w:p w:rsidR="0042671A" w:rsidRDefault="0042671A" w:rsidP="0042671A">
      <w:pPr>
        <w:widowControl w:val="0"/>
        <w:ind w:firstLine="567"/>
        <w:jc w:val="both"/>
        <w:rPr>
          <w:b/>
          <w:sz w:val="22"/>
          <w:szCs w:val="22"/>
        </w:rPr>
      </w:pPr>
    </w:p>
    <w:p w:rsidR="0042671A" w:rsidRDefault="0042671A" w:rsidP="0042671A">
      <w:pPr>
        <w:widowControl w:val="0"/>
        <w:ind w:firstLine="567"/>
        <w:jc w:val="both"/>
        <w:rPr>
          <w:b/>
          <w:sz w:val="22"/>
          <w:szCs w:val="22"/>
        </w:rPr>
      </w:pPr>
    </w:p>
    <w:p w:rsidR="0042671A" w:rsidRDefault="0042671A" w:rsidP="0042671A">
      <w:pPr>
        <w:widowControl w:val="0"/>
        <w:ind w:firstLine="567"/>
        <w:jc w:val="both"/>
        <w:rPr>
          <w:b/>
          <w:sz w:val="22"/>
          <w:szCs w:val="22"/>
        </w:rPr>
      </w:pPr>
    </w:p>
    <w:p w:rsidR="0042671A" w:rsidRDefault="0042671A" w:rsidP="0042671A">
      <w:pPr>
        <w:widowControl w:val="0"/>
        <w:ind w:firstLine="567"/>
        <w:jc w:val="both"/>
        <w:rPr>
          <w:b/>
          <w:sz w:val="22"/>
          <w:szCs w:val="22"/>
        </w:rPr>
      </w:pPr>
    </w:p>
    <w:p w:rsidR="0042671A" w:rsidRDefault="0042671A" w:rsidP="0042671A">
      <w:pPr>
        <w:widowControl w:val="0"/>
        <w:ind w:firstLine="567"/>
        <w:jc w:val="both"/>
        <w:rPr>
          <w:b/>
          <w:sz w:val="22"/>
          <w:szCs w:val="22"/>
        </w:rPr>
      </w:pPr>
    </w:p>
    <w:p w:rsidR="0042671A" w:rsidRDefault="0042671A" w:rsidP="0042671A">
      <w:pPr>
        <w:widowControl w:val="0"/>
        <w:ind w:firstLine="567"/>
        <w:jc w:val="both"/>
        <w:rPr>
          <w:b/>
          <w:sz w:val="22"/>
          <w:szCs w:val="22"/>
        </w:rPr>
      </w:pPr>
    </w:p>
    <w:p w:rsidR="0042671A" w:rsidRDefault="0042671A" w:rsidP="0042671A">
      <w:pPr>
        <w:widowControl w:val="0"/>
        <w:ind w:firstLine="567"/>
        <w:jc w:val="both"/>
        <w:rPr>
          <w:b/>
          <w:sz w:val="22"/>
          <w:szCs w:val="22"/>
        </w:rPr>
      </w:pPr>
    </w:p>
    <w:p w:rsidR="0042671A" w:rsidRPr="008758B2" w:rsidRDefault="00F77E57" w:rsidP="0042671A">
      <w:pPr>
        <w:widowControl w:val="0"/>
        <w:jc w:val="center"/>
        <w:rPr>
          <w:b/>
          <w:sz w:val="22"/>
          <w:szCs w:val="22"/>
        </w:rPr>
      </w:pPr>
      <w:r>
        <w:rPr>
          <w:b/>
          <w:sz w:val="22"/>
          <w:szCs w:val="22"/>
        </w:rPr>
        <w:t xml:space="preserve">г. </w:t>
      </w:r>
      <w:r w:rsidR="00A62C2E">
        <w:rPr>
          <w:b/>
          <w:sz w:val="22"/>
          <w:szCs w:val="22"/>
        </w:rPr>
        <w:t>Усть-Илимск</w:t>
      </w:r>
      <w:r w:rsidRPr="008758B2">
        <w:rPr>
          <w:b/>
          <w:sz w:val="22"/>
          <w:szCs w:val="22"/>
        </w:rPr>
        <w:t xml:space="preserve">, </w:t>
      </w:r>
      <w:r>
        <w:rPr>
          <w:b/>
          <w:sz w:val="22"/>
          <w:szCs w:val="22"/>
        </w:rPr>
        <w:t>202</w:t>
      </w:r>
      <w:r w:rsidR="006F51E4">
        <w:rPr>
          <w:b/>
          <w:sz w:val="22"/>
          <w:szCs w:val="22"/>
        </w:rPr>
        <w:t>3</w:t>
      </w:r>
      <w:r w:rsidRPr="008758B2">
        <w:rPr>
          <w:b/>
          <w:sz w:val="22"/>
          <w:szCs w:val="22"/>
        </w:rPr>
        <w:t xml:space="preserve"> г.</w:t>
      </w:r>
    </w:p>
    <w:p w:rsidR="0042671A" w:rsidRDefault="00F77E57" w:rsidP="0042671A">
      <w:pPr>
        <w:pStyle w:val="afff7"/>
        <w:jc w:val="center"/>
        <w:rPr>
          <w:color w:val="auto"/>
        </w:rPr>
      </w:pPr>
      <w:bookmarkStart w:id="3" w:name="_Toc141095951"/>
      <w:bookmarkStart w:id="4" w:name="_Toc141096592"/>
      <w:r w:rsidRPr="004B4AD0">
        <w:rPr>
          <w:color w:val="auto"/>
        </w:rPr>
        <w:lastRenderedPageBreak/>
        <w:t>Оглавление</w:t>
      </w:r>
    </w:p>
    <w:p w:rsidR="0042671A" w:rsidRDefault="0042671A" w:rsidP="0042671A"/>
    <w:p w:rsidR="0042671A" w:rsidRPr="00DC6A0C" w:rsidRDefault="0042671A" w:rsidP="0042671A">
      <w:pPr>
        <w:spacing w:line="600" w:lineRule="auto"/>
      </w:pPr>
    </w:p>
    <w:p w:rsidR="0042671A" w:rsidRPr="008E4E0C" w:rsidRDefault="00F77E57">
      <w:pPr>
        <w:pStyle w:val="11"/>
        <w:rPr>
          <w:rFonts w:asciiTheme="minorHAnsi" w:eastAsiaTheme="minorEastAsia" w:hAnsiTheme="minorHAnsi" w:cstheme="minorBidi"/>
          <w:noProof/>
          <w:sz w:val="22"/>
          <w:szCs w:val="22"/>
        </w:rPr>
      </w:pPr>
      <w:r w:rsidRPr="008E4E0C">
        <w:fldChar w:fldCharType="begin"/>
      </w:r>
      <w:r w:rsidRPr="008E4E0C">
        <w:instrText xml:space="preserve"> TOC \o "1-3" \h \z \u </w:instrText>
      </w:r>
      <w:r w:rsidRPr="008E4E0C">
        <w:fldChar w:fldCharType="separate"/>
      </w:r>
      <w:hyperlink w:anchor="_Toc9837188" w:history="1">
        <w:r w:rsidRPr="008E4E0C">
          <w:rPr>
            <w:rStyle w:val="ad"/>
            <w:rFonts w:eastAsiaTheme="majorEastAsia"/>
            <w:b/>
            <w:noProof/>
          </w:rPr>
          <w:t>ДОКУМЕНТАЦИЯ ПО ЗАПРОСУ ПРЕДЛОЖЕНИЙ</w:t>
        </w:r>
        <w:r w:rsidRPr="008E4E0C">
          <w:rPr>
            <w:noProof/>
            <w:webHidden/>
          </w:rPr>
          <w:tab/>
        </w:r>
        <w:r w:rsidRPr="008E4E0C">
          <w:rPr>
            <w:noProof/>
            <w:webHidden/>
          </w:rPr>
          <w:fldChar w:fldCharType="begin"/>
        </w:r>
        <w:r w:rsidRPr="008E4E0C">
          <w:rPr>
            <w:noProof/>
            <w:webHidden/>
          </w:rPr>
          <w:instrText xml:space="preserve"> PAGEREF _Toc9837188 \h </w:instrText>
        </w:r>
        <w:r w:rsidRPr="008E4E0C">
          <w:rPr>
            <w:noProof/>
            <w:webHidden/>
          </w:rPr>
        </w:r>
        <w:r w:rsidRPr="008E4E0C">
          <w:rPr>
            <w:noProof/>
            <w:webHidden/>
          </w:rPr>
          <w:fldChar w:fldCharType="separate"/>
        </w:r>
        <w:r w:rsidR="0021536A">
          <w:rPr>
            <w:noProof/>
            <w:webHidden/>
          </w:rPr>
          <w:t>1</w:t>
        </w:r>
        <w:r w:rsidRPr="008E4E0C">
          <w:rPr>
            <w:noProof/>
            <w:webHidden/>
          </w:rPr>
          <w:fldChar w:fldCharType="end"/>
        </w:r>
      </w:hyperlink>
    </w:p>
    <w:p w:rsidR="0042671A" w:rsidRPr="008E4E0C" w:rsidRDefault="0031060F">
      <w:pPr>
        <w:pStyle w:val="11"/>
        <w:rPr>
          <w:rFonts w:asciiTheme="minorHAnsi" w:eastAsiaTheme="minorEastAsia" w:hAnsiTheme="minorHAnsi" w:cstheme="minorBidi"/>
          <w:noProof/>
          <w:sz w:val="22"/>
          <w:szCs w:val="22"/>
        </w:rPr>
      </w:pPr>
      <w:hyperlink w:anchor="_Toc9837189" w:history="1">
        <w:r w:rsidR="00F77E57" w:rsidRPr="008E4E0C">
          <w:rPr>
            <w:rStyle w:val="ad"/>
            <w:rFonts w:eastAsiaTheme="majorEastAsia"/>
            <w:noProof/>
          </w:rPr>
          <w:t>1. ОБЩИЕ ПОЛОЖЕНИЯ</w:t>
        </w:r>
        <w:r w:rsidR="00F77E57" w:rsidRPr="008E4E0C">
          <w:rPr>
            <w:noProof/>
            <w:webHidden/>
          </w:rPr>
          <w:tab/>
        </w:r>
        <w:r w:rsidR="00F77E57" w:rsidRPr="008E4E0C">
          <w:rPr>
            <w:noProof/>
            <w:webHidden/>
          </w:rPr>
          <w:fldChar w:fldCharType="begin"/>
        </w:r>
        <w:r w:rsidR="00F77E57" w:rsidRPr="008E4E0C">
          <w:rPr>
            <w:noProof/>
            <w:webHidden/>
          </w:rPr>
          <w:instrText xml:space="preserve"> PAGEREF _Toc9837189 \h </w:instrText>
        </w:r>
        <w:r w:rsidR="00F77E57" w:rsidRPr="008E4E0C">
          <w:rPr>
            <w:noProof/>
            <w:webHidden/>
          </w:rPr>
        </w:r>
        <w:r w:rsidR="00F77E57" w:rsidRPr="008E4E0C">
          <w:rPr>
            <w:noProof/>
            <w:webHidden/>
          </w:rPr>
          <w:fldChar w:fldCharType="separate"/>
        </w:r>
        <w:r w:rsidR="0021536A">
          <w:rPr>
            <w:noProof/>
            <w:webHidden/>
          </w:rPr>
          <w:t>3</w:t>
        </w:r>
        <w:r w:rsidR="00F77E57" w:rsidRPr="008E4E0C">
          <w:rPr>
            <w:noProof/>
            <w:webHidden/>
          </w:rPr>
          <w:fldChar w:fldCharType="end"/>
        </w:r>
      </w:hyperlink>
    </w:p>
    <w:p w:rsidR="0042671A" w:rsidRDefault="0031060F">
      <w:pPr>
        <w:pStyle w:val="11"/>
        <w:rPr>
          <w:noProof/>
        </w:rPr>
      </w:pPr>
      <w:hyperlink w:anchor="_Toc9837190" w:history="1">
        <w:r w:rsidR="00F77E57" w:rsidRPr="008E4E0C">
          <w:rPr>
            <w:rStyle w:val="ad"/>
            <w:rFonts w:eastAsiaTheme="majorEastAsia"/>
            <w:noProof/>
          </w:rPr>
          <w:t>2. ИНФОРМАЦИОННАЯ КАРТА ЗАПРОСА ПРЕДЛОЖЕНИЙ</w:t>
        </w:r>
        <w:r w:rsidR="00F77E57" w:rsidRPr="008E4E0C">
          <w:rPr>
            <w:noProof/>
            <w:webHidden/>
          </w:rPr>
          <w:tab/>
        </w:r>
        <w:r w:rsidR="00F77E57" w:rsidRPr="008E4E0C">
          <w:rPr>
            <w:noProof/>
            <w:webHidden/>
          </w:rPr>
          <w:fldChar w:fldCharType="begin"/>
        </w:r>
        <w:r w:rsidR="00F77E57" w:rsidRPr="008E4E0C">
          <w:rPr>
            <w:noProof/>
            <w:webHidden/>
          </w:rPr>
          <w:instrText xml:space="preserve"> PAGEREF _Toc9837190 \h </w:instrText>
        </w:r>
        <w:r w:rsidR="00F77E57" w:rsidRPr="008E4E0C">
          <w:rPr>
            <w:noProof/>
            <w:webHidden/>
          </w:rPr>
        </w:r>
        <w:r w:rsidR="00F77E57" w:rsidRPr="008E4E0C">
          <w:rPr>
            <w:noProof/>
            <w:webHidden/>
          </w:rPr>
          <w:fldChar w:fldCharType="separate"/>
        </w:r>
        <w:r w:rsidR="0021536A">
          <w:rPr>
            <w:noProof/>
            <w:webHidden/>
          </w:rPr>
          <w:t>3</w:t>
        </w:r>
        <w:r w:rsidR="00F77E57" w:rsidRPr="008E4E0C">
          <w:rPr>
            <w:noProof/>
            <w:webHidden/>
          </w:rPr>
          <w:fldChar w:fldCharType="end"/>
        </w:r>
      </w:hyperlink>
    </w:p>
    <w:p w:rsidR="004E54F8" w:rsidRPr="004E54F8" w:rsidRDefault="004E54F8" w:rsidP="004E54F8">
      <w:pPr>
        <w:rPr>
          <w:rFonts w:eastAsiaTheme="minorEastAsia"/>
        </w:rPr>
      </w:pPr>
      <w:r>
        <w:rPr>
          <w:rFonts w:eastAsiaTheme="minorEastAsia"/>
        </w:rPr>
        <w:t xml:space="preserve">3. </w:t>
      </w:r>
      <w:r w:rsidR="00310FEC">
        <w:rPr>
          <w:rFonts w:eastAsiaTheme="minorEastAsia"/>
        </w:rPr>
        <w:t>ТЕХНИЧЕСКОЕ ЗАДАНИЕ ……………</w:t>
      </w:r>
      <w:r>
        <w:rPr>
          <w:rFonts w:eastAsiaTheme="minorEastAsia"/>
        </w:rPr>
        <w:t>…………………………………………………………………………...1</w:t>
      </w:r>
      <w:r w:rsidR="006E0AE6">
        <w:rPr>
          <w:rFonts w:eastAsiaTheme="minorEastAsia"/>
        </w:rPr>
        <w:t>1</w:t>
      </w:r>
    </w:p>
    <w:p w:rsidR="0042671A" w:rsidRPr="008E4E0C" w:rsidRDefault="0031060F">
      <w:pPr>
        <w:pStyle w:val="11"/>
        <w:rPr>
          <w:rFonts w:asciiTheme="minorHAnsi" w:eastAsiaTheme="minorEastAsia" w:hAnsiTheme="minorHAnsi" w:cstheme="minorBidi"/>
          <w:noProof/>
          <w:sz w:val="22"/>
          <w:szCs w:val="22"/>
        </w:rPr>
      </w:pPr>
      <w:hyperlink w:anchor="_Toc9837191" w:history="1">
        <w:r w:rsidR="004E54F8">
          <w:rPr>
            <w:rStyle w:val="ad"/>
            <w:rFonts w:eastAsiaTheme="majorEastAsia"/>
            <w:noProof/>
          </w:rPr>
          <w:t>4</w:t>
        </w:r>
        <w:r w:rsidR="00F77E57" w:rsidRPr="008E4E0C">
          <w:rPr>
            <w:rStyle w:val="ad"/>
            <w:rFonts w:eastAsiaTheme="majorEastAsia"/>
            <w:noProof/>
          </w:rPr>
          <w:t>. ПРОЕКТ ДОГОВОРА</w:t>
        </w:r>
        <w:r w:rsidR="00F77E57" w:rsidRPr="008E4E0C">
          <w:rPr>
            <w:noProof/>
            <w:webHidden/>
          </w:rPr>
          <w:tab/>
        </w:r>
        <w:r w:rsidR="004E54F8">
          <w:rPr>
            <w:noProof/>
            <w:webHidden/>
          </w:rPr>
          <w:t>…1</w:t>
        </w:r>
        <w:r w:rsidR="00310FEC">
          <w:rPr>
            <w:noProof/>
            <w:webHidden/>
          </w:rPr>
          <w:t>2</w:t>
        </w:r>
      </w:hyperlink>
    </w:p>
    <w:p w:rsidR="0042671A" w:rsidRPr="008E4E0C" w:rsidRDefault="0031060F">
      <w:pPr>
        <w:pStyle w:val="11"/>
        <w:rPr>
          <w:rFonts w:asciiTheme="minorHAnsi" w:eastAsiaTheme="minorEastAsia" w:hAnsiTheme="minorHAnsi" w:cstheme="minorBidi"/>
          <w:noProof/>
          <w:sz w:val="22"/>
          <w:szCs w:val="22"/>
        </w:rPr>
      </w:pPr>
      <w:hyperlink w:anchor="_Toc9837192" w:history="1">
        <w:r w:rsidR="002A3A1D">
          <w:rPr>
            <w:rStyle w:val="ad"/>
            <w:rFonts w:eastAsiaTheme="majorEastAsia"/>
            <w:noProof/>
          </w:rPr>
          <w:t>5</w:t>
        </w:r>
        <w:r w:rsidR="00F77E57" w:rsidRPr="008E4E0C">
          <w:rPr>
            <w:rStyle w:val="ad"/>
            <w:rFonts w:eastAsiaTheme="majorEastAsia"/>
            <w:noProof/>
          </w:rPr>
          <w:t xml:space="preserve">. </w:t>
        </w:r>
      </w:hyperlink>
      <w:hyperlink w:anchor="_Toc9837194" w:history="1">
        <w:r w:rsidR="00F77E57" w:rsidRPr="008E4E0C">
          <w:rPr>
            <w:rStyle w:val="ad"/>
            <w:rFonts w:eastAsiaTheme="majorEastAsia"/>
            <w:noProof/>
          </w:rPr>
          <w:t>ОБРАЗЦЫ ОСНОВНЫХ ФОРМ ДОКУМЕНТОВ, ВКЛЮЧАЕМЫХ В ЗАЯВКУ</w:t>
        </w:r>
        <w:r w:rsidR="00F77E57" w:rsidRPr="008E4E0C">
          <w:rPr>
            <w:noProof/>
            <w:webHidden/>
          </w:rPr>
          <w:tab/>
        </w:r>
        <w:r w:rsidR="00706B79">
          <w:rPr>
            <w:noProof/>
            <w:webHidden/>
          </w:rPr>
          <w:t>38</w:t>
        </w:r>
      </w:hyperlink>
    </w:p>
    <w:p w:rsidR="0042671A" w:rsidRPr="008E4E0C" w:rsidRDefault="0031060F">
      <w:pPr>
        <w:pStyle w:val="2c"/>
        <w:rPr>
          <w:rFonts w:asciiTheme="minorHAnsi" w:eastAsiaTheme="minorEastAsia" w:hAnsiTheme="minorHAnsi" w:cstheme="minorBidi"/>
          <w:b w:val="0"/>
          <w:i w:val="0"/>
          <w:sz w:val="22"/>
          <w:szCs w:val="22"/>
        </w:rPr>
      </w:pPr>
      <w:hyperlink w:anchor="_Toc9837195" w:history="1">
        <w:r w:rsidR="002A3A1D">
          <w:rPr>
            <w:rStyle w:val="ad"/>
            <w:rFonts w:eastAsiaTheme="majorEastAsia"/>
          </w:rPr>
          <w:t>5</w:t>
        </w:r>
        <w:r w:rsidR="00F77E57" w:rsidRPr="008E4E0C">
          <w:rPr>
            <w:rStyle w:val="ad"/>
            <w:rFonts w:eastAsiaTheme="majorEastAsia"/>
          </w:rPr>
          <w:t>.1</w:t>
        </w:r>
        <w:r w:rsidR="00F77E57" w:rsidRPr="008E4E0C">
          <w:rPr>
            <w:rFonts w:asciiTheme="minorHAnsi" w:eastAsiaTheme="minorEastAsia" w:hAnsiTheme="minorHAnsi" w:cstheme="minorBidi"/>
            <w:b w:val="0"/>
            <w:i w:val="0"/>
            <w:sz w:val="22"/>
            <w:szCs w:val="22"/>
          </w:rPr>
          <w:tab/>
        </w:r>
        <w:r w:rsidR="00F77E57" w:rsidRPr="008E4E0C">
          <w:rPr>
            <w:rStyle w:val="ad"/>
            <w:rFonts w:eastAsiaTheme="majorEastAsia"/>
          </w:rPr>
          <w:t>Письмо о подаче оферты (форма 1)</w:t>
        </w:r>
        <w:r w:rsidR="00F77E57" w:rsidRPr="008E4E0C">
          <w:rPr>
            <w:webHidden/>
          </w:rPr>
          <w:tab/>
        </w:r>
        <w:r w:rsidR="00706B79">
          <w:rPr>
            <w:webHidden/>
          </w:rPr>
          <w:t>38</w:t>
        </w:r>
      </w:hyperlink>
    </w:p>
    <w:p w:rsidR="0042671A" w:rsidRPr="008E4E0C" w:rsidRDefault="0031060F">
      <w:pPr>
        <w:pStyle w:val="2c"/>
        <w:rPr>
          <w:rFonts w:asciiTheme="minorHAnsi" w:eastAsiaTheme="minorEastAsia" w:hAnsiTheme="minorHAnsi" w:cstheme="minorBidi"/>
          <w:b w:val="0"/>
          <w:i w:val="0"/>
          <w:sz w:val="22"/>
          <w:szCs w:val="22"/>
        </w:rPr>
      </w:pPr>
      <w:hyperlink w:anchor="_Toc9837196" w:history="1">
        <w:r w:rsidR="002A3A1D">
          <w:rPr>
            <w:rStyle w:val="ad"/>
            <w:rFonts w:eastAsiaTheme="majorEastAsia"/>
          </w:rPr>
          <w:t>5</w:t>
        </w:r>
        <w:r w:rsidR="00F77E57" w:rsidRPr="008E4E0C">
          <w:rPr>
            <w:rStyle w:val="ad"/>
            <w:rFonts w:eastAsiaTheme="majorEastAsia"/>
          </w:rPr>
          <w:t>.2.</w:t>
        </w:r>
        <w:r w:rsidR="00F77E57" w:rsidRPr="008E4E0C">
          <w:rPr>
            <w:rFonts w:asciiTheme="minorHAnsi" w:eastAsiaTheme="minorEastAsia" w:hAnsiTheme="minorHAnsi" w:cstheme="minorBidi"/>
            <w:b w:val="0"/>
            <w:i w:val="0"/>
            <w:sz w:val="22"/>
            <w:szCs w:val="22"/>
          </w:rPr>
          <w:tab/>
        </w:r>
        <w:r w:rsidR="006860AE" w:rsidRPr="008E4E0C">
          <w:t>Анкета Участника комиссионного отбора</w:t>
        </w:r>
        <w:r w:rsidR="00F77E57" w:rsidRPr="008E4E0C">
          <w:rPr>
            <w:rStyle w:val="ad"/>
            <w:rFonts w:eastAsiaTheme="majorEastAsia"/>
          </w:rPr>
          <w:t xml:space="preserve"> (форма 2)</w:t>
        </w:r>
        <w:r w:rsidR="00F77E57" w:rsidRPr="008E4E0C">
          <w:rPr>
            <w:webHidden/>
          </w:rPr>
          <w:tab/>
        </w:r>
        <w:r w:rsidR="00706B79">
          <w:rPr>
            <w:webHidden/>
          </w:rPr>
          <w:t>39</w:t>
        </w:r>
      </w:hyperlink>
    </w:p>
    <w:p w:rsidR="0042671A" w:rsidRPr="008E4E0C" w:rsidRDefault="0031060F">
      <w:pPr>
        <w:pStyle w:val="2c"/>
        <w:rPr>
          <w:rFonts w:asciiTheme="minorHAnsi" w:eastAsiaTheme="minorEastAsia" w:hAnsiTheme="minorHAnsi" w:cstheme="minorBidi"/>
          <w:b w:val="0"/>
          <w:i w:val="0"/>
          <w:sz w:val="22"/>
          <w:szCs w:val="22"/>
        </w:rPr>
      </w:pPr>
      <w:hyperlink w:anchor="_Toc9837197" w:history="1">
        <w:r w:rsidR="002A3A1D">
          <w:rPr>
            <w:rStyle w:val="ad"/>
            <w:rFonts w:eastAsiaTheme="majorEastAsia"/>
          </w:rPr>
          <w:t>5</w:t>
        </w:r>
        <w:r w:rsidR="00F77E57" w:rsidRPr="008E4E0C">
          <w:rPr>
            <w:rStyle w:val="ad"/>
            <w:rFonts w:eastAsiaTheme="majorEastAsia"/>
          </w:rPr>
          <w:t>.3. Справка о перечне и годовых объемах выполнения подобных договоров (форма 3)</w:t>
        </w:r>
        <w:r w:rsidR="00F77E57" w:rsidRPr="008E4E0C">
          <w:rPr>
            <w:webHidden/>
          </w:rPr>
          <w:tab/>
        </w:r>
        <w:r w:rsidR="00706B79">
          <w:rPr>
            <w:webHidden/>
          </w:rPr>
          <w:t>43</w:t>
        </w:r>
      </w:hyperlink>
    </w:p>
    <w:p w:rsidR="0042671A" w:rsidRPr="008E4E0C" w:rsidRDefault="0031060F">
      <w:pPr>
        <w:pStyle w:val="2c"/>
        <w:rPr>
          <w:rFonts w:asciiTheme="minorHAnsi" w:eastAsiaTheme="minorEastAsia" w:hAnsiTheme="minorHAnsi" w:cstheme="minorBidi"/>
          <w:b w:val="0"/>
          <w:i w:val="0"/>
          <w:sz w:val="22"/>
          <w:szCs w:val="22"/>
        </w:rPr>
      </w:pPr>
      <w:hyperlink w:anchor="_Toc9837198" w:history="1">
        <w:r w:rsidR="002A3A1D">
          <w:rPr>
            <w:rStyle w:val="ad"/>
            <w:rFonts w:eastAsiaTheme="majorEastAsia"/>
          </w:rPr>
          <w:t>5</w:t>
        </w:r>
        <w:r w:rsidR="00F77E57" w:rsidRPr="008E4E0C">
          <w:rPr>
            <w:rStyle w:val="ad"/>
            <w:rFonts w:eastAsiaTheme="majorEastAsia"/>
          </w:rPr>
          <w:t>.4.  Справка о материально-технических ресурсах (форма 4)</w:t>
        </w:r>
        <w:r w:rsidR="00F77E57" w:rsidRPr="008E4E0C">
          <w:rPr>
            <w:webHidden/>
          </w:rPr>
          <w:tab/>
        </w:r>
        <w:r w:rsidR="00706B79">
          <w:rPr>
            <w:webHidden/>
          </w:rPr>
          <w:t>44</w:t>
        </w:r>
      </w:hyperlink>
    </w:p>
    <w:p w:rsidR="0042671A" w:rsidRPr="008E4E0C" w:rsidRDefault="0031060F">
      <w:pPr>
        <w:pStyle w:val="2c"/>
        <w:rPr>
          <w:rFonts w:asciiTheme="minorHAnsi" w:eastAsiaTheme="minorEastAsia" w:hAnsiTheme="minorHAnsi" w:cstheme="minorBidi"/>
          <w:b w:val="0"/>
          <w:i w:val="0"/>
          <w:sz w:val="22"/>
          <w:szCs w:val="22"/>
        </w:rPr>
      </w:pPr>
      <w:hyperlink w:anchor="_Toc9837199" w:history="1">
        <w:r w:rsidR="002A3A1D">
          <w:rPr>
            <w:rStyle w:val="ad"/>
            <w:rFonts w:eastAsiaTheme="majorEastAsia"/>
            <w:bCs/>
            <w:iCs/>
          </w:rPr>
          <w:t>5</w:t>
        </w:r>
        <w:r w:rsidR="00F77E57" w:rsidRPr="008E4E0C">
          <w:rPr>
            <w:rStyle w:val="ad"/>
            <w:rFonts w:eastAsiaTheme="majorEastAsia"/>
            <w:bCs/>
            <w:iCs/>
          </w:rPr>
          <w:t>.5. Справка о кадровых ресурсах (форма 5)</w:t>
        </w:r>
        <w:r w:rsidR="00F77E57" w:rsidRPr="008E4E0C">
          <w:rPr>
            <w:webHidden/>
          </w:rPr>
          <w:tab/>
        </w:r>
        <w:r w:rsidR="00706B79">
          <w:rPr>
            <w:webHidden/>
          </w:rPr>
          <w:t>45</w:t>
        </w:r>
      </w:hyperlink>
    </w:p>
    <w:p w:rsidR="0042671A" w:rsidRPr="008E4E0C" w:rsidRDefault="0031060F">
      <w:pPr>
        <w:pStyle w:val="2c"/>
        <w:rPr>
          <w:rFonts w:asciiTheme="minorHAnsi" w:eastAsiaTheme="minorEastAsia" w:hAnsiTheme="minorHAnsi" w:cstheme="minorBidi"/>
          <w:b w:val="0"/>
          <w:i w:val="0"/>
          <w:sz w:val="22"/>
          <w:szCs w:val="22"/>
        </w:rPr>
      </w:pPr>
      <w:hyperlink w:anchor="_Toc9837200" w:history="1">
        <w:r w:rsidR="002A3A1D">
          <w:rPr>
            <w:rStyle w:val="ad"/>
            <w:rFonts w:eastAsiaTheme="majorEastAsia"/>
          </w:rPr>
          <w:t>5</w:t>
        </w:r>
        <w:r w:rsidR="00F77E57" w:rsidRPr="008E4E0C">
          <w:rPr>
            <w:rStyle w:val="ad"/>
            <w:rFonts w:eastAsiaTheme="majorEastAsia"/>
          </w:rPr>
          <w:t>.6. Справка о наличии кредиторской задолженности и поручительств (форма 6)</w:t>
        </w:r>
        <w:r w:rsidR="00F77E57" w:rsidRPr="008E4E0C">
          <w:rPr>
            <w:webHidden/>
          </w:rPr>
          <w:tab/>
        </w:r>
        <w:r w:rsidR="00706B79">
          <w:rPr>
            <w:webHidden/>
          </w:rPr>
          <w:t>47</w:t>
        </w:r>
      </w:hyperlink>
    </w:p>
    <w:p w:rsidR="0042671A" w:rsidRPr="008E4E0C" w:rsidRDefault="0031060F">
      <w:pPr>
        <w:pStyle w:val="2c"/>
        <w:rPr>
          <w:rFonts w:asciiTheme="minorHAnsi" w:eastAsiaTheme="minorEastAsia" w:hAnsiTheme="minorHAnsi" w:cstheme="minorBidi"/>
          <w:b w:val="0"/>
          <w:i w:val="0"/>
          <w:sz w:val="22"/>
          <w:szCs w:val="22"/>
        </w:rPr>
      </w:pPr>
      <w:hyperlink w:anchor="_Toc9837201" w:history="1">
        <w:r w:rsidR="002A3A1D">
          <w:rPr>
            <w:rStyle w:val="ad"/>
            <w:rFonts w:eastAsiaTheme="majorEastAsia"/>
          </w:rPr>
          <w:t>5</w:t>
        </w:r>
        <w:r w:rsidR="00F77E57" w:rsidRPr="008E4E0C">
          <w:rPr>
            <w:rStyle w:val="ad"/>
            <w:rFonts w:eastAsiaTheme="majorEastAsia"/>
          </w:rPr>
          <w:t xml:space="preserve">.7. Декларация о соответствии критериям отнесения к субъектам малого и среднего предпринимательства (форма 7)           </w:t>
        </w:r>
        <w:r w:rsidR="00F77E57" w:rsidRPr="008E4E0C">
          <w:rPr>
            <w:webHidden/>
          </w:rPr>
          <w:tab/>
        </w:r>
      </w:hyperlink>
      <w:r w:rsidR="00706B79">
        <w:t>48</w:t>
      </w:r>
    </w:p>
    <w:p w:rsidR="0042671A" w:rsidRPr="008E4E0C" w:rsidRDefault="0031060F">
      <w:pPr>
        <w:pStyle w:val="2c"/>
        <w:rPr>
          <w:rFonts w:asciiTheme="minorHAnsi" w:eastAsiaTheme="minorEastAsia" w:hAnsiTheme="minorHAnsi" w:cstheme="minorBidi"/>
          <w:b w:val="0"/>
          <w:i w:val="0"/>
          <w:sz w:val="22"/>
          <w:szCs w:val="22"/>
        </w:rPr>
      </w:pPr>
      <w:hyperlink w:anchor="_Toc9837202" w:history="1">
        <w:r w:rsidR="002A3A1D">
          <w:rPr>
            <w:rStyle w:val="ad"/>
            <w:rFonts w:eastAsiaTheme="majorEastAsia" w:cs="Arial"/>
            <w:bCs/>
            <w:iCs/>
          </w:rPr>
          <w:t>5</w:t>
        </w:r>
        <w:r w:rsidR="00F77E57" w:rsidRPr="008E4E0C">
          <w:rPr>
            <w:rStyle w:val="ad"/>
            <w:rFonts w:eastAsiaTheme="majorEastAsia" w:cs="Arial"/>
            <w:bCs/>
            <w:iCs/>
          </w:rPr>
          <w:t>.8.  Согласие Участника на обработку персональных данных (форма 8)</w:t>
        </w:r>
        <w:r w:rsidR="00F77E57" w:rsidRPr="008E4E0C">
          <w:rPr>
            <w:webHidden/>
          </w:rPr>
          <w:tab/>
        </w:r>
        <w:r w:rsidR="00706B79">
          <w:rPr>
            <w:webHidden/>
          </w:rPr>
          <w:t>52</w:t>
        </w:r>
      </w:hyperlink>
    </w:p>
    <w:p w:rsidR="0042671A" w:rsidRPr="008E4E0C" w:rsidRDefault="0031060F">
      <w:pPr>
        <w:pStyle w:val="2c"/>
        <w:rPr>
          <w:rFonts w:asciiTheme="minorHAnsi" w:eastAsiaTheme="minorEastAsia" w:hAnsiTheme="minorHAnsi" w:cstheme="minorBidi"/>
          <w:b w:val="0"/>
          <w:i w:val="0"/>
          <w:sz w:val="22"/>
          <w:szCs w:val="22"/>
        </w:rPr>
      </w:pPr>
      <w:hyperlink w:anchor="_Toc9837203" w:history="1">
        <w:r w:rsidR="002A3A1D">
          <w:rPr>
            <w:rStyle w:val="ad"/>
            <w:rFonts w:eastAsiaTheme="majorEastAsia"/>
            <w:bCs/>
            <w:iCs/>
          </w:rPr>
          <w:t>5</w:t>
        </w:r>
        <w:r w:rsidR="00F77E57" w:rsidRPr="008E4E0C">
          <w:rPr>
            <w:rStyle w:val="ad"/>
            <w:rFonts w:eastAsiaTheme="majorEastAsia"/>
            <w:bCs/>
            <w:iCs/>
          </w:rPr>
          <w:t>.9.</w:t>
        </w:r>
        <w:r w:rsidR="00F77E57" w:rsidRPr="008E4E0C">
          <w:rPr>
            <w:rStyle w:val="ad"/>
            <w:rFonts w:eastAsiaTheme="majorEastAsia"/>
          </w:rPr>
          <w:t xml:space="preserve"> Декларация соответствия участника запроса предложений общим требованиям к участникам закупки</w:t>
        </w:r>
        <w:r w:rsidR="00F77E57" w:rsidRPr="008E4E0C">
          <w:rPr>
            <w:rStyle w:val="ad"/>
            <w:rFonts w:eastAsiaTheme="majorEastAsia"/>
            <w:bCs/>
            <w:iCs/>
          </w:rPr>
          <w:t xml:space="preserve"> (форма 9)</w:t>
        </w:r>
        <w:r w:rsidR="00F77E57" w:rsidRPr="008E4E0C">
          <w:rPr>
            <w:webHidden/>
          </w:rPr>
          <w:tab/>
          <w:t xml:space="preserve">                                                                                                                                                                             </w:t>
        </w:r>
        <w:r w:rsidR="00706B79">
          <w:rPr>
            <w:webHidden/>
          </w:rPr>
          <w:t>53</w:t>
        </w:r>
      </w:hyperlink>
    </w:p>
    <w:p w:rsidR="0042671A" w:rsidRPr="008E4E0C" w:rsidRDefault="0031060F">
      <w:pPr>
        <w:pStyle w:val="2c"/>
        <w:rPr>
          <w:rFonts w:asciiTheme="minorHAnsi" w:eastAsiaTheme="minorEastAsia" w:hAnsiTheme="minorHAnsi" w:cstheme="minorBidi"/>
          <w:b w:val="0"/>
          <w:i w:val="0"/>
          <w:sz w:val="22"/>
          <w:szCs w:val="22"/>
        </w:rPr>
      </w:pPr>
      <w:hyperlink w:anchor="_Toc9837204" w:history="1">
        <w:r w:rsidR="002A3A1D">
          <w:rPr>
            <w:rStyle w:val="ad"/>
            <w:rFonts w:eastAsiaTheme="majorEastAsia"/>
            <w:bCs/>
            <w:iCs/>
          </w:rPr>
          <w:t>5</w:t>
        </w:r>
        <w:r w:rsidR="00F77E57" w:rsidRPr="008E4E0C">
          <w:rPr>
            <w:rStyle w:val="ad"/>
            <w:rFonts w:eastAsiaTheme="majorEastAsia"/>
            <w:bCs/>
            <w:iCs/>
          </w:rPr>
          <w:t>.10.</w:t>
        </w:r>
        <w:r w:rsidR="00F77E57" w:rsidRPr="008E4E0C">
          <w:rPr>
            <w:rStyle w:val="ad"/>
            <w:rFonts w:eastAsiaTheme="majorEastAsia"/>
          </w:rPr>
          <w:t xml:space="preserve"> Декларация </w:t>
        </w:r>
        <w:r w:rsidR="00F77E57" w:rsidRPr="008E4E0C">
          <w:rPr>
            <w:rStyle w:val="ad"/>
            <w:rFonts w:eastAsiaTheme="majorEastAsia"/>
            <w:bCs/>
            <w:iCs/>
          </w:rPr>
          <w:t>(форма 10)</w:t>
        </w:r>
        <w:r w:rsidR="00F77E57" w:rsidRPr="008E4E0C">
          <w:rPr>
            <w:webHidden/>
          </w:rPr>
          <w:tab/>
        </w:r>
        <w:r>
          <w:rPr>
            <w:webHidden/>
          </w:rPr>
          <w:t>56</w:t>
        </w:r>
      </w:hyperlink>
    </w:p>
    <w:p w:rsidR="00660372" w:rsidRDefault="00F77E57" w:rsidP="00660372">
      <w:pPr>
        <w:rPr>
          <w:b/>
          <w:bCs/>
          <w:i/>
          <w:iCs/>
        </w:rPr>
      </w:pPr>
      <w:r w:rsidRPr="008E4E0C">
        <w:fldChar w:fldCharType="end"/>
      </w:r>
      <w:r w:rsidR="002A3A1D">
        <w:rPr>
          <w:b/>
          <w:bCs/>
          <w:i/>
          <w:iCs/>
        </w:rPr>
        <w:t>5</w:t>
      </w:r>
      <w:r w:rsidR="00660372" w:rsidRPr="008E4E0C">
        <w:rPr>
          <w:b/>
          <w:bCs/>
          <w:i/>
          <w:iCs/>
        </w:rPr>
        <w:t>.11.</w:t>
      </w:r>
      <w:r w:rsidR="00660372" w:rsidRPr="008E4E0C">
        <w:rPr>
          <w:i/>
        </w:rPr>
        <w:t xml:space="preserve"> </w:t>
      </w:r>
      <w:r w:rsidR="00660372" w:rsidRPr="008E4E0C">
        <w:rPr>
          <w:b/>
          <w:i/>
        </w:rPr>
        <w:t xml:space="preserve">Коммерческое предложение </w:t>
      </w:r>
      <w:r w:rsidR="00660372" w:rsidRPr="008E4E0C">
        <w:rPr>
          <w:b/>
          <w:bCs/>
          <w:i/>
          <w:iCs/>
        </w:rPr>
        <w:t xml:space="preserve">(форма 11)                                                                                                              </w:t>
      </w:r>
      <w:r w:rsidR="0031060F">
        <w:rPr>
          <w:b/>
          <w:bCs/>
          <w:i/>
          <w:iCs/>
        </w:rPr>
        <w:t>57</w:t>
      </w:r>
      <w:r w:rsidR="00660372">
        <w:rPr>
          <w:b/>
          <w:bCs/>
          <w:i/>
          <w:iCs/>
        </w:rPr>
        <w:t xml:space="preserve"> </w:t>
      </w:r>
    </w:p>
    <w:p w:rsidR="002A3A1D" w:rsidRPr="00660372" w:rsidRDefault="002A3A1D" w:rsidP="002A3A1D">
      <w:pPr>
        <w:rPr>
          <w:b/>
          <w:bCs/>
          <w:i/>
          <w:iCs/>
        </w:rPr>
      </w:pPr>
      <w:r>
        <w:rPr>
          <w:b/>
          <w:bCs/>
          <w:i/>
          <w:iCs/>
        </w:rPr>
        <w:t>5.12</w:t>
      </w:r>
      <w:r w:rsidRPr="008E4E0C">
        <w:rPr>
          <w:b/>
          <w:bCs/>
          <w:i/>
          <w:iCs/>
        </w:rPr>
        <w:t>.</w:t>
      </w:r>
      <w:r w:rsidRPr="008E4E0C">
        <w:rPr>
          <w:i/>
        </w:rPr>
        <w:t xml:space="preserve"> </w:t>
      </w:r>
      <w:r w:rsidRPr="008E4E0C">
        <w:rPr>
          <w:b/>
          <w:i/>
        </w:rPr>
        <w:t xml:space="preserve">Коммерческое предложение </w:t>
      </w:r>
      <w:r>
        <w:rPr>
          <w:b/>
          <w:bCs/>
          <w:i/>
          <w:iCs/>
        </w:rPr>
        <w:t>(форма 12</w:t>
      </w:r>
      <w:r w:rsidRPr="008E4E0C">
        <w:rPr>
          <w:b/>
          <w:bCs/>
          <w:i/>
          <w:iCs/>
        </w:rPr>
        <w:t xml:space="preserve">)                                                                                                              </w:t>
      </w:r>
      <w:r w:rsidR="0031060F">
        <w:rPr>
          <w:b/>
          <w:bCs/>
          <w:i/>
          <w:iCs/>
        </w:rPr>
        <w:t>58</w:t>
      </w:r>
      <w:r>
        <w:rPr>
          <w:b/>
          <w:bCs/>
          <w:i/>
          <w:iCs/>
        </w:rPr>
        <w:t xml:space="preserve"> </w:t>
      </w:r>
    </w:p>
    <w:p w:rsidR="002A3A1D" w:rsidRPr="00660372" w:rsidRDefault="002A3A1D" w:rsidP="00660372">
      <w:pPr>
        <w:rPr>
          <w:b/>
          <w:bCs/>
          <w:i/>
          <w:iCs/>
        </w:rPr>
      </w:pPr>
    </w:p>
    <w:p w:rsidR="00660372" w:rsidRDefault="00660372" w:rsidP="0042671A"/>
    <w:p w:rsidR="00595E23" w:rsidRDefault="00595E23" w:rsidP="0042671A">
      <w:r>
        <w:t>Приложения:</w:t>
      </w:r>
    </w:p>
    <w:p w:rsidR="00595E23" w:rsidRDefault="00595E23" w:rsidP="0042671A"/>
    <w:tbl>
      <w:tblPr>
        <w:tblW w:w="0" w:type="auto"/>
        <w:tblInd w:w="-257" w:type="dxa"/>
        <w:tblLayout w:type="fixed"/>
        <w:tblLook w:val="0000" w:firstRow="0" w:lastRow="0" w:firstColumn="0" w:lastColumn="0" w:noHBand="0" w:noVBand="0"/>
      </w:tblPr>
      <w:tblGrid>
        <w:gridCol w:w="10004"/>
      </w:tblGrid>
      <w:tr w:rsidR="00595E23" w:rsidRPr="00595E23" w:rsidTr="00595E23">
        <w:tc>
          <w:tcPr>
            <w:tcW w:w="10004" w:type="dxa"/>
            <w:shd w:val="clear" w:color="auto" w:fill="auto"/>
          </w:tcPr>
          <w:p w:rsidR="00595E23" w:rsidRDefault="00595E23" w:rsidP="00D21F82">
            <w:pPr>
              <w:pStyle w:val="af"/>
              <w:numPr>
                <w:ilvl w:val="0"/>
                <w:numId w:val="34"/>
              </w:numPr>
              <w:suppressAutoHyphens/>
              <w:snapToGrid w:val="0"/>
              <w:jc w:val="both"/>
              <w:rPr>
                <w:sz w:val="20"/>
                <w:szCs w:val="20"/>
                <w:lang w:eastAsia="zh-CN"/>
              </w:rPr>
            </w:pPr>
            <w:r w:rsidRPr="00595E23">
              <w:rPr>
                <w:sz w:val="20"/>
                <w:szCs w:val="20"/>
                <w:lang w:eastAsia="zh-CN"/>
              </w:rPr>
              <w:t xml:space="preserve">Таблица цен </w:t>
            </w:r>
          </w:p>
          <w:p w:rsidR="00595E23" w:rsidRDefault="00595E23" w:rsidP="00D21F82">
            <w:pPr>
              <w:pStyle w:val="af"/>
              <w:numPr>
                <w:ilvl w:val="0"/>
                <w:numId w:val="34"/>
              </w:numPr>
              <w:suppressAutoHyphens/>
              <w:snapToGrid w:val="0"/>
              <w:jc w:val="both"/>
              <w:rPr>
                <w:sz w:val="20"/>
                <w:szCs w:val="20"/>
                <w:lang w:eastAsia="zh-CN"/>
              </w:rPr>
            </w:pPr>
            <w:r w:rsidRPr="00595E23">
              <w:rPr>
                <w:sz w:val="20"/>
                <w:szCs w:val="20"/>
                <w:lang w:eastAsia="zh-CN"/>
              </w:rPr>
              <w:t>Графики выполнения работ</w:t>
            </w:r>
          </w:p>
          <w:p w:rsidR="00595E23" w:rsidRPr="00595E23" w:rsidRDefault="00595E23" w:rsidP="00D21F82">
            <w:pPr>
              <w:pStyle w:val="af"/>
              <w:numPr>
                <w:ilvl w:val="0"/>
                <w:numId w:val="34"/>
              </w:numPr>
              <w:suppressAutoHyphens/>
              <w:snapToGrid w:val="0"/>
              <w:jc w:val="both"/>
              <w:rPr>
                <w:sz w:val="20"/>
                <w:szCs w:val="20"/>
                <w:lang w:eastAsia="zh-CN"/>
              </w:rPr>
            </w:pPr>
            <w:r w:rsidRPr="00595E23">
              <w:rPr>
                <w:bCs/>
                <w:sz w:val="20"/>
                <w:szCs w:val="20"/>
                <w:lang w:eastAsia="zh-CN"/>
              </w:rPr>
              <w:t>Краткое описание предлагаемых работ, в том числе технологий и материалов</w:t>
            </w:r>
            <w:r w:rsidRPr="00595E23">
              <w:rPr>
                <w:sz w:val="20"/>
                <w:szCs w:val="20"/>
                <w:lang w:eastAsia="zh-CN"/>
              </w:rPr>
              <w:t xml:space="preserve">, их </w:t>
            </w:r>
            <w:r w:rsidRPr="00595E23">
              <w:rPr>
                <w:bCs/>
                <w:sz w:val="20"/>
                <w:szCs w:val="20"/>
                <w:lang w:eastAsia="zh-CN"/>
              </w:rPr>
              <w:t>объективные технические и качественные характеристики</w:t>
            </w:r>
          </w:p>
          <w:p w:rsidR="00595E23" w:rsidRDefault="00595E23" w:rsidP="00D21F82">
            <w:pPr>
              <w:pStyle w:val="af"/>
              <w:numPr>
                <w:ilvl w:val="0"/>
                <w:numId w:val="34"/>
              </w:numPr>
              <w:suppressAutoHyphens/>
              <w:snapToGrid w:val="0"/>
              <w:jc w:val="both"/>
              <w:rPr>
                <w:sz w:val="20"/>
                <w:szCs w:val="20"/>
                <w:lang w:eastAsia="zh-CN"/>
              </w:rPr>
            </w:pPr>
            <w:r w:rsidRPr="00595E23">
              <w:rPr>
                <w:bCs/>
                <w:sz w:val="20"/>
                <w:szCs w:val="20"/>
                <w:lang w:eastAsia="zh-CN"/>
              </w:rPr>
              <w:t xml:space="preserve">Стоимость или расчет определения стоимости работ и краткое изложение других основных условий предложений участника </w:t>
            </w:r>
            <w:r w:rsidRPr="00595E23">
              <w:rPr>
                <w:sz w:val="20"/>
                <w:szCs w:val="20"/>
                <w:lang w:eastAsia="zh-CN"/>
              </w:rPr>
              <w:t>по содержанию и ремонту многоквартирных домов</w:t>
            </w:r>
          </w:p>
          <w:p w:rsidR="00595E23" w:rsidRDefault="00595E23" w:rsidP="00D21F82">
            <w:pPr>
              <w:pStyle w:val="af"/>
              <w:numPr>
                <w:ilvl w:val="0"/>
                <w:numId w:val="34"/>
              </w:numPr>
              <w:suppressAutoHyphens/>
              <w:snapToGrid w:val="0"/>
              <w:jc w:val="both"/>
              <w:rPr>
                <w:sz w:val="20"/>
                <w:szCs w:val="20"/>
                <w:lang w:eastAsia="zh-CN"/>
              </w:rPr>
            </w:pPr>
            <w:r w:rsidRPr="00595E23">
              <w:rPr>
                <w:sz w:val="20"/>
                <w:szCs w:val="20"/>
                <w:lang w:eastAsia="zh-CN"/>
              </w:rPr>
              <w:t>Информация о системе налогообложения</w:t>
            </w:r>
          </w:p>
          <w:p w:rsidR="008A6245" w:rsidRPr="00595E23" w:rsidRDefault="00D005AD" w:rsidP="00D21F82">
            <w:pPr>
              <w:pStyle w:val="af"/>
              <w:numPr>
                <w:ilvl w:val="0"/>
                <w:numId w:val="34"/>
              </w:numPr>
              <w:suppressAutoHyphens/>
              <w:snapToGrid w:val="0"/>
              <w:jc w:val="both"/>
              <w:rPr>
                <w:sz w:val="20"/>
                <w:szCs w:val="20"/>
                <w:lang w:eastAsia="zh-CN"/>
              </w:rPr>
            </w:pPr>
            <w:r>
              <w:rPr>
                <w:sz w:val="20"/>
                <w:szCs w:val="20"/>
                <w:lang w:eastAsia="zh-CN"/>
              </w:rPr>
              <w:t>Техническое задание</w:t>
            </w:r>
          </w:p>
        </w:tc>
      </w:tr>
      <w:tr w:rsidR="00595E23" w:rsidRPr="00595E23" w:rsidTr="00595E23">
        <w:trPr>
          <w:trHeight w:val="323"/>
        </w:trPr>
        <w:tc>
          <w:tcPr>
            <w:tcW w:w="10004" w:type="dxa"/>
            <w:shd w:val="clear" w:color="auto" w:fill="auto"/>
          </w:tcPr>
          <w:p w:rsidR="00595E23" w:rsidRPr="00595E23" w:rsidRDefault="00595E23" w:rsidP="00595E23">
            <w:pPr>
              <w:suppressAutoHyphens/>
              <w:snapToGrid w:val="0"/>
              <w:jc w:val="both"/>
              <w:rPr>
                <w:lang w:eastAsia="zh-CN"/>
              </w:rPr>
            </w:pPr>
            <w:r w:rsidRPr="00595E23">
              <w:rPr>
                <w:b/>
                <w:i/>
                <w:lang w:eastAsia="zh-CN"/>
              </w:rPr>
              <w:t>Другие документы, прикладываемые по усмотрению участника размещения заказа (перечислить все прикладываемые документы)</w:t>
            </w:r>
          </w:p>
        </w:tc>
      </w:tr>
      <w:tr w:rsidR="00595E23" w:rsidRPr="00595E23" w:rsidTr="00595E23">
        <w:trPr>
          <w:trHeight w:val="389"/>
        </w:trPr>
        <w:tc>
          <w:tcPr>
            <w:tcW w:w="10004" w:type="dxa"/>
            <w:shd w:val="clear" w:color="auto" w:fill="auto"/>
          </w:tcPr>
          <w:p w:rsidR="00595E23" w:rsidRPr="00595E23" w:rsidRDefault="00595E23" w:rsidP="00595E23">
            <w:pPr>
              <w:suppressAutoHyphens/>
              <w:snapToGrid w:val="0"/>
              <w:jc w:val="both"/>
              <w:rPr>
                <w:lang w:eastAsia="zh-CN"/>
              </w:rPr>
            </w:pPr>
            <w:bookmarkStart w:id="5" w:name="_GoBack"/>
            <w:bookmarkEnd w:id="5"/>
          </w:p>
        </w:tc>
      </w:tr>
      <w:tr w:rsidR="00595E23" w:rsidRPr="00595E23" w:rsidTr="00595E23">
        <w:tc>
          <w:tcPr>
            <w:tcW w:w="10004" w:type="dxa"/>
            <w:shd w:val="clear" w:color="auto" w:fill="auto"/>
          </w:tcPr>
          <w:p w:rsidR="00595E23" w:rsidRPr="00595E23" w:rsidRDefault="00595E23" w:rsidP="00595E23">
            <w:pPr>
              <w:suppressAutoHyphens/>
              <w:snapToGrid w:val="0"/>
              <w:jc w:val="both"/>
              <w:rPr>
                <w:lang w:eastAsia="zh-CN"/>
              </w:rPr>
            </w:pPr>
          </w:p>
        </w:tc>
      </w:tr>
      <w:tr w:rsidR="00595E23" w:rsidRPr="00595E23" w:rsidTr="00595E23">
        <w:tc>
          <w:tcPr>
            <w:tcW w:w="10004" w:type="dxa"/>
            <w:shd w:val="clear" w:color="auto" w:fill="auto"/>
          </w:tcPr>
          <w:p w:rsidR="00595E23" w:rsidRPr="00595E23" w:rsidRDefault="00595E23" w:rsidP="00595E23">
            <w:pPr>
              <w:suppressAutoHyphens/>
              <w:snapToGrid w:val="0"/>
              <w:jc w:val="both"/>
              <w:rPr>
                <w:b/>
                <w:i/>
                <w:lang w:eastAsia="zh-CN"/>
              </w:rPr>
            </w:pPr>
          </w:p>
        </w:tc>
      </w:tr>
    </w:tbl>
    <w:p w:rsidR="0042671A" w:rsidRPr="00892460" w:rsidRDefault="00F77E57" w:rsidP="00892460">
      <w:pPr>
        <w:pStyle w:val="1"/>
        <w:ind w:left="0" w:firstLine="0"/>
        <w:jc w:val="center"/>
        <w:rPr>
          <w:rFonts w:ascii="Times New Roman" w:hAnsi="Times New Roman"/>
          <w:sz w:val="22"/>
          <w:szCs w:val="22"/>
        </w:rPr>
      </w:pPr>
      <w:bookmarkStart w:id="6" w:name="_Toc337481250"/>
      <w:bookmarkStart w:id="7" w:name="_Toc353538205"/>
      <w:bookmarkStart w:id="8" w:name="_Toc9837189"/>
      <w:bookmarkEnd w:id="3"/>
      <w:bookmarkEnd w:id="4"/>
      <w:r w:rsidRPr="00892460">
        <w:rPr>
          <w:rFonts w:ascii="Times New Roman" w:hAnsi="Times New Roman"/>
          <w:sz w:val="22"/>
          <w:szCs w:val="22"/>
        </w:rPr>
        <w:lastRenderedPageBreak/>
        <w:t>1. ОБЩИЕ ПОЛОЖЕНИЯ</w:t>
      </w:r>
      <w:bookmarkEnd w:id="6"/>
      <w:bookmarkEnd w:id="7"/>
      <w:bookmarkEnd w:id="8"/>
    </w:p>
    <w:p w:rsidR="007D71C3" w:rsidRPr="00892460" w:rsidRDefault="00F77E57" w:rsidP="00892460">
      <w:pPr>
        <w:contextualSpacing/>
        <w:jc w:val="both"/>
        <w:rPr>
          <w:b/>
          <w:color w:val="0000FF"/>
          <w:sz w:val="22"/>
          <w:szCs w:val="22"/>
        </w:rPr>
      </w:pPr>
      <w:bookmarkStart w:id="9" w:name="_Ref55193512"/>
      <w:bookmarkStart w:id="10" w:name="Общие_сведения"/>
      <w:r w:rsidRPr="00892460">
        <w:rPr>
          <w:sz w:val="22"/>
          <w:szCs w:val="22"/>
        </w:rPr>
        <w:t>Заказчик: О</w:t>
      </w:r>
      <w:r w:rsidR="007D71C3" w:rsidRPr="00892460">
        <w:rPr>
          <w:sz w:val="22"/>
          <w:szCs w:val="22"/>
        </w:rPr>
        <w:t>бщество с ограниченной ответственностью</w:t>
      </w:r>
      <w:r w:rsidRPr="00892460">
        <w:rPr>
          <w:sz w:val="22"/>
          <w:szCs w:val="22"/>
        </w:rPr>
        <w:t xml:space="preserve"> «</w:t>
      </w:r>
      <w:r w:rsidR="007D71C3" w:rsidRPr="00892460">
        <w:rPr>
          <w:sz w:val="22"/>
          <w:szCs w:val="22"/>
        </w:rPr>
        <w:t>УИ ЖКХ-2008»</w:t>
      </w:r>
      <w:r w:rsidRPr="00892460">
        <w:rPr>
          <w:sz w:val="22"/>
          <w:szCs w:val="22"/>
        </w:rPr>
        <w:t xml:space="preserve"> Извещением о проведении процедуры запроса предложений</w:t>
      </w:r>
      <w:r w:rsidR="00441CFC" w:rsidRPr="00892460">
        <w:rPr>
          <w:sz w:val="22"/>
          <w:szCs w:val="22"/>
        </w:rPr>
        <w:t xml:space="preserve">, опубликованном на </w:t>
      </w:r>
      <w:r w:rsidRPr="00892460">
        <w:rPr>
          <w:sz w:val="22"/>
          <w:szCs w:val="22"/>
        </w:rPr>
        <w:t xml:space="preserve">сайте в информационно-телекоммуникационной сети «Интернет» </w:t>
      </w:r>
      <w:hyperlink r:id="rId10" w:history="1">
        <w:r w:rsidR="00441CFC" w:rsidRPr="00892460">
          <w:rPr>
            <w:rStyle w:val="ad"/>
            <w:sz w:val="22"/>
            <w:szCs w:val="22"/>
          </w:rPr>
          <w:t>https://www.eurosib-td.ru/</w:t>
        </w:r>
      </w:hyperlink>
      <w:r w:rsidR="00441CFC" w:rsidRPr="00892460">
        <w:rPr>
          <w:sz w:val="22"/>
          <w:szCs w:val="22"/>
        </w:rPr>
        <w:t xml:space="preserve"> </w:t>
      </w:r>
      <w:r w:rsidRPr="00892460">
        <w:rPr>
          <w:sz w:val="22"/>
          <w:szCs w:val="22"/>
        </w:rPr>
        <w:t xml:space="preserve">приглашает к участию в запросе предложений (далее – «Запрос предложений») </w:t>
      </w:r>
      <w:bookmarkEnd w:id="9"/>
      <w:bookmarkEnd w:id="10"/>
      <w:r w:rsidR="007D71C3" w:rsidRPr="00892460">
        <w:rPr>
          <w:b/>
          <w:sz w:val="22"/>
          <w:szCs w:val="22"/>
        </w:rPr>
        <w:t xml:space="preserve">на право заключения договора на </w:t>
      </w:r>
      <w:r w:rsidR="006B24B8" w:rsidRPr="00892460">
        <w:rPr>
          <w:b/>
          <w:sz w:val="22"/>
          <w:szCs w:val="22"/>
        </w:rPr>
        <w:t>содержание и ремонт</w:t>
      </w:r>
      <w:r w:rsidR="007D71C3" w:rsidRPr="00892460">
        <w:rPr>
          <w:b/>
          <w:sz w:val="22"/>
          <w:szCs w:val="22"/>
        </w:rPr>
        <w:t xml:space="preserve"> общего имущества многоквартирных домов, находящихся в управлении             ООО «УИ ЖКХ-2008» </w:t>
      </w:r>
    </w:p>
    <w:p w:rsidR="0042671A" w:rsidRPr="00892460" w:rsidRDefault="00F77E57" w:rsidP="00892460">
      <w:pPr>
        <w:contextualSpacing/>
        <w:jc w:val="both"/>
        <w:rPr>
          <w:sz w:val="22"/>
          <w:szCs w:val="22"/>
        </w:rPr>
      </w:pPr>
      <w:r w:rsidRPr="00892460">
        <w:rPr>
          <w:sz w:val="22"/>
          <w:szCs w:val="22"/>
        </w:rPr>
        <w:t xml:space="preserve">        Подробные требования к оказываемым работам изложены в разделе 2. (здесь и далее ссылки относятся к настоящей Документации по запросу предложений). Проект Договора, который будет заключен по результатам данной процедуры запроса предложений, приведен в разделе 3. Порядок проведения запроса предложений и участия в нем, а также инструкции по подготовке Заявки, приведены в разделе 4. Формы документов, которые необходимо подготовить и подать в составе Заявки, приведены в приложениях к настоящей документации в разделе 5.</w:t>
      </w:r>
    </w:p>
    <w:p w:rsidR="0042671A" w:rsidRPr="00892460" w:rsidRDefault="00F77E57" w:rsidP="00892460">
      <w:pPr>
        <w:pStyle w:val="1"/>
        <w:keepNext w:val="0"/>
        <w:keepLines w:val="0"/>
        <w:pageBreakBefore w:val="0"/>
        <w:widowControl w:val="0"/>
        <w:tabs>
          <w:tab w:val="clear" w:pos="360"/>
        </w:tabs>
        <w:spacing w:before="240"/>
        <w:jc w:val="center"/>
        <w:rPr>
          <w:rFonts w:ascii="Times New Roman" w:hAnsi="Times New Roman"/>
          <w:sz w:val="22"/>
          <w:szCs w:val="22"/>
        </w:rPr>
      </w:pPr>
      <w:bookmarkStart w:id="11" w:name="_Toc9837190"/>
      <w:r w:rsidRPr="00892460">
        <w:rPr>
          <w:rFonts w:ascii="Times New Roman" w:hAnsi="Times New Roman"/>
          <w:sz w:val="22"/>
          <w:szCs w:val="22"/>
        </w:rPr>
        <w:t xml:space="preserve">2. </w:t>
      </w:r>
      <w:bookmarkStart w:id="12" w:name="_Toc337481264"/>
      <w:bookmarkStart w:id="13" w:name="_Toc353538210"/>
      <w:r w:rsidRPr="00892460">
        <w:rPr>
          <w:rFonts w:ascii="Times New Roman" w:hAnsi="Times New Roman"/>
          <w:sz w:val="22"/>
          <w:szCs w:val="22"/>
        </w:rPr>
        <w:t>ИНФОРМАЦИОННАЯ КАРТА ЗАПРОСА ПРЕДЛОЖЕНИЙ</w:t>
      </w:r>
      <w:bookmarkEnd w:id="11"/>
      <w:bookmarkEnd w:id="12"/>
      <w:bookmarkEnd w:id="13"/>
    </w:p>
    <w:tbl>
      <w:tblPr>
        <w:tblW w:w="99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
        <w:gridCol w:w="645"/>
        <w:gridCol w:w="4677"/>
        <w:gridCol w:w="53"/>
        <w:gridCol w:w="4501"/>
        <w:gridCol w:w="47"/>
      </w:tblGrid>
      <w:tr w:rsidR="00DB7287" w:rsidRPr="00892460" w:rsidTr="004E4EB8">
        <w:trPr>
          <w:gridAfter w:val="1"/>
          <w:wAfter w:w="47" w:type="dxa"/>
          <w:jc w:val="center"/>
        </w:trPr>
        <w:tc>
          <w:tcPr>
            <w:tcW w:w="698" w:type="dxa"/>
            <w:gridSpan w:val="2"/>
          </w:tcPr>
          <w:p w:rsidR="0042671A" w:rsidRPr="00892460" w:rsidRDefault="00F77E57" w:rsidP="00892460">
            <w:pPr>
              <w:contextualSpacing/>
              <w:jc w:val="center"/>
              <w:rPr>
                <w:b/>
                <w:sz w:val="22"/>
                <w:szCs w:val="22"/>
              </w:rPr>
            </w:pPr>
            <w:r w:rsidRPr="00892460">
              <w:rPr>
                <w:b/>
                <w:sz w:val="22"/>
                <w:szCs w:val="22"/>
              </w:rPr>
              <w:t>№ п/п</w:t>
            </w:r>
          </w:p>
        </w:tc>
        <w:tc>
          <w:tcPr>
            <w:tcW w:w="4677" w:type="dxa"/>
          </w:tcPr>
          <w:p w:rsidR="0042671A" w:rsidRPr="00892460" w:rsidRDefault="00F77E57" w:rsidP="00892460">
            <w:pPr>
              <w:ind w:left="567"/>
              <w:contextualSpacing/>
              <w:jc w:val="center"/>
              <w:rPr>
                <w:b/>
                <w:sz w:val="22"/>
                <w:szCs w:val="22"/>
              </w:rPr>
            </w:pPr>
            <w:r w:rsidRPr="00892460">
              <w:rPr>
                <w:b/>
                <w:sz w:val="22"/>
                <w:szCs w:val="22"/>
              </w:rPr>
              <w:t>Название пункта</w:t>
            </w:r>
          </w:p>
        </w:tc>
        <w:tc>
          <w:tcPr>
            <w:tcW w:w="4554" w:type="dxa"/>
            <w:gridSpan w:val="2"/>
          </w:tcPr>
          <w:p w:rsidR="0042671A" w:rsidRPr="00892460" w:rsidRDefault="00F77E57" w:rsidP="00892460">
            <w:pPr>
              <w:ind w:left="567"/>
              <w:contextualSpacing/>
              <w:jc w:val="center"/>
              <w:rPr>
                <w:b/>
                <w:sz w:val="22"/>
                <w:szCs w:val="22"/>
              </w:rPr>
            </w:pPr>
            <w:r w:rsidRPr="00892460">
              <w:rPr>
                <w:b/>
                <w:sz w:val="22"/>
                <w:szCs w:val="22"/>
              </w:rPr>
              <w:t>Текст пояснений</w:t>
            </w:r>
          </w:p>
        </w:tc>
      </w:tr>
      <w:tr w:rsidR="00DB7287" w:rsidRPr="00892460" w:rsidTr="004E4EB8">
        <w:trPr>
          <w:gridAfter w:val="1"/>
          <w:wAfter w:w="47" w:type="dxa"/>
          <w:trHeight w:val="2798"/>
          <w:jc w:val="center"/>
        </w:trPr>
        <w:tc>
          <w:tcPr>
            <w:tcW w:w="698" w:type="dxa"/>
            <w:gridSpan w:val="2"/>
          </w:tcPr>
          <w:p w:rsidR="0042671A" w:rsidRPr="00892460" w:rsidRDefault="00F77E57" w:rsidP="00892460">
            <w:pPr>
              <w:contextualSpacing/>
              <w:jc w:val="center"/>
              <w:rPr>
                <w:b/>
                <w:sz w:val="22"/>
                <w:szCs w:val="22"/>
              </w:rPr>
            </w:pPr>
            <w:r w:rsidRPr="00892460">
              <w:rPr>
                <w:b/>
                <w:sz w:val="22"/>
                <w:szCs w:val="22"/>
              </w:rPr>
              <w:t>1</w:t>
            </w:r>
          </w:p>
        </w:tc>
        <w:tc>
          <w:tcPr>
            <w:tcW w:w="4677" w:type="dxa"/>
          </w:tcPr>
          <w:p w:rsidR="0042671A" w:rsidRPr="00892460" w:rsidRDefault="00F77E57" w:rsidP="00892460">
            <w:pPr>
              <w:contextualSpacing/>
              <w:jc w:val="both"/>
              <w:rPr>
                <w:b/>
                <w:sz w:val="22"/>
                <w:szCs w:val="22"/>
              </w:rPr>
            </w:pPr>
            <w:r w:rsidRPr="00892460">
              <w:rPr>
                <w:b/>
                <w:sz w:val="22"/>
                <w:szCs w:val="22"/>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tc>
        <w:tc>
          <w:tcPr>
            <w:tcW w:w="4554" w:type="dxa"/>
            <w:gridSpan w:val="2"/>
          </w:tcPr>
          <w:p w:rsidR="0042671A" w:rsidRPr="00892460" w:rsidRDefault="00A62C2E" w:rsidP="00892460">
            <w:pPr>
              <w:contextualSpacing/>
              <w:jc w:val="both"/>
              <w:rPr>
                <w:sz w:val="22"/>
                <w:szCs w:val="22"/>
              </w:rPr>
            </w:pPr>
            <w:r w:rsidRPr="00892460">
              <w:rPr>
                <w:sz w:val="22"/>
                <w:szCs w:val="22"/>
              </w:rPr>
              <w:t>Общество с ограниченной ответственностью</w:t>
            </w:r>
            <w:r w:rsidR="00F77E57" w:rsidRPr="00892460">
              <w:rPr>
                <w:sz w:val="22"/>
                <w:szCs w:val="22"/>
              </w:rPr>
              <w:t xml:space="preserve"> </w:t>
            </w:r>
            <w:r w:rsidR="001478C8" w:rsidRPr="00892460">
              <w:rPr>
                <w:sz w:val="22"/>
                <w:szCs w:val="22"/>
              </w:rPr>
              <w:t xml:space="preserve">       </w:t>
            </w:r>
            <w:r w:rsidR="00F77E57" w:rsidRPr="00892460">
              <w:rPr>
                <w:sz w:val="22"/>
                <w:szCs w:val="22"/>
              </w:rPr>
              <w:t>«</w:t>
            </w:r>
            <w:r w:rsidRPr="00892460">
              <w:rPr>
                <w:sz w:val="22"/>
                <w:szCs w:val="22"/>
              </w:rPr>
              <w:t>УИ ЖКХ-2008</w:t>
            </w:r>
            <w:r w:rsidR="00F77E57" w:rsidRPr="00892460">
              <w:rPr>
                <w:sz w:val="22"/>
                <w:szCs w:val="22"/>
              </w:rPr>
              <w:t>»</w:t>
            </w:r>
          </w:p>
          <w:p w:rsidR="001478C8" w:rsidRPr="00892460" w:rsidRDefault="00F77E57" w:rsidP="00892460">
            <w:pPr>
              <w:rPr>
                <w:sz w:val="22"/>
                <w:szCs w:val="22"/>
              </w:rPr>
            </w:pPr>
            <w:r w:rsidRPr="00892460">
              <w:rPr>
                <w:sz w:val="22"/>
                <w:szCs w:val="22"/>
              </w:rPr>
              <w:t>почтовый адрес: 66</w:t>
            </w:r>
            <w:r w:rsidR="001478C8" w:rsidRPr="00892460">
              <w:rPr>
                <w:sz w:val="22"/>
                <w:szCs w:val="22"/>
              </w:rPr>
              <w:t>6679</w:t>
            </w:r>
            <w:r w:rsidRPr="00892460">
              <w:rPr>
                <w:sz w:val="22"/>
                <w:szCs w:val="22"/>
              </w:rPr>
              <w:t xml:space="preserve">, </w:t>
            </w:r>
            <w:r w:rsidR="001478C8" w:rsidRPr="00892460">
              <w:rPr>
                <w:sz w:val="22"/>
                <w:szCs w:val="22"/>
              </w:rPr>
              <w:t xml:space="preserve">Иркутская область, </w:t>
            </w:r>
          </w:p>
          <w:p w:rsidR="001478C8" w:rsidRPr="00892460" w:rsidRDefault="001478C8" w:rsidP="00892460">
            <w:pPr>
              <w:rPr>
                <w:sz w:val="22"/>
                <w:szCs w:val="22"/>
              </w:rPr>
            </w:pPr>
            <w:r w:rsidRPr="00892460">
              <w:rPr>
                <w:sz w:val="22"/>
                <w:szCs w:val="22"/>
              </w:rPr>
              <w:t>г.</w:t>
            </w:r>
            <w:r w:rsidR="004E643D" w:rsidRPr="00892460">
              <w:rPr>
                <w:sz w:val="22"/>
                <w:szCs w:val="22"/>
              </w:rPr>
              <w:t xml:space="preserve"> </w:t>
            </w:r>
            <w:r w:rsidRPr="00892460">
              <w:rPr>
                <w:sz w:val="22"/>
                <w:szCs w:val="22"/>
              </w:rPr>
              <w:t>Усть-Илимск</w:t>
            </w:r>
            <w:r w:rsidR="00F77E57" w:rsidRPr="00892460">
              <w:rPr>
                <w:sz w:val="22"/>
                <w:szCs w:val="22"/>
              </w:rPr>
              <w:t xml:space="preserve">, ул. </w:t>
            </w:r>
            <w:r w:rsidRPr="00892460">
              <w:rPr>
                <w:sz w:val="22"/>
                <w:szCs w:val="22"/>
              </w:rPr>
              <w:t>Мечтателей 21А</w:t>
            </w:r>
            <w:r w:rsidR="00F77E57" w:rsidRPr="00892460">
              <w:rPr>
                <w:sz w:val="22"/>
                <w:szCs w:val="22"/>
              </w:rPr>
              <w:t xml:space="preserve">, </w:t>
            </w:r>
          </w:p>
          <w:p w:rsidR="0042671A" w:rsidRPr="00892460" w:rsidRDefault="00F77E57" w:rsidP="00892460">
            <w:pPr>
              <w:rPr>
                <w:sz w:val="22"/>
                <w:szCs w:val="22"/>
              </w:rPr>
            </w:pPr>
            <w:r w:rsidRPr="00892460">
              <w:rPr>
                <w:sz w:val="22"/>
                <w:szCs w:val="22"/>
              </w:rPr>
              <w:t>тел.: +7 (39</w:t>
            </w:r>
            <w:r w:rsidR="001478C8" w:rsidRPr="00892460">
              <w:rPr>
                <w:sz w:val="22"/>
                <w:szCs w:val="22"/>
              </w:rPr>
              <w:t>535</w:t>
            </w:r>
            <w:r w:rsidRPr="00892460">
              <w:rPr>
                <w:sz w:val="22"/>
                <w:szCs w:val="22"/>
              </w:rPr>
              <w:t xml:space="preserve">) </w:t>
            </w:r>
            <w:r w:rsidR="001478C8" w:rsidRPr="00892460">
              <w:rPr>
                <w:sz w:val="22"/>
                <w:szCs w:val="22"/>
              </w:rPr>
              <w:t>5-91-20</w:t>
            </w:r>
            <w:r w:rsidRPr="00892460">
              <w:rPr>
                <w:sz w:val="22"/>
                <w:szCs w:val="22"/>
              </w:rPr>
              <w:t xml:space="preserve"> факс: +7 (395</w:t>
            </w:r>
            <w:r w:rsidR="001478C8" w:rsidRPr="00892460">
              <w:rPr>
                <w:sz w:val="22"/>
                <w:szCs w:val="22"/>
              </w:rPr>
              <w:t>35</w:t>
            </w:r>
            <w:r w:rsidRPr="00892460">
              <w:rPr>
                <w:sz w:val="22"/>
                <w:szCs w:val="22"/>
              </w:rPr>
              <w:t xml:space="preserve">) </w:t>
            </w:r>
            <w:r w:rsidR="001478C8" w:rsidRPr="00892460">
              <w:rPr>
                <w:sz w:val="22"/>
                <w:szCs w:val="22"/>
              </w:rPr>
              <w:t>5-45-10</w:t>
            </w:r>
            <w:r w:rsidRPr="00892460">
              <w:rPr>
                <w:sz w:val="22"/>
                <w:szCs w:val="22"/>
              </w:rPr>
              <w:t xml:space="preserve"> </w:t>
            </w:r>
          </w:p>
          <w:p w:rsidR="0042671A" w:rsidRPr="00892460" w:rsidRDefault="00F77E57" w:rsidP="00892460">
            <w:pPr>
              <w:rPr>
                <w:sz w:val="22"/>
                <w:szCs w:val="22"/>
              </w:rPr>
            </w:pPr>
            <w:r w:rsidRPr="00892460">
              <w:rPr>
                <w:sz w:val="22"/>
                <w:szCs w:val="22"/>
                <w:lang w:val="en-US"/>
              </w:rPr>
              <w:t>E</w:t>
            </w:r>
            <w:r w:rsidRPr="00892460">
              <w:rPr>
                <w:sz w:val="22"/>
                <w:szCs w:val="22"/>
              </w:rPr>
              <w:t>-</w:t>
            </w:r>
            <w:r w:rsidRPr="00892460">
              <w:rPr>
                <w:sz w:val="22"/>
                <w:szCs w:val="22"/>
                <w:lang w:val="en-US"/>
              </w:rPr>
              <w:t>mail</w:t>
            </w:r>
            <w:r w:rsidRPr="00892460">
              <w:rPr>
                <w:sz w:val="22"/>
                <w:szCs w:val="22"/>
              </w:rPr>
              <w:t xml:space="preserve">: </w:t>
            </w:r>
            <w:r w:rsidR="001478C8" w:rsidRPr="00892460">
              <w:rPr>
                <w:sz w:val="22"/>
                <w:szCs w:val="22"/>
                <w:lang w:val="en-US"/>
              </w:rPr>
              <w:t>ust</w:t>
            </w:r>
            <w:r w:rsidR="001478C8" w:rsidRPr="00892460">
              <w:rPr>
                <w:sz w:val="22"/>
                <w:szCs w:val="22"/>
              </w:rPr>
              <w:t>-</w:t>
            </w:r>
            <w:r w:rsidR="001478C8" w:rsidRPr="00892460">
              <w:rPr>
                <w:sz w:val="22"/>
                <w:szCs w:val="22"/>
                <w:lang w:val="en-US"/>
              </w:rPr>
              <w:t>ilim</w:t>
            </w:r>
            <w:r w:rsidR="001478C8" w:rsidRPr="00892460">
              <w:rPr>
                <w:sz w:val="22"/>
                <w:szCs w:val="22"/>
              </w:rPr>
              <w:t>@</w:t>
            </w:r>
            <w:r w:rsidR="001478C8" w:rsidRPr="00892460">
              <w:rPr>
                <w:sz w:val="22"/>
                <w:szCs w:val="22"/>
                <w:lang w:val="en-US"/>
              </w:rPr>
              <w:t>u</w:t>
            </w:r>
            <w:r w:rsidR="006A0713" w:rsidRPr="00892460">
              <w:rPr>
                <w:sz w:val="22"/>
                <w:szCs w:val="22"/>
                <w:lang w:val="en-US"/>
              </w:rPr>
              <w:t>i</w:t>
            </w:r>
            <w:r w:rsidR="001478C8" w:rsidRPr="00892460">
              <w:rPr>
                <w:sz w:val="22"/>
                <w:szCs w:val="22"/>
                <w:lang w:val="en-US"/>
              </w:rPr>
              <w:t>gkh</w:t>
            </w:r>
            <w:r w:rsidR="001478C8" w:rsidRPr="00892460">
              <w:rPr>
                <w:sz w:val="22"/>
                <w:szCs w:val="22"/>
              </w:rPr>
              <w:t>.</w:t>
            </w:r>
            <w:r w:rsidR="001478C8" w:rsidRPr="00892460">
              <w:rPr>
                <w:sz w:val="22"/>
                <w:szCs w:val="22"/>
                <w:lang w:val="en-US"/>
              </w:rPr>
              <w:t>ru</w:t>
            </w:r>
          </w:p>
          <w:p w:rsidR="0042671A" w:rsidRPr="00892460" w:rsidRDefault="00F77E57" w:rsidP="00892460">
            <w:pPr>
              <w:rPr>
                <w:sz w:val="22"/>
                <w:szCs w:val="22"/>
              </w:rPr>
            </w:pPr>
            <w:r w:rsidRPr="00892460">
              <w:rPr>
                <w:sz w:val="22"/>
                <w:szCs w:val="22"/>
              </w:rPr>
              <w:t xml:space="preserve">Контактное лицо: </w:t>
            </w:r>
          </w:p>
          <w:p w:rsidR="00847DD6" w:rsidRPr="00892460" w:rsidRDefault="00781780" w:rsidP="00892460">
            <w:pPr>
              <w:rPr>
                <w:b/>
                <w:sz w:val="22"/>
                <w:szCs w:val="22"/>
              </w:rPr>
            </w:pPr>
            <w:r w:rsidRPr="00892460">
              <w:rPr>
                <w:b/>
                <w:sz w:val="22"/>
                <w:szCs w:val="22"/>
              </w:rPr>
              <w:t>Климанова Оксана Владимировна</w:t>
            </w:r>
            <w:r w:rsidR="00847DD6" w:rsidRPr="00892460">
              <w:rPr>
                <w:b/>
                <w:sz w:val="22"/>
                <w:szCs w:val="22"/>
              </w:rPr>
              <w:t xml:space="preserve">, </w:t>
            </w:r>
          </w:p>
          <w:p w:rsidR="00847DD6" w:rsidRPr="00892460" w:rsidRDefault="00847DD6" w:rsidP="00892460">
            <w:pPr>
              <w:rPr>
                <w:sz w:val="22"/>
                <w:szCs w:val="22"/>
              </w:rPr>
            </w:pPr>
            <w:r w:rsidRPr="00892460">
              <w:rPr>
                <w:sz w:val="22"/>
                <w:szCs w:val="22"/>
              </w:rPr>
              <w:t>Тел</w:t>
            </w:r>
            <w:r w:rsidR="004E643D" w:rsidRPr="00892460">
              <w:rPr>
                <w:sz w:val="22"/>
                <w:szCs w:val="22"/>
              </w:rPr>
              <w:t>.</w:t>
            </w:r>
            <w:r w:rsidR="00781780" w:rsidRPr="00892460">
              <w:rPr>
                <w:sz w:val="22"/>
                <w:szCs w:val="22"/>
              </w:rPr>
              <w:t>: (39535) 5-84-52</w:t>
            </w:r>
            <w:r w:rsidRPr="00892460">
              <w:rPr>
                <w:sz w:val="22"/>
                <w:szCs w:val="22"/>
              </w:rPr>
              <w:t xml:space="preserve">; </w:t>
            </w:r>
          </w:p>
          <w:p w:rsidR="00847DD6" w:rsidRPr="00892460" w:rsidRDefault="00847DD6" w:rsidP="00892460">
            <w:pPr>
              <w:rPr>
                <w:sz w:val="22"/>
                <w:szCs w:val="22"/>
              </w:rPr>
            </w:pPr>
            <w:r w:rsidRPr="00892460">
              <w:rPr>
                <w:sz w:val="22"/>
                <w:szCs w:val="22"/>
              </w:rPr>
              <w:t xml:space="preserve">Адрес электронной почты: </w:t>
            </w:r>
          </w:p>
          <w:p w:rsidR="007457EE" w:rsidRPr="00892460" w:rsidRDefault="00781780" w:rsidP="00892460">
            <w:pPr>
              <w:rPr>
                <w:sz w:val="22"/>
                <w:szCs w:val="22"/>
              </w:rPr>
            </w:pPr>
            <w:r w:rsidRPr="00892460">
              <w:rPr>
                <w:sz w:val="22"/>
                <w:szCs w:val="22"/>
                <w:lang w:val="en-US"/>
              </w:rPr>
              <w:t>Klimanova</w:t>
            </w:r>
            <w:r w:rsidRPr="00892460">
              <w:rPr>
                <w:sz w:val="22"/>
                <w:szCs w:val="22"/>
              </w:rPr>
              <w:t>_</w:t>
            </w:r>
            <w:r w:rsidRPr="00892460">
              <w:rPr>
                <w:sz w:val="22"/>
                <w:szCs w:val="22"/>
                <w:lang w:val="en-US"/>
              </w:rPr>
              <w:t>OV</w:t>
            </w:r>
            <w:r w:rsidRPr="00892460">
              <w:rPr>
                <w:sz w:val="22"/>
                <w:szCs w:val="22"/>
              </w:rPr>
              <w:t>@</w:t>
            </w:r>
            <w:r w:rsidRPr="00892460">
              <w:rPr>
                <w:sz w:val="22"/>
                <w:szCs w:val="22"/>
                <w:lang w:val="en-US"/>
              </w:rPr>
              <w:t>ugkh</w:t>
            </w:r>
            <w:r w:rsidRPr="00892460">
              <w:rPr>
                <w:sz w:val="22"/>
                <w:szCs w:val="22"/>
              </w:rPr>
              <w:t>.</w:t>
            </w:r>
            <w:r w:rsidRPr="00892460">
              <w:rPr>
                <w:sz w:val="22"/>
                <w:szCs w:val="22"/>
                <w:lang w:val="en-US"/>
              </w:rPr>
              <w:t>ru</w:t>
            </w:r>
            <w:r w:rsidRPr="00892460">
              <w:rPr>
                <w:sz w:val="22"/>
                <w:szCs w:val="22"/>
              </w:rPr>
              <w:t xml:space="preserve"> </w:t>
            </w:r>
          </w:p>
          <w:p w:rsidR="00781780" w:rsidRPr="00892460" w:rsidRDefault="00781780" w:rsidP="00892460">
            <w:pPr>
              <w:rPr>
                <w:sz w:val="22"/>
                <w:szCs w:val="22"/>
              </w:rPr>
            </w:pPr>
          </w:p>
          <w:p w:rsidR="000D7E60" w:rsidRPr="00892460" w:rsidRDefault="00D44FC7" w:rsidP="00892460">
            <w:pPr>
              <w:rPr>
                <w:b/>
                <w:sz w:val="22"/>
                <w:szCs w:val="22"/>
              </w:rPr>
            </w:pPr>
            <w:r w:rsidRPr="00892460">
              <w:rPr>
                <w:b/>
                <w:sz w:val="22"/>
                <w:szCs w:val="22"/>
              </w:rPr>
              <w:t>Бондаренко Татьяна Александровна</w:t>
            </w:r>
          </w:p>
          <w:p w:rsidR="000D7E60" w:rsidRPr="00892460" w:rsidRDefault="00D44FC7" w:rsidP="00892460">
            <w:pPr>
              <w:rPr>
                <w:sz w:val="22"/>
                <w:szCs w:val="22"/>
              </w:rPr>
            </w:pPr>
            <w:r w:rsidRPr="00892460">
              <w:rPr>
                <w:sz w:val="22"/>
                <w:szCs w:val="22"/>
              </w:rPr>
              <w:t>Тел.: +7 (39535) 5-40-44</w:t>
            </w:r>
            <w:r w:rsidR="000D7E60" w:rsidRPr="00892460">
              <w:rPr>
                <w:sz w:val="22"/>
                <w:szCs w:val="22"/>
              </w:rPr>
              <w:t>;</w:t>
            </w:r>
          </w:p>
          <w:p w:rsidR="000D7E60" w:rsidRPr="00892460" w:rsidRDefault="000D7E60" w:rsidP="00892460">
            <w:pPr>
              <w:rPr>
                <w:sz w:val="22"/>
                <w:szCs w:val="22"/>
              </w:rPr>
            </w:pPr>
            <w:r w:rsidRPr="00892460">
              <w:rPr>
                <w:sz w:val="22"/>
                <w:szCs w:val="22"/>
              </w:rPr>
              <w:t>Адрес электронной почты:</w:t>
            </w:r>
          </w:p>
          <w:p w:rsidR="005754EF" w:rsidRPr="00892460" w:rsidRDefault="00D44FC7" w:rsidP="00892460">
            <w:pPr>
              <w:rPr>
                <w:sz w:val="22"/>
                <w:szCs w:val="22"/>
              </w:rPr>
            </w:pPr>
            <w:r w:rsidRPr="00892460">
              <w:rPr>
                <w:sz w:val="22"/>
                <w:szCs w:val="22"/>
              </w:rPr>
              <w:t xml:space="preserve">bondarenko-ta@ugkh.ru </w:t>
            </w:r>
          </w:p>
          <w:p w:rsidR="00D44FC7" w:rsidRPr="00892460" w:rsidRDefault="00D44FC7" w:rsidP="00892460">
            <w:pPr>
              <w:rPr>
                <w:sz w:val="22"/>
                <w:szCs w:val="22"/>
              </w:rPr>
            </w:pPr>
          </w:p>
          <w:p w:rsidR="0042671A" w:rsidRPr="00892460" w:rsidRDefault="00F3267C" w:rsidP="00892460">
            <w:pPr>
              <w:rPr>
                <w:b/>
                <w:sz w:val="22"/>
                <w:szCs w:val="22"/>
              </w:rPr>
            </w:pPr>
            <w:r w:rsidRPr="00892460">
              <w:rPr>
                <w:b/>
                <w:sz w:val="22"/>
                <w:szCs w:val="22"/>
              </w:rPr>
              <w:t>Бадаева Вера Викторовна</w:t>
            </w:r>
            <w:r w:rsidR="00F77E57" w:rsidRPr="00892460">
              <w:rPr>
                <w:sz w:val="22"/>
                <w:szCs w:val="22"/>
              </w:rPr>
              <w:t xml:space="preserve">, </w:t>
            </w:r>
          </w:p>
          <w:p w:rsidR="001478C8" w:rsidRPr="00892460" w:rsidRDefault="00F77E57" w:rsidP="00892460">
            <w:pPr>
              <w:rPr>
                <w:sz w:val="22"/>
                <w:szCs w:val="22"/>
              </w:rPr>
            </w:pPr>
            <w:r w:rsidRPr="00892460">
              <w:rPr>
                <w:sz w:val="22"/>
                <w:szCs w:val="22"/>
              </w:rPr>
              <w:t>Тел</w:t>
            </w:r>
            <w:r w:rsidR="004E643D" w:rsidRPr="00892460">
              <w:rPr>
                <w:sz w:val="22"/>
                <w:szCs w:val="22"/>
              </w:rPr>
              <w:t>.</w:t>
            </w:r>
            <w:r w:rsidRPr="00892460">
              <w:rPr>
                <w:sz w:val="22"/>
                <w:szCs w:val="22"/>
              </w:rPr>
              <w:t>: (395</w:t>
            </w:r>
            <w:r w:rsidR="001478C8" w:rsidRPr="00892460">
              <w:rPr>
                <w:sz w:val="22"/>
                <w:szCs w:val="22"/>
              </w:rPr>
              <w:t>35</w:t>
            </w:r>
            <w:r w:rsidRPr="00892460">
              <w:rPr>
                <w:sz w:val="22"/>
                <w:szCs w:val="22"/>
              </w:rPr>
              <w:t xml:space="preserve">) </w:t>
            </w:r>
            <w:r w:rsidR="000D7E60" w:rsidRPr="00892460">
              <w:rPr>
                <w:sz w:val="22"/>
                <w:szCs w:val="22"/>
              </w:rPr>
              <w:t>5-10-20</w:t>
            </w:r>
          </w:p>
          <w:p w:rsidR="0042671A" w:rsidRPr="00892460" w:rsidRDefault="00F77E57" w:rsidP="00892460">
            <w:pPr>
              <w:rPr>
                <w:sz w:val="22"/>
                <w:szCs w:val="22"/>
              </w:rPr>
            </w:pPr>
            <w:r w:rsidRPr="00892460">
              <w:rPr>
                <w:sz w:val="22"/>
                <w:szCs w:val="22"/>
              </w:rPr>
              <w:t xml:space="preserve">Адрес электронной почты: </w:t>
            </w:r>
          </w:p>
          <w:p w:rsidR="00922964" w:rsidRPr="00892460" w:rsidRDefault="00F3267C" w:rsidP="00892460">
            <w:pPr>
              <w:contextualSpacing/>
              <w:rPr>
                <w:sz w:val="22"/>
                <w:szCs w:val="22"/>
              </w:rPr>
            </w:pPr>
            <w:r w:rsidRPr="00892460">
              <w:rPr>
                <w:sz w:val="22"/>
                <w:szCs w:val="22"/>
                <w:lang w:val="en-US"/>
              </w:rPr>
              <w:t>BadaevaVV</w:t>
            </w:r>
            <w:r w:rsidRPr="00892460">
              <w:rPr>
                <w:sz w:val="22"/>
                <w:szCs w:val="22"/>
              </w:rPr>
              <w:t>@</w:t>
            </w:r>
            <w:r w:rsidRPr="00892460">
              <w:rPr>
                <w:sz w:val="22"/>
                <w:szCs w:val="22"/>
                <w:lang w:val="en-US"/>
              </w:rPr>
              <w:t>uigkh</w:t>
            </w:r>
            <w:r w:rsidRPr="00892460">
              <w:rPr>
                <w:sz w:val="22"/>
                <w:szCs w:val="22"/>
              </w:rPr>
              <w:t>.</w:t>
            </w:r>
            <w:r w:rsidRPr="00892460">
              <w:rPr>
                <w:sz w:val="22"/>
                <w:szCs w:val="22"/>
                <w:lang w:val="en-US"/>
              </w:rPr>
              <w:t>ru</w:t>
            </w:r>
          </w:p>
          <w:p w:rsidR="001B5198" w:rsidRPr="00892460" w:rsidRDefault="001B5198" w:rsidP="00892460">
            <w:pPr>
              <w:contextualSpacing/>
              <w:rPr>
                <w:sz w:val="22"/>
                <w:szCs w:val="22"/>
              </w:rPr>
            </w:pPr>
          </w:p>
          <w:p w:rsidR="00441CFC" w:rsidRPr="00892460" w:rsidRDefault="00441CFC" w:rsidP="00892460">
            <w:pPr>
              <w:rPr>
                <w:sz w:val="22"/>
                <w:szCs w:val="22"/>
              </w:rPr>
            </w:pPr>
            <w:r w:rsidRPr="00892460">
              <w:rPr>
                <w:sz w:val="22"/>
                <w:szCs w:val="22"/>
              </w:rPr>
              <w:t>Управляющей компанией</w:t>
            </w:r>
            <w:r w:rsidR="00BA092B" w:rsidRPr="00892460">
              <w:rPr>
                <w:sz w:val="22"/>
                <w:szCs w:val="22"/>
              </w:rPr>
              <w:t xml:space="preserve"> ООО «УИ ЖКХ-2008»</w:t>
            </w:r>
            <w:r w:rsidRPr="00892460">
              <w:rPr>
                <w:sz w:val="22"/>
                <w:szCs w:val="22"/>
              </w:rPr>
              <w:t xml:space="preserve">, </w:t>
            </w:r>
            <w:r w:rsidR="00F77E57" w:rsidRPr="00892460">
              <w:rPr>
                <w:sz w:val="22"/>
                <w:szCs w:val="22"/>
              </w:rPr>
              <w:t>размещены извещение и документация о проведени</w:t>
            </w:r>
            <w:r w:rsidRPr="00892460">
              <w:rPr>
                <w:sz w:val="22"/>
                <w:szCs w:val="22"/>
              </w:rPr>
              <w:t>и открытого запроса предложений на сайте: https://www.eurosib-td.ru/</w:t>
            </w:r>
          </w:p>
          <w:p w:rsidR="0042671A" w:rsidRPr="00892460" w:rsidRDefault="00F77E57" w:rsidP="00892460">
            <w:pPr>
              <w:rPr>
                <w:sz w:val="22"/>
                <w:szCs w:val="22"/>
              </w:rPr>
            </w:pPr>
            <w:r w:rsidRPr="00892460">
              <w:rPr>
                <w:sz w:val="22"/>
                <w:szCs w:val="22"/>
              </w:rPr>
              <w:t>О</w:t>
            </w:r>
            <w:r w:rsidR="00250863" w:rsidRPr="00892460">
              <w:rPr>
                <w:sz w:val="22"/>
                <w:szCs w:val="22"/>
              </w:rPr>
              <w:t>О</w:t>
            </w:r>
            <w:r w:rsidRPr="00892460">
              <w:rPr>
                <w:sz w:val="22"/>
                <w:szCs w:val="22"/>
              </w:rPr>
              <w:t>О «</w:t>
            </w:r>
            <w:r w:rsidR="00250863" w:rsidRPr="00892460">
              <w:rPr>
                <w:sz w:val="22"/>
                <w:szCs w:val="22"/>
              </w:rPr>
              <w:t>УИ ЖКХ-2008</w:t>
            </w:r>
            <w:r w:rsidRPr="00892460">
              <w:rPr>
                <w:sz w:val="22"/>
                <w:szCs w:val="22"/>
              </w:rPr>
              <w:t>»</w:t>
            </w:r>
          </w:p>
          <w:p w:rsidR="0042671A" w:rsidRPr="00892460" w:rsidRDefault="00F77E57" w:rsidP="00892460">
            <w:pPr>
              <w:rPr>
                <w:sz w:val="22"/>
                <w:szCs w:val="22"/>
              </w:rPr>
            </w:pPr>
            <w:r w:rsidRPr="00892460">
              <w:rPr>
                <w:sz w:val="22"/>
                <w:szCs w:val="22"/>
              </w:rPr>
              <w:t>Тел. +7 (395</w:t>
            </w:r>
            <w:r w:rsidR="00250863" w:rsidRPr="00892460">
              <w:rPr>
                <w:sz w:val="22"/>
                <w:szCs w:val="22"/>
              </w:rPr>
              <w:t>35</w:t>
            </w:r>
            <w:r w:rsidRPr="00892460">
              <w:rPr>
                <w:sz w:val="22"/>
                <w:szCs w:val="22"/>
              </w:rPr>
              <w:t xml:space="preserve">) </w:t>
            </w:r>
            <w:r w:rsidR="00250863" w:rsidRPr="00892460">
              <w:rPr>
                <w:sz w:val="22"/>
                <w:szCs w:val="22"/>
              </w:rPr>
              <w:t>5-91-20</w:t>
            </w:r>
          </w:p>
          <w:p w:rsidR="0042671A" w:rsidRPr="00892460" w:rsidRDefault="00F77E57" w:rsidP="00892460">
            <w:pPr>
              <w:contextualSpacing/>
              <w:jc w:val="both"/>
              <w:rPr>
                <w:color w:val="0000FF"/>
                <w:sz w:val="22"/>
                <w:szCs w:val="22"/>
              </w:rPr>
            </w:pPr>
            <w:r w:rsidRPr="00892460">
              <w:rPr>
                <w:sz w:val="22"/>
                <w:szCs w:val="22"/>
              </w:rPr>
              <w:t>Факс +7 (395</w:t>
            </w:r>
            <w:r w:rsidR="00250863" w:rsidRPr="00892460">
              <w:rPr>
                <w:sz w:val="22"/>
                <w:szCs w:val="22"/>
              </w:rPr>
              <w:t>35</w:t>
            </w:r>
            <w:r w:rsidRPr="00892460">
              <w:rPr>
                <w:sz w:val="22"/>
                <w:szCs w:val="22"/>
              </w:rPr>
              <w:t>)</w:t>
            </w:r>
            <w:r w:rsidR="00250863" w:rsidRPr="00892460">
              <w:rPr>
                <w:sz w:val="22"/>
                <w:szCs w:val="22"/>
              </w:rPr>
              <w:t xml:space="preserve"> 5-45-10</w:t>
            </w:r>
          </w:p>
        </w:tc>
      </w:tr>
      <w:tr w:rsidR="00DB7287" w:rsidRPr="00892460" w:rsidTr="004E4EB8">
        <w:trPr>
          <w:gridAfter w:val="1"/>
          <w:wAfter w:w="47" w:type="dxa"/>
          <w:trHeight w:val="391"/>
          <w:jc w:val="center"/>
        </w:trPr>
        <w:tc>
          <w:tcPr>
            <w:tcW w:w="698" w:type="dxa"/>
            <w:gridSpan w:val="2"/>
          </w:tcPr>
          <w:p w:rsidR="0042671A" w:rsidRPr="00892460" w:rsidRDefault="00F77E57" w:rsidP="00892460">
            <w:pPr>
              <w:contextualSpacing/>
              <w:jc w:val="center"/>
              <w:rPr>
                <w:b/>
                <w:sz w:val="22"/>
                <w:szCs w:val="22"/>
              </w:rPr>
            </w:pPr>
            <w:r w:rsidRPr="00892460">
              <w:rPr>
                <w:b/>
                <w:sz w:val="22"/>
                <w:szCs w:val="22"/>
              </w:rPr>
              <w:t>2</w:t>
            </w:r>
          </w:p>
        </w:tc>
        <w:tc>
          <w:tcPr>
            <w:tcW w:w="4677" w:type="dxa"/>
          </w:tcPr>
          <w:p w:rsidR="0042671A" w:rsidRPr="00892460" w:rsidRDefault="00F77E57" w:rsidP="00892460">
            <w:pPr>
              <w:contextualSpacing/>
              <w:jc w:val="both"/>
              <w:rPr>
                <w:b/>
                <w:sz w:val="22"/>
                <w:szCs w:val="22"/>
              </w:rPr>
            </w:pPr>
            <w:r w:rsidRPr="00892460">
              <w:rPr>
                <w:b/>
                <w:sz w:val="22"/>
                <w:szCs w:val="22"/>
              </w:rPr>
              <w:t>Способ осуществления закупки</w:t>
            </w:r>
          </w:p>
        </w:tc>
        <w:tc>
          <w:tcPr>
            <w:tcW w:w="4554" w:type="dxa"/>
            <w:gridSpan w:val="2"/>
          </w:tcPr>
          <w:p w:rsidR="0042671A" w:rsidRPr="00892460" w:rsidRDefault="00F77E57" w:rsidP="00892460">
            <w:pPr>
              <w:contextualSpacing/>
              <w:jc w:val="both"/>
              <w:rPr>
                <w:sz w:val="22"/>
                <w:szCs w:val="22"/>
              </w:rPr>
            </w:pPr>
            <w:r w:rsidRPr="00892460">
              <w:rPr>
                <w:sz w:val="22"/>
                <w:szCs w:val="22"/>
              </w:rPr>
              <w:t>Запрос предложений</w:t>
            </w:r>
          </w:p>
        </w:tc>
      </w:tr>
      <w:tr w:rsidR="007475F4" w:rsidRPr="00892460" w:rsidTr="004E4EB8">
        <w:trPr>
          <w:gridAfter w:val="1"/>
          <w:wAfter w:w="47" w:type="dxa"/>
          <w:trHeight w:val="377"/>
          <w:jc w:val="center"/>
        </w:trPr>
        <w:tc>
          <w:tcPr>
            <w:tcW w:w="698" w:type="dxa"/>
            <w:gridSpan w:val="2"/>
          </w:tcPr>
          <w:p w:rsidR="007475F4" w:rsidRPr="00892460" w:rsidRDefault="007475F4" w:rsidP="00892460">
            <w:pPr>
              <w:contextualSpacing/>
              <w:jc w:val="center"/>
              <w:rPr>
                <w:b/>
                <w:sz w:val="22"/>
                <w:szCs w:val="22"/>
              </w:rPr>
            </w:pPr>
            <w:r w:rsidRPr="00892460">
              <w:rPr>
                <w:b/>
                <w:sz w:val="22"/>
                <w:szCs w:val="22"/>
              </w:rPr>
              <w:t>3</w:t>
            </w:r>
          </w:p>
        </w:tc>
        <w:tc>
          <w:tcPr>
            <w:tcW w:w="9231" w:type="dxa"/>
            <w:gridSpan w:val="3"/>
          </w:tcPr>
          <w:p w:rsidR="007475F4" w:rsidRPr="00892460" w:rsidRDefault="007475F4" w:rsidP="00892460">
            <w:pPr>
              <w:tabs>
                <w:tab w:val="left" w:pos="4712"/>
              </w:tabs>
              <w:contextualSpacing/>
              <w:jc w:val="both"/>
              <w:rPr>
                <w:b/>
                <w:color w:val="0000FF"/>
                <w:sz w:val="22"/>
                <w:szCs w:val="22"/>
              </w:rPr>
            </w:pPr>
            <w:r w:rsidRPr="00892460">
              <w:rPr>
                <w:b/>
                <w:sz w:val="22"/>
                <w:szCs w:val="22"/>
              </w:rPr>
              <w:t xml:space="preserve">Предмет запроса предложений </w:t>
            </w:r>
          </w:p>
        </w:tc>
      </w:tr>
      <w:tr w:rsidR="007D5969" w:rsidRPr="00892460" w:rsidTr="004E4EB8">
        <w:tblPrEx>
          <w:jc w:val="left"/>
          <w:tblLook w:val="04A0" w:firstRow="1" w:lastRow="0" w:firstColumn="1" w:lastColumn="0" w:noHBand="0" w:noVBand="1"/>
        </w:tblPrEx>
        <w:trPr>
          <w:gridBefore w:val="1"/>
          <w:wBefore w:w="53" w:type="dxa"/>
          <w:trHeight w:val="305"/>
        </w:trPr>
        <w:tc>
          <w:tcPr>
            <w:tcW w:w="5375" w:type="dxa"/>
            <w:gridSpan w:val="3"/>
          </w:tcPr>
          <w:p w:rsidR="007D5969" w:rsidRPr="00892460" w:rsidRDefault="006E0AE6" w:rsidP="00892460">
            <w:pPr>
              <w:contextualSpacing/>
              <w:rPr>
                <w:b/>
                <w:sz w:val="22"/>
                <w:szCs w:val="22"/>
              </w:rPr>
            </w:pPr>
            <w:r w:rsidRPr="00892460">
              <w:rPr>
                <w:b/>
                <w:sz w:val="22"/>
                <w:szCs w:val="22"/>
                <w:u w:val="single"/>
              </w:rPr>
              <w:t>ЛОТ</w:t>
            </w:r>
            <w:r w:rsidRPr="00892460">
              <w:rPr>
                <w:b/>
                <w:sz w:val="22"/>
                <w:szCs w:val="22"/>
              </w:rPr>
              <w:t xml:space="preserve"> </w:t>
            </w:r>
            <w:r w:rsidR="00D44FC7" w:rsidRPr="00892460">
              <w:rPr>
                <w:b/>
                <w:sz w:val="22"/>
                <w:szCs w:val="22"/>
              </w:rPr>
              <w:t>Содержание общего имущества МКД (Периодическое техническое освидетельствование лифтов после проведения капитального ремонта (многоквартирные дома, находящиеся в управлении ООО «УИ ЖКХ – 2008»)</w:t>
            </w:r>
            <w:r w:rsidR="007D5969" w:rsidRPr="00892460">
              <w:rPr>
                <w:b/>
                <w:sz w:val="22"/>
                <w:szCs w:val="22"/>
              </w:rPr>
              <w:tab/>
            </w:r>
          </w:p>
        </w:tc>
        <w:tc>
          <w:tcPr>
            <w:tcW w:w="4548" w:type="dxa"/>
            <w:gridSpan w:val="2"/>
            <w:noWrap/>
          </w:tcPr>
          <w:p w:rsidR="007D5969" w:rsidRPr="00892460" w:rsidRDefault="007D5969" w:rsidP="00892460">
            <w:pPr>
              <w:jc w:val="both"/>
              <w:rPr>
                <w:b/>
                <w:sz w:val="22"/>
                <w:szCs w:val="22"/>
              </w:rPr>
            </w:pPr>
            <w:r w:rsidRPr="00892460">
              <w:rPr>
                <w:b/>
                <w:sz w:val="22"/>
                <w:szCs w:val="22"/>
              </w:rPr>
              <w:t>Предельная стоимость по договору в рублях</w:t>
            </w:r>
            <w:r w:rsidR="00D44FC7" w:rsidRPr="00892460">
              <w:rPr>
                <w:b/>
                <w:sz w:val="22"/>
                <w:szCs w:val="22"/>
              </w:rPr>
              <w:t xml:space="preserve"> (2023 </w:t>
            </w:r>
            <w:r w:rsidR="005754EF" w:rsidRPr="00892460">
              <w:rPr>
                <w:b/>
                <w:sz w:val="22"/>
                <w:szCs w:val="22"/>
              </w:rPr>
              <w:t>г)</w:t>
            </w:r>
          </w:p>
          <w:p w:rsidR="00D44FC7" w:rsidRPr="00892460" w:rsidRDefault="00D44FC7" w:rsidP="00892460">
            <w:pPr>
              <w:jc w:val="both"/>
              <w:rPr>
                <w:b/>
                <w:sz w:val="22"/>
                <w:szCs w:val="22"/>
              </w:rPr>
            </w:pPr>
          </w:p>
          <w:p w:rsidR="007D5969" w:rsidRPr="00892460" w:rsidRDefault="00D44FC7" w:rsidP="00892460">
            <w:pPr>
              <w:tabs>
                <w:tab w:val="left" w:pos="4712"/>
              </w:tabs>
              <w:contextualSpacing/>
              <w:jc w:val="center"/>
              <w:rPr>
                <w:b/>
                <w:sz w:val="22"/>
                <w:szCs w:val="22"/>
              </w:rPr>
            </w:pPr>
            <w:r w:rsidRPr="00892460">
              <w:rPr>
                <w:b/>
                <w:sz w:val="22"/>
                <w:szCs w:val="22"/>
              </w:rPr>
              <w:t>305 613</w:t>
            </w:r>
            <w:r w:rsidR="007D5969" w:rsidRPr="00892460">
              <w:rPr>
                <w:b/>
                <w:sz w:val="22"/>
                <w:szCs w:val="22"/>
              </w:rPr>
              <w:t>,00</w:t>
            </w:r>
          </w:p>
        </w:tc>
      </w:tr>
      <w:tr w:rsidR="007D5969" w:rsidRPr="00892460" w:rsidTr="004E4EB8">
        <w:tblPrEx>
          <w:jc w:val="left"/>
          <w:tblLook w:val="04A0" w:firstRow="1" w:lastRow="0" w:firstColumn="1" w:lastColumn="0" w:noHBand="0" w:noVBand="1"/>
        </w:tblPrEx>
        <w:trPr>
          <w:gridBefore w:val="1"/>
          <w:wBefore w:w="53" w:type="dxa"/>
          <w:trHeight w:val="305"/>
        </w:trPr>
        <w:tc>
          <w:tcPr>
            <w:tcW w:w="5375" w:type="dxa"/>
            <w:gridSpan w:val="3"/>
            <w:vAlign w:val="center"/>
          </w:tcPr>
          <w:p w:rsidR="007D5969" w:rsidRPr="00892460" w:rsidRDefault="00892460" w:rsidP="00892460">
            <w:pPr>
              <w:contextualSpacing/>
              <w:jc w:val="both"/>
              <w:rPr>
                <w:b/>
                <w:sz w:val="22"/>
                <w:szCs w:val="22"/>
                <w:u w:val="single"/>
              </w:rPr>
            </w:pPr>
            <w:r w:rsidRPr="00310B97">
              <w:rPr>
                <w:sz w:val="24"/>
                <w:szCs w:val="24"/>
              </w:rPr>
              <w:t>Техническое</w:t>
            </w:r>
            <w:r w:rsidRPr="00310B97">
              <w:rPr>
                <w:rFonts w:eastAsia="Arial"/>
                <w:sz w:val="24"/>
                <w:szCs w:val="24"/>
              </w:rPr>
              <w:t xml:space="preserve"> </w:t>
            </w:r>
            <w:r w:rsidRPr="00310B97">
              <w:rPr>
                <w:sz w:val="24"/>
                <w:szCs w:val="24"/>
              </w:rPr>
              <w:t>освидетельствование</w:t>
            </w:r>
            <w:r w:rsidRPr="00310B97">
              <w:rPr>
                <w:rFonts w:eastAsia="Arial"/>
                <w:sz w:val="24"/>
                <w:szCs w:val="24"/>
              </w:rPr>
              <w:t xml:space="preserve"> </w:t>
            </w:r>
            <w:r w:rsidRPr="00310B97">
              <w:rPr>
                <w:sz w:val="24"/>
                <w:szCs w:val="24"/>
              </w:rPr>
              <w:t>лифтов</w:t>
            </w:r>
          </w:p>
        </w:tc>
        <w:tc>
          <w:tcPr>
            <w:tcW w:w="4548" w:type="dxa"/>
            <w:gridSpan w:val="2"/>
            <w:noWrap/>
            <w:vAlign w:val="center"/>
          </w:tcPr>
          <w:p w:rsidR="007D5969" w:rsidRPr="00892460" w:rsidRDefault="005754EF" w:rsidP="00892460">
            <w:pPr>
              <w:rPr>
                <w:sz w:val="22"/>
                <w:szCs w:val="22"/>
              </w:rPr>
            </w:pPr>
            <w:r w:rsidRPr="00892460">
              <w:rPr>
                <w:sz w:val="22"/>
                <w:szCs w:val="22"/>
              </w:rPr>
              <w:t>Цена за 1 шт.</w:t>
            </w:r>
            <w:r w:rsidR="007D5969" w:rsidRPr="00892460">
              <w:rPr>
                <w:sz w:val="22"/>
                <w:szCs w:val="22"/>
              </w:rPr>
              <w:t xml:space="preserve"> в рублях – </w:t>
            </w:r>
            <w:r w:rsidR="00D44FC7" w:rsidRPr="00892460">
              <w:rPr>
                <w:sz w:val="22"/>
                <w:szCs w:val="22"/>
              </w:rPr>
              <w:t>4 851,00</w:t>
            </w:r>
          </w:p>
        </w:tc>
      </w:tr>
      <w:tr w:rsidR="000F0671" w:rsidRPr="00892460" w:rsidTr="004E4EB8">
        <w:trPr>
          <w:gridAfter w:val="1"/>
          <w:wAfter w:w="47" w:type="dxa"/>
          <w:jc w:val="center"/>
        </w:trPr>
        <w:tc>
          <w:tcPr>
            <w:tcW w:w="698" w:type="dxa"/>
            <w:gridSpan w:val="2"/>
          </w:tcPr>
          <w:p w:rsidR="000F0671" w:rsidRPr="00892460" w:rsidRDefault="000F0671" w:rsidP="00892460">
            <w:pPr>
              <w:contextualSpacing/>
              <w:jc w:val="center"/>
              <w:rPr>
                <w:b/>
                <w:sz w:val="22"/>
                <w:szCs w:val="22"/>
              </w:rPr>
            </w:pPr>
            <w:r w:rsidRPr="00892460">
              <w:rPr>
                <w:b/>
                <w:sz w:val="22"/>
                <w:szCs w:val="22"/>
              </w:rPr>
              <w:lastRenderedPageBreak/>
              <w:t>4</w:t>
            </w:r>
          </w:p>
        </w:tc>
        <w:tc>
          <w:tcPr>
            <w:tcW w:w="4677" w:type="dxa"/>
          </w:tcPr>
          <w:p w:rsidR="000F0671" w:rsidRPr="00892460" w:rsidRDefault="000F0671" w:rsidP="00892460">
            <w:pPr>
              <w:contextualSpacing/>
              <w:jc w:val="both"/>
              <w:rPr>
                <w:b/>
                <w:sz w:val="22"/>
                <w:szCs w:val="22"/>
              </w:rPr>
            </w:pPr>
            <w:r w:rsidRPr="00892460">
              <w:rPr>
                <w:b/>
                <w:sz w:val="22"/>
                <w:szCs w:val="22"/>
              </w:rPr>
              <w:t>Место, условия и сроки (периоды) выполнения работы, оказания услуги</w:t>
            </w:r>
          </w:p>
        </w:tc>
        <w:tc>
          <w:tcPr>
            <w:tcW w:w="4554" w:type="dxa"/>
            <w:gridSpan w:val="2"/>
          </w:tcPr>
          <w:p w:rsidR="000F0671" w:rsidRPr="00892460" w:rsidRDefault="000F0671" w:rsidP="00892460">
            <w:pPr>
              <w:tabs>
                <w:tab w:val="left" w:pos="6521"/>
              </w:tabs>
              <w:rPr>
                <w:sz w:val="22"/>
                <w:szCs w:val="22"/>
              </w:rPr>
            </w:pPr>
            <w:r w:rsidRPr="00892460">
              <w:rPr>
                <w:sz w:val="22"/>
                <w:szCs w:val="22"/>
              </w:rPr>
              <w:t>Начало выполнения рабо</w:t>
            </w:r>
            <w:r w:rsidR="00D44FC7" w:rsidRPr="00892460">
              <w:rPr>
                <w:sz w:val="22"/>
                <w:szCs w:val="22"/>
              </w:rPr>
              <w:t>т – 01.09.2023 г</w:t>
            </w:r>
            <w:r w:rsidRPr="00892460">
              <w:rPr>
                <w:sz w:val="22"/>
                <w:szCs w:val="22"/>
              </w:rPr>
              <w:t>.</w:t>
            </w:r>
          </w:p>
          <w:p w:rsidR="000F0671" w:rsidRPr="00892460" w:rsidRDefault="000F0671" w:rsidP="00892460">
            <w:pPr>
              <w:tabs>
                <w:tab w:val="left" w:pos="6521"/>
              </w:tabs>
              <w:rPr>
                <w:sz w:val="22"/>
                <w:szCs w:val="22"/>
              </w:rPr>
            </w:pPr>
            <w:r w:rsidRPr="00892460">
              <w:rPr>
                <w:sz w:val="22"/>
                <w:szCs w:val="22"/>
              </w:rPr>
              <w:t>Срок окончания работ – по 31.12.202</w:t>
            </w:r>
            <w:r w:rsidR="00D44FC7" w:rsidRPr="00892460">
              <w:rPr>
                <w:sz w:val="22"/>
                <w:szCs w:val="22"/>
              </w:rPr>
              <w:t>3</w:t>
            </w:r>
            <w:r w:rsidRPr="00892460">
              <w:rPr>
                <w:sz w:val="22"/>
                <w:szCs w:val="22"/>
              </w:rPr>
              <w:t xml:space="preserve"> г.</w:t>
            </w:r>
          </w:p>
        </w:tc>
      </w:tr>
      <w:tr w:rsidR="000F0671" w:rsidRPr="00892460" w:rsidTr="004E4EB8">
        <w:trPr>
          <w:gridAfter w:val="1"/>
          <w:wAfter w:w="47" w:type="dxa"/>
          <w:jc w:val="center"/>
        </w:trPr>
        <w:tc>
          <w:tcPr>
            <w:tcW w:w="698" w:type="dxa"/>
            <w:gridSpan w:val="2"/>
          </w:tcPr>
          <w:p w:rsidR="000F0671" w:rsidRPr="00892460" w:rsidRDefault="000F0671" w:rsidP="00892460">
            <w:pPr>
              <w:jc w:val="center"/>
              <w:rPr>
                <w:b/>
                <w:sz w:val="22"/>
                <w:szCs w:val="22"/>
              </w:rPr>
            </w:pPr>
            <w:r w:rsidRPr="00892460">
              <w:rPr>
                <w:b/>
                <w:sz w:val="22"/>
                <w:szCs w:val="22"/>
              </w:rPr>
              <w:t>5</w:t>
            </w:r>
          </w:p>
        </w:tc>
        <w:tc>
          <w:tcPr>
            <w:tcW w:w="4677" w:type="dxa"/>
          </w:tcPr>
          <w:p w:rsidR="000F0671" w:rsidRPr="00892460" w:rsidRDefault="000F0671" w:rsidP="00892460">
            <w:pPr>
              <w:jc w:val="both"/>
              <w:rPr>
                <w:b/>
                <w:sz w:val="22"/>
                <w:szCs w:val="22"/>
              </w:rPr>
            </w:pPr>
            <w:r w:rsidRPr="00892460">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4554" w:type="dxa"/>
            <w:gridSpan w:val="2"/>
          </w:tcPr>
          <w:p w:rsidR="000F0671" w:rsidRPr="00892460" w:rsidRDefault="000F0671" w:rsidP="00892460">
            <w:pPr>
              <w:tabs>
                <w:tab w:val="left" w:pos="6521"/>
              </w:tabs>
              <w:jc w:val="both"/>
              <w:rPr>
                <w:color w:val="FF0000"/>
                <w:sz w:val="22"/>
                <w:szCs w:val="22"/>
              </w:rPr>
            </w:pPr>
            <w:r w:rsidRPr="00892460">
              <w:rPr>
                <w:sz w:val="22"/>
                <w:szCs w:val="22"/>
              </w:rPr>
              <w:t xml:space="preserve">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25 % (двадцать пять процентов) ниже начальной (максимальной) цены договора (цены лота), установленной в извещении о закупке и документации о закупке. </w:t>
            </w:r>
          </w:p>
        </w:tc>
      </w:tr>
      <w:tr w:rsidR="000F0671" w:rsidRPr="00892460" w:rsidTr="004E4EB8">
        <w:trPr>
          <w:gridAfter w:val="1"/>
          <w:wAfter w:w="47" w:type="dxa"/>
          <w:trHeight w:val="1826"/>
          <w:jc w:val="center"/>
        </w:trPr>
        <w:tc>
          <w:tcPr>
            <w:tcW w:w="698" w:type="dxa"/>
            <w:gridSpan w:val="2"/>
          </w:tcPr>
          <w:p w:rsidR="000F0671" w:rsidRPr="00892460" w:rsidRDefault="000F0671" w:rsidP="00892460">
            <w:pPr>
              <w:contextualSpacing/>
              <w:jc w:val="center"/>
              <w:rPr>
                <w:b/>
                <w:sz w:val="22"/>
                <w:szCs w:val="22"/>
              </w:rPr>
            </w:pPr>
            <w:r w:rsidRPr="00892460">
              <w:rPr>
                <w:b/>
                <w:sz w:val="22"/>
                <w:szCs w:val="22"/>
              </w:rPr>
              <w:t>6</w:t>
            </w:r>
          </w:p>
        </w:tc>
        <w:tc>
          <w:tcPr>
            <w:tcW w:w="4677" w:type="dxa"/>
          </w:tcPr>
          <w:p w:rsidR="000F0671" w:rsidRPr="00892460" w:rsidRDefault="000F0671" w:rsidP="00892460">
            <w:pPr>
              <w:contextualSpacing/>
              <w:jc w:val="both"/>
              <w:rPr>
                <w:b/>
                <w:sz w:val="22"/>
                <w:szCs w:val="22"/>
              </w:rPr>
            </w:pPr>
            <w:r w:rsidRPr="00892460">
              <w:rPr>
                <w:b/>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tc>
        <w:tc>
          <w:tcPr>
            <w:tcW w:w="4554" w:type="dxa"/>
            <w:gridSpan w:val="2"/>
          </w:tcPr>
          <w:p w:rsidR="000F0671" w:rsidRPr="00892460" w:rsidRDefault="000F0671" w:rsidP="00892460">
            <w:pPr>
              <w:tabs>
                <w:tab w:val="left" w:pos="486"/>
              </w:tabs>
              <w:jc w:val="both"/>
              <w:rPr>
                <w:b/>
                <w:bCs/>
                <w:sz w:val="22"/>
                <w:szCs w:val="22"/>
              </w:rPr>
            </w:pPr>
            <w:r w:rsidRPr="00892460">
              <w:rPr>
                <w:sz w:val="22"/>
                <w:szCs w:val="22"/>
              </w:rPr>
              <w:t>В цену должны быть включены все расходы на качественное выполнение работ, включая уплату налогов, сборов, транспортные, командировочные, погрузочно-разгрузочные расходы, стоимость материалов и конструкций, необходимых для строительства, и другие платежи.</w:t>
            </w:r>
          </w:p>
          <w:p w:rsidR="000F0671" w:rsidRPr="00892460" w:rsidRDefault="000F0671" w:rsidP="00892460">
            <w:pPr>
              <w:jc w:val="both"/>
              <w:rPr>
                <w:sz w:val="22"/>
                <w:szCs w:val="22"/>
              </w:rPr>
            </w:pPr>
            <w:r w:rsidRPr="00892460">
              <w:rPr>
                <w:sz w:val="22"/>
                <w:szCs w:val="22"/>
              </w:rPr>
              <w:t>Стоимость работ, выполняемых по договору, является  не твердой.</w:t>
            </w:r>
          </w:p>
        </w:tc>
      </w:tr>
      <w:tr w:rsidR="000F0671" w:rsidRPr="00892460" w:rsidTr="004E4EB8">
        <w:trPr>
          <w:gridAfter w:val="1"/>
          <w:wAfter w:w="47" w:type="dxa"/>
          <w:jc w:val="center"/>
        </w:trPr>
        <w:tc>
          <w:tcPr>
            <w:tcW w:w="698" w:type="dxa"/>
            <w:gridSpan w:val="2"/>
          </w:tcPr>
          <w:p w:rsidR="000F0671" w:rsidRPr="00892460" w:rsidRDefault="000F0671" w:rsidP="00892460">
            <w:pPr>
              <w:contextualSpacing/>
              <w:jc w:val="center"/>
              <w:rPr>
                <w:b/>
                <w:sz w:val="22"/>
                <w:szCs w:val="22"/>
              </w:rPr>
            </w:pPr>
            <w:r w:rsidRPr="00892460">
              <w:rPr>
                <w:b/>
                <w:sz w:val="22"/>
                <w:szCs w:val="22"/>
              </w:rPr>
              <w:t>7</w:t>
            </w:r>
          </w:p>
        </w:tc>
        <w:tc>
          <w:tcPr>
            <w:tcW w:w="4677" w:type="dxa"/>
          </w:tcPr>
          <w:p w:rsidR="000F0671" w:rsidRPr="00892460" w:rsidRDefault="000F0671" w:rsidP="00892460">
            <w:pPr>
              <w:contextualSpacing/>
              <w:jc w:val="both"/>
              <w:rPr>
                <w:b/>
                <w:sz w:val="22"/>
                <w:szCs w:val="22"/>
              </w:rPr>
            </w:pPr>
            <w:r w:rsidRPr="00892460">
              <w:rPr>
                <w:b/>
                <w:sz w:val="22"/>
                <w:szCs w:val="22"/>
              </w:rPr>
              <w:t>Форма, сроки и порядок оплаты товара, работы, услуги</w:t>
            </w:r>
          </w:p>
        </w:tc>
        <w:tc>
          <w:tcPr>
            <w:tcW w:w="4554" w:type="dxa"/>
            <w:gridSpan w:val="2"/>
          </w:tcPr>
          <w:p w:rsidR="000F0671" w:rsidRPr="00892460" w:rsidRDefault="000F0671" w:rsidP="00892460">
            <w:pPr>
              <w:autoSpaceDE w:val="0"/>
              <w:autoSpaceDN w:val="0"/>
              <w:adjustRightInd w:val="0"/>
              <w:rPr>
                <w:sz w:val="22"/>
                <w:szCs w:val="22"/>
              </w:rPr>
            </w:pPr>
            <w:r w:rsidRPr="00892460">
              <w:rPr>
                <w:sz w:val="22"/>
                <w:szCs w:val="22"/>
              </w:rPr>
              <w:t>В соответствии с проектом договора</w:t>
            </w:r>
          </w:p>
          <w:p w:rsidR="000F0671" w:rsidRPr="00892460" w:rsidRDefault="000F0671" w:rsidP="00892460">
            <w:pPr>
              <w:autoSpaceDE w:val="0"/>
              <w:autoSpaceDN w:val="0"/>
              <w:adjustRightInd w:val="0"/>
              <w:rPr>
                <w:sz w:val="22"/>
                <w:szCs w:val="22"/>
              </w:rPr>
            </w:pPr>
          </w:p>
        </w:tc>
      </w:tr>
      <w:tr w:rsidR="000F0671" w:rsidRPr="00892460" w:rsidTr="004E4EB8">
        <w:trPr>
          <w:gridAfter w:val="1"/>
          <w:wAfter w:w="47" w:type="dxa"/>
          <w:jc w:val="center"/>
        </w:trPr>
        <w:tc>
          <w:tcPr>
            <w:tcW w:w="698" w:type="dxa"/>
            <w:gridSpan w:val="2"/>
          </w:tcPr>
          <w:p w:rsidR="000F0671" w:rsidRPr="00892460" w:rsidRDefault="000F0671" w:rsidP="00892460">
            <w:pPr>
              <w:contextualSpacing/>
              <w:jc w:val="center"/>
              <w:rPr>
                <w:b/>
                <w:sz w:val="22"/>
                <w:szCs w:val="22"/>
              </w:rPr>
            </w:pPr>
            <w:r w:rsidRPr="00892460">
              <w:rPr>
                <w:b/>
                <w:sz w:val="22"/>
                <w:szCs w:val="22"/>
              </w:rPr>
              <w:t>8</w:t>
            </w:r>
          </w:p>
        </w:tc>
        <w:tc>
          <w:tcPr>
            <w:tcW w:w="4677" w:type="dxa"/>
          </w:tcPr>
          <w:p w:rsidR="000F0671" w:rsidRPr="00892460" w:rsidRDefault="000F0671" w:rsidP="00892460">
            <w:pPr>
              <w:contextualSpacing/>
              <w:jc w:val="both"/>
              <w:rPr>
                <w:b/>
                <w:sz w:val="22"/>
                <w:szCs w:val="22"/>
              </w:rPr>
            </w:pPr>
            <w:r w:rsidRPr="00892460">
              <w:rPr>
                <w:b/>
                <w:sz w:val="22"/>
                <w:szCs w:val="22"/>
              </w:rPr>
              <w:t xml:space="preserve">Сведения о валюте, используемой для формирования цены договора и расчетов по договору </w:t>
            </w:r>
          </w:p>
        </w:tc>
        <w:tc>
          <w:tcPr>
            <w:tcW w:w="4554" w:type="dxa"/>
            <w:gridSpan w:val="2"/>
          </w:tcPr>
          <w:p w:rsidR="000F0671" w:rsidRPr="00892460" w:rsidRDefault="000F0671" w:rsidP="00892460">
            <w:pPr>
              <w:contextualSpacing/>
              <w:rPr>
                <w:sz w:val="22"/>
                <w:szCs w:val="22"/>
              </w:rPr>
            </w:pPr>
            <w:r w:rsidRPr="00892460">
              <w:rPr>
                <w:sz w:val="22"/>
                <w:szCs w:val="22"/>
              </w:rPr>
              <w:t>Российский рубль</w:t>
            </w:r>
          </w:p>
        </w:tc>
      </w:tr>
      <w:tr w:rsidR="000F0671" w:rsidRPr="00892460" w:rsidTr="004E4EB8">
        <w:trPr>
          <w:gridAfter w:val="1"/>
          <w:wAfter w:w="47" w:type="dxa"/>
          <w:jc w:val="center"/>
        </w:trPr>
        <w:tc>
          <w:tcPr>
            <w:tcW w:w="698" w:type="dxa"/>
            <w:gridSpan w:val="2"/>
          </w:tcPr>
          <w:p w:rsidR="000F0671" w:rsidRPr="00892460" w:rsidRDefault="000F0671" w:rsidP="00892460">
            <w:pPr>
              <w:contextualSpacing/>
              <w:jc w:val="center"/>
              <w:rPr>
                <w:b/>
                <w:sz w:val="22"/>
                <w:szCs w:val="22"/>
              </w:rPr>
            </w:pPr>
            <w:r w:rsidRPr="00892460">
              <w:rPr>
                <w:b/>
                <w:sz w:val="22"/>
                <w:szCs w:val="22"/>
              </w:rPr>
              <w:t>9</w:t>
            </w:r>
          </w:p>
        </w:tc>
        <w:tc>
          <w:tcPr>
            <w:tcW w:w="4677" w:type="dxa"/>
          </w:tcPr>
          <w:p w:rsidR="000F0671" w:rsidRPr="00892460" w:rsidRDefault="000F0671" w:rsidP="00892460">
            <w:pPr>
              <w:contextualSpacing/>
              <w:jc w:val="both"/>
              <w:rPr>
                <w:b/>
                <w:sz w:val="22"/>
                <w:szCs w:val="22"/>
              </w:rPr>
            </w:pPr>
            <w:r w:rsidRPr="00892460">
              <w:rPr>
                <w:b/>
                <w:sz w:val="22"/>
                <w:szCs w:val="22"/>
              </w:rPr>
              <w:t>Документы, подтверждающие соответствие Участника установленным требованиям</w:t>
            </w:r>
          </w:p>
        </w:tc>
        <w:tc>
          <w:tcPr>
            <w:tcW w:w="4554" w:type="dxa"/>
            <w:gridSpan w:val="2"/>
          </w:tcPr>
          <w:p w:rsidR="000F0671" w:rsidRPr="00892460" w:rsidRDefault="000F0671" w:rsidP="00892460">
            <w:pPr>
              <w:tabs>
                <w:tab w:val="left" w:pos="486"/>
              </w:tabs>
              <w:ind w:firstLine="103"/>
              <w:contextualSpacing/>
              <w:jc w:val="both"/>
              <w:rPr>
                <w:sz w:val="22"/>
                <w:szCs w:val="22"/>
              </w:rPr>
            </w:pPr>
            <w:r w:rsidRPr="00892460">
              <w:rPr>
                <w:sz w:val="22"/>
                <w:szCs w:val="22"/>
              </w:rPr>
              <w:t xml:space="preserve">Документы заявки Участника должны быть пронумерованы и заверены печатью организации, (допускается двухсторонняя печать заявки). </w:t>
            </w:r>
          </w:p>
          <w:p w:rsidR="000F0671" w:rsidRPr="00892460" w:rsidRDefault="000F0671" w:rsidP="00892460">
            <w:pPr>
              <w:tabs>
                <w:tab w:val="left" w:pos="486"/>
              </w:tabs>
              <w:ind w:firstLine="103"/>
              <w:contextualSpacing/>
              <w:jc w:val="both"/>
              <w:rPr>
                <w:color w:val="0000FF"/>
                <w:sz w:val="22"/>
                <w:szCs w:val="22"/>
              </w:rPr>
            </w:pPr>
            <w:r w:rsidRPr="00892460">
              <w:rPr>
                <w:sz w:val="22"/>
                <w:szCs w:val="22"/>
              </w:rPr>
              <w:t>Общие требования к заявке:</w:t>
            </w:r>
          </w:p>
          <w:p w:rsidR="000F0671" w:rsidRPr="00892460" w:rsidRDefault="000F0671" w:rsidP="00892460">
            <w:pPr>
              <w:ind w:firstLine="103"/>
              <w:jc w:val="both"/>
              <w:rPr>
                <w:sz w:val="22"/>
                <w:szCs w:val="22"/>
              </w:rPr>
            </w:pPr>
            <w:r w:rsidRPr="00892460">
              <w:rPr>
                <w:sz w:val="22"/>
                <w:szCs w:val="22"/>
                <w:u w:val="single"/>
              </w:rPr>
              <w:t>Участникам необходимо представить следующие документы</w:t>
            </w:r>
          </w:p>
          <w:p w:rsidR="000F0671" w:rsidRPr="00892460" w:rsidRDefault="000F0671" w:rsidP="00892460">
            <w:pPr>
              <w:numPr>
                <w:ilvl w:val="0"/>
                <w:numId w:val="26"/>
              </w:numPr>
              <w:tabs>
                <w:tab w:val="left" w:pos="486"/>
              </w:tabs>
              <w:ind w:left="0" w:firstLine="103"/>
              <w:contextualSpacing/>
              <w:jc w:val="both"/>
              <w:rPr>
                <w:sz w:val="22"/>
                <w:szCs w:val="22"/>
              </w:rPr>
            </w:pPr>
            <w:r w:rsidRPr="00892460">
              <w:rPr>
                <w:sz w:val="22"/>
                <w:szCs w:val="22"/>
              </w:rPr>
              <w:t>устав общества (надлежаще заверенная копия);</w:t>
            </w:r>
          </w:p>
          <w:p w:rsidR="000F0671" w:rsidRPr="00892460" w:rsidRDefault="000F0671" w:rsidP="00892460">
            <w:pPr>
              <w:numPr>
                <w:ilvl w:val="0"/>
                <w:numId w:val="26"/>
              </w:numPr>
              <w:tabs>
                <w:tab w:val="left" w:pos="486"/>
              </w:tabs>
              <w:ind w:left="0" w:firstLine="103"/>
              <w:contextualSpacing/>
              <w:jc w:val="both"/>
              <w:rPr>
                <w:sz w:val="22"/>
                <w:szCs w:val="22"/>
              </w:rPr>
            </w:pPr>
            <w:r w:rsidRPr="00892460">
              <w:rPr>
                <w:sz w:val="22"/>
                <w:szCs w:val="22"/>
              </w:rPr>
              <w:t>свидетельство о государственной регистрации юридических лиц (надлежаще заверенная копия);</w:t>
            </w:r>
          </w:p>
          <w:p w:rsidR="000F0671" w:rsidRPr="00892460" w:rsidRDefault="000F0671" w:rsidP="00892460">
            <w:pPr>
              <w:numPr>
                <w:ilvl w:val="0"/>
                <w:numId w:val="26"/>
              </w:numPr>
              <w:tabs>
                <w:tab w:val="left" w:pos="486"/>
              </w:tabs>
              <w:ind w:left="0" w:firstLine="103"/>
              <w:contextualSpacing/>
              <w:jc w:val="both"/>
              <w:rPr>
                <w:sz w:val="22"/>
                <w:szCs w:val="22"/>
              </w:rPr>
            </w:pPr>
            <w:r w:rsidRPr="00892460">
              <w:rPr>
                <w:sz w:val="22"/>
                <w:szCs w:val="22"/>
              </w:rPr>
              <w:t xml:space="preserve">для юридических лиц, зарегистрированных до 1 июля 2002 года – свидетельство о внесении записи в ЕГРЮЛ (надлежаще заверенная копия); </w:t>
            </w:r>
          </w:p>
          <w:p w:rsidR="000F0671" w:rsidRPr="00892460" w:rsidRDefault="000F0671" w:rsidP="00892460">
            <w:pPr>
              <w:numPr>
                <w:ilvl w:val="0"/>
                <w:numId w:val="26"/>
              </w:numPr>
              <w:tabs>
                <w:tab w:val="left" w:pos="486"/>
              </w:tabs>
              <w:ind w:left="0" w:firstLine="103"/>
              <w:contextualSpacing/>
              <w:jc w:val="both"/>
              <w:rPr>
                <w:sz w:val="22"/>
                <w:szCs w:val="22"/>
              </w:rPr>
            </w:pPr>
            <w:r w:rsidRPr="00892460">
              <w:rPr>
                <w:sz w:val="22"/>
                <w:szCs w:val="22"/>
              </w:rPr>
              <w:t>копии документов, удостоверяющих личность руководителя, либо копию паспорта лица, действующего по доверенности;</w:t>
            </w:r>
          </w:p>
          <w:p w:rsidR="000F0671" w:rsidRPr="00892460" w:rsidRDefault="000F0671" w:rsidP="00892460">
            <w:pPr>
              <w:numPr>
                <w:ilvl w:val="0"/>
                <w:numId w:val="26"/>
              </w:numPr>
              <w:tabs>
                <w:tab w:val="left" w:pos="486"/>
              </w:tabs>
              <w:ind w:left="0" w:firstLine="103"/>
              <w:contextualSpacing/>
              <w:jc w:val="both"/>
              <w:rPr>
                <w:sz w:val="22"/>
                <w:szCs w:val="22"/>
              </w:rPr>
            </w:pPr>
            <w:r w:rsidRPr="00892460">
              <w:rPr>
                <w:sz w:val="22"/>
                <w:szCs w:val="22"/>
              </w:rPr>
              <w:t>свидетельство о постановке на учет ЮЛ в налоговом органе (надлежаще заверенная копия);</w:t>
            </w:r>
          </w:p>
          <w:p w:rsidR="000F0671" w:rsidRPr="00892460" w:rsidRDefault="000F0671" w:rsidP="00892460">
            <w:pPr>
              <w:numPr>
                <w:ilvl w:val="0"/>
                <w:numId w:val="26"/>
              </w:numPr>
              <w:tabs>
                <w:tab w:val="left" w:pos="486"/>
              </w:tabs>
              <w:ind w:left="0" w:firstLine="103"/>
              <w:contextualSpacing/>
              <w:jc w:val="both"/>
              <w:rPr>
                <w:sz w:val="22"/>
                <w:szCs w:val="22"/>
              </w:rPr>
            </w:pPr>
            <w:r w:rsidRPr="00892460">
              <w:rPr>
                <w:sz w:val="22"/>
                <w:szCs w:val="22"/>
              </w:rPr>
              <w:t xml:space="preserve">документ, подтверждающий полномочия лица на осуществление действий от имени юридического лица (копия решения о назначении или об избрании,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w:t>
            </w:r>
            <w:r w:rsidRPr="00892460">
              <w:rPr>
                <w:sz w:val="22"/>
                <w:szCs w:val="22"/>
              </w:rPr>
              <w:lastRenderedPageBreak/>
              <w:t>стороне Участника закупки без доверенности). В случае, если от имени юридического лица действует иное лицо, заявка на участие в запросе предложений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rsidR="000F0671" w:rsidRPr="00892460" w:rsidRDefault="000F0671" w:rsidP="00892460">
            <w:pPr>
              <w:numPr>
                <w:ilvl w:val="0"/>
                <w:numId w:val="26"/>
              </w:numPr>
              <w:tabs>
                <w:tab w:val="left" w:pos="486"/>
              </w:tabs>
              <w:ind w:left="0" w:firstLine="103"/>
              <w:contextualSpacing/>
              <w:jc w:val="both"/>
              <w:rPr>
                <w:sz w:val="22"/>
                <w:szCs w:val="22"/>
              </w:rPr>
            </w:pPr>
            <w:r w:rsidRPr="00892460">
              <w:rPr>
                <w:sz w:val="22"/>
                <w:szCs w:val="22"/>
              </w:rPr>
              <w:t>выписку из единого государственного реестра юридических лиц, выписку из единого государственного реестра индивидуальных предпринимателей или нотариально заверенную копию выписки или выписку, подписанную квалифицированной электронной подписью работника налогового органа, полученную не ранее чем за один месяц до дня размещения в ЕИС извещения о проведении запроса предложений; копии документов, удостоверяющих личность (для иных физических лиц);</w:t>
            </w:r>
          </w:p>
          <w:p w:rsidR="000F0671" w:rsidRPr="00892460" w:rsidRDefault="000F0671" w:rsidP="00892460">
            <w:pPr>
              <w:numPr>
                <w:ilvl w:val="0"/>
                <w:numId w:val="26"/>
              </w:numPr>
              <w:tabs>
                <w:tab w:val="left" w:pos="486"/>
              </w:tabs>
              <w:ind w:left="0" w:firstLine="103"/>
              <w:contextualSpacing/>
              <w:jc w:val="both"/>
              <w:rPr>
                <w:sz w:val="22"/>
                <w:szCs w:val="22"/>
              </w:rPr>
            </w:pPr>
            <w:r w:rsidRPr="00892460">
              <w:rPr>
                <w:sz w:val="22"/>
                <w:szCs w:val="22"/>
              </w:rPr>
              <w:t xml:space="preserve"> копию бухгалтерского баланса за последний отчетный период с отметкой налогового органа, налоговые декларации за последний налоговый период с отметками о принятии (НДФЛ, НДС, налог на прибыль, ЕНВД, УСН);</w:t>
            </w:r>
          </w:p>
          <w:p w:rsidR="000F0671" w:rsidRPr="00892460" w:rsidRDefault="000F0671" w:rsidP="00892460">
            <w:pPr>
              <w:numPr>
                <w:ilvl w:val="0"/>
                <w:numId w:val="26"/>
              </w:numPr>
              <w:tabs>
                <w:tab w:val="left" w:pos="486"/>
              </w:tabs>
              <w:ind w:left="0" w:firstLine="103"/>
              <w:jc w:val="both"/>
              <w:rPr>
                <w:sz w:val="22"/>
                <w:szCs w:val="22"/>
              </w:rPr>
            </w:pPr>
            <w:r w:rsidRPr="00892460">
              <w:rPr>
                <w:sz w:val="22"/>
                <w:szCs w:val="22"/>
              </w:rPr>
              <w:t>отчет о финансовых результатах;</w:t>
            </w:r>
          </w:p>
          <w:p w:rsidR="000F0671" w:rsidRPr="00892460" w:rsidRDefault="000F0671" w:rsidP="00892460">
            <w:pPr>
              <w:numPr>
                <w:ilvl w:val="0"/>
                <w:numId w:val="26"/>
              </w:numPr>
              <w:tabs>
                <w:tab w:val="left" w:pos="486"/>
              </w:tabs>
              <w:ind w:left="0" w:firstLine="103"/>
              <w:contextualSpacing/>
              <w:jc w:val="both"/>
              <w:rPr>
                <w:sz w:val="22"/>
                <w:szCs w:val="22"/>
              </w:rPr>
            </w:pPr>
            <w:r w:rsidRPr="00892460">
              <w:rPr>
                <w:sz w:val="22"/>
                <w:szCs w:val="22"/>
              </w:rPr>
              <w:t>справка об исполнении налогоплательщиком (плательщиком сбора, налоговым агентом) обязанности по уплате налогов, сборов, пеней, штрафов, процентов (Код по КНД 1120101), полученная не ранее чем за один месяц до дня размещения на официальном сайте извещения о закупке, в случае наличия задолженности, необходимо дополнительно предоставить справку для расшифровки задолженности по форме (код по 1160080);</w:t>
            </w:r>
          </w:p>
          <w:p w:rsidR="000F0671" w:rsidRPr="00892460" w:rsidRDefault="000F0671" w:rsidP="00892460">
            <w:pPr>
              <w:numPr>
                <w:ilvl w:val="0"/>
                <w:numId w:val="26"/>
              </w:numPr>
              <w:tabs>
                <w:tab w:val="left" w:pos="486"/>
              </w:tabs>
              <w:ind w:left="0" w:firstLine="103"/>
              <w:contextualSpacing/>
              <w:jc w:val="both"/>
              <w:rPr>
                <w:sz w:val="22"/>
                <w:szCs w:val="22"/>
              </w:rPr>
            </w:pPr>
            <w:r w:rsidRPr="00892460">
              <w:rPr>
                <w:sz w:val="22"/>
                <w:szCs w:val="22"/>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либо справка, заверенная уполномоченным лицом участника закупки </w:t>
            </w:r>
            <w:r w:rsidRPr="00892460">
              <w:rPr>
                <w:sz w:val="22"/>
                <w:szCs w:val="22"/>
              </w:rPr>
              <w:lastRenderedPageBreak/>
              <w:t>об отсутствии необходимости одобрения или совершения крупной сделки;</w:t>
            </w:r>
          </w:p>
          <w:p w:rsidR="000F0671" w:rsidRPr="00892460" w:rsidRDefault="000F0671" w:rsidP="00892460">
            <w:pPr>
              <w:numPr>
                <w:ilvl w:val="0"/>
                <w:numId w:val="26"/>
              </w:numPr>
              <w:tabs>
                <w:tab w:val="left" w:pos="486"/>
              </w:tabs>
              <w:ind w:left="0" w:firstLine="103"/>
              <w:contextualSpacing/>
              <w:jc w:val="both"/>
              <w:rPr>
                <w:sz w:val="22"/>
                <w:szCs w:val="22"/>
              </w:rPr>
            </w:pPr>
            <w:r w:rsidRPr="00892460">
              <w:rPr>
                <w:sz w:val="22"/>
                <w:szCs w:val="22"/>
              </w:rPr>
              <w:t>справка о перечне и годовых объемах выполнения подобных договоров;</w:t>
            </w:r>
          </w:p>
          <w:p w:rsidR="000F0671" w:rsidRPr="00892460" w:rsidRDefault="000F0671" w:rsidP="00892460">
            <w:pPr>
              <w:pStyle w:val="af"/>
              <w:numPr>
                <w:ilvl w:val="0"/>
                <w:numId w:val="26"/>
              </w:numPr>
              <w:ind w:left="0" w:firstLine="103"/>
              <w:jc w:val="both"/>
              <w:rPr>
                <w:sz w:val="22"/>
                <w:szCs w:val="22"/>
              </w:rPr>
            </w:pPr>
            <w:r w:rsidRPr="00892460">
              <w:rPr>
                <w:sz w:val="22"/>
                <w:szCs w:val="22"/>
              </w:rPr>
              <w:t>справка о кадровых ресурсах;</w:t>
            </w:r>
          </w:p>
          <w:p w:rsidR="000F0671" w:rsidRPr="00892460" w:rsidRDefault="000F0671" w:rsidP="00892460">
            <w:pPr>
              <w:pStyle w:val="af"/>
              <w:numPr>
                <w:ilvl w:val="0"/>
                <w:numId w:val="26"/>
              </w:numPr>
              <w:tabs>
                <w:tab w:val="left" w:pos="486"/>
              </w:tabs>
              <w:ind w:left="0" w:firstLine="103"/>
              <w:jc w:val="both"/>
              <w:rPr>
                <w:sz w:val="22"/>
                <w:szCs w:val="22"/>
              </w:rPr>
            </w:pPr>
            <w:r w:rsidRPr="00892460">
              <w:rPr>
                <w:sz w:val="22"/>
                <w:szCs w:val="22"/>
              </w:rPr>
              <w:t xml:space="preserve">копия отчета о среднесписочной численности по состоянию на последнюю отчетную дату, с отметкой налогового органа о принятии, либо копии договоров гражданско-правового характера; </w:t>
            </w:r>
          </w:p>
          <w:p w:rsidR="000F0671" w:rsidRPr="00892460" w:rsidRDefault="000F0671" w:rsidP="00892460">
            <w:pPr>
              <w:numPr>
                <w:ilvl w:val="0"/>
                <w:numId w:val="26"/>
              </w:numPr>
              <w:tabs>
                <w:tab w:val="left" w:pos="486"/>
              </w:tabs>
              <w:ind w:left="0" w:firstLine="103"/>
              <w:contextualSpacing/>
              <w:jc w:val="both"/>
              <w:rPr>
                <w:sz w:val="22"/>
                <w:szCs w:val="22"/>
              </w:rPr>
            </w:pPr>
            <w:r w:rsidRPr="00892460">
              <w:rPr>
                <w:sz w:val="22"/>
                <w:szCs w:val="22"/>
              </w:rPr>
              <w:t>справка о материально-технических ресурсах;</w:t>
            </w:r>
          </w:p>
          <w:p w:rsidR="000F0671" w:rsidRPr="00892460" w:rsidRDefault="000F0671" w:rsidP="00892460">
            <w:pPr>
              <w:numPr>
                <w:ilvl w:val="0"/>
                <w:numId w:val="26"/>
              </w:numPr>
              <w:tabs>
                <w:tab w:val="left" w:pos="486"/>
              </w:tabs>
              <w:ind w:left="0" w:firstLine="103"/>
              <w:contextualSpacing/>
              <w:jc w:val="both"/>
              <w:rPr>
                <w:sz w:val="22"/>
                <w:szCs w:val="22"/>
              </w:rPr>
            </w:pPr>
            <w:r w:rsidRPr="00892460">
              <w:rPr>
                <w:sz w:val="22"/>
                <w:szCs w:val="22"/>
              </w:rPr>
              <w:t>копии свидетельств о праве собственности либо договоров аренды на используемые помещения;</w:t>
            </w:r>
          </w:p>
          <w:p w:rsidR="000F0671" w:rsidRPr="00892460" w:rsidRDefault="000F0671" w:rsidP="00892460">
            <w:pPr>
              <w:numPr>
                <w:ilvl w:val="0"/>
                <w:numId w:val="26"/>
              </w:numPr>
              <w:tabs>
                <w:tab w:val="left" w:pos="486"/>
              </w:tabs>
              <w:ind w:left="0" w:firstLine="103"/>
              <w:contextualSpacing/>
              <w:jc w:val="both"/>
              <w:rPr>
                <w:sz w:val="22"/>
                <w:szCs w:val="22"/>
              </w:rPr>
            </w:pPr>
            <w:r w:rsidRPr="00892460">
              <w:rPr>
                <w:sz w:val="22"/>
                <w:szCs w:val="22"/>
              </w:rPr>
              <w:t>анкета Участника запроса предложений;</w:t>
            </w:r>
          </w:p>
          <w:p w:rsidR="000F0671" w:rsidRPr="00892460" w:rsidRDefault="000F0671" w:rsidP="00892460">
            <w:pPr>
              <w:numPr>
                <w:ilvl w:val="0"/>
                <w:numId w:val="26"/>
              </w:numPr>
              <w:tabs>
                <w:tab w:val="left" w:pos="32"/>
                <w:tab w:val="left" w:pos="486"/>
              </w:tabs>
              <w:ind w:left="0" w:firstLine="103"/>
              <w:contextualSpacing/>
              <w:jc w:val="both"/>
              <w:rPr>
                <w:sz w:val="22"/>
                <w:szCs w:val="22"/>
              </w:rPr>
            </w:pPr>
            <w:r w:rsidRPr="00892460">
              <w:rPr>
                <w:sz w:val="22"/>
                <w:szCs w:val="22"/>
              </w:rPr>
              <w:t>справка о наличии кредиторской задолженности и поручительств (при наличии задолженности);</w:t>
            </w:r>
          </w:p>
          <w:p w:rsidR="000F0671" w:rsidRPr="00892460" w:rsidRDefault="000F0671" w:rsidP="00892460">
            <w:pPr>
              <w:numPr>
                <w:ilvl w:val="0"/>
                <w:numId w:val="26"/>
              </w:numPr>
              <w:tabs>
                <w:tab w:val="left" w:pos="32"/>
                <w:tab w:val="left" w:pos="486"/>
              </w:tabs>
              <w:ind w:left="0" w:firstLine="103"/>
              <w:contextualSpacing/>
              <w:jc w:val="both"/>
              <w:rPr>
                <w:sz w:val="22"/>
                <w:szCs w:val="22"/>
              </w:rPr>
            </w:pPr>
            <w:r w:rsidRPr="00892460">
              <w:rPr>
                <w:sz w:val="22"/>
                <w:szCs w:val="22"/>
              </w:rPr>
              <w:t xml:space="preserve"> согласие Участника на обработку персональных данных;</w:t>
            </w:r>
          </w:p>
          <w:p w:rsidR="000F0671" w:rsidRPr="00892460" w:rsidRDefault="000F0671" w:rsidP="00892460">
            <w:pPr>
              <w:pStyle w:val="af"/>
              <w:numPr>
                <w:ilvl w:val="0"/>
                <w:numId w:val="26"/>
              </w:numPr>
              <w:ind w:left="0" w:firstLine="103"/>
              <w:jc w:val="both"/>
              <w:rPr>
                <w:sz w:val="22"/>
                <w:szCs w:val="22"/>
              </w:rPr>
            </w:pPr>
            <w:r w:rsidRPr="00892460">
              <w:rPr>
                <w:sz w:val="22"/>
                <w:szCs w:val="22"/>
              </w:rPr>
              <w:t>документ, подтверждающий 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(далее - единый реестр субъектов малого и среднего предпринимательства), содержащих информацию об участнике закупки.  В случае отсутствия сведений об участнике закупки в едином реестре субъектов малого и среднего предпринимательства (для вновь созданных юридических лиц или вновь зарегистрированных индивидуальных предпринимателей) представляется декларация о соответствии участника закупки критериям отнесения к субъектам малого и среднего предпринимательства (</w:t>
            </w:r>
            <w:r w:rsidRPr="00892460">
              <w:rPr>
                <w:b/>
                <w:sz w:val="22"/>
                <w:szCs w:val="22"/>
              </w:rPr>
              <w:t>в случае если участник закупки относится к субъектам малого и среднего предпринимательства)</w:t>
            </w:r>
            <w:r w:rsidRPr="00892460">
              <w:rPr>
                <w:sz w:val="22"/>
                <w:szCs w:val="22"/>
              </w:rPr>
              <w:t>;</w:t>
            </w:r>
          </w:p>
          <w:p w:rsidR="000F0671" w:rsidRPr="00892460" w:rsidRDefault="000F0671" w:rsidP="00892460">
            <w:pPr>
              <w:pStyle w:val="af"/>
              <w:numPr>
                <w:ilvl w:val="0"/>
                <w:numId w:val="26"/>
              </w:numPr>
              <w:tabs>
                <w:tab w:val="left" w:pos="486"/>
                <w:tab w:val="left" w:pos="706"/>
              </w:tabs>
              <w:ind w:left="0" w:firstLine="103"/>
              <w:jc w:val="both"/>
              <w:rPr>
                <w:sz w:val="22"/>
                <w:szCs w:val="22"/>
              </w:rPr>
            </w:pPr>
            <w:r w:rsidRPr="00892460">
              <w:rPr>
                <w:sz w:val="22"/>
                <w:szCs w:val="22"/>
              </w:rPr>
              <w:t>декларация соответствия участника запроса предложений общим требованиям к участникам закупки.</w:t>
            </w:r>
          </w:p>
          <w:p w:rsidR="000F0671" w:rsidRPr="00892460" w:rsidRDefault="000F0671" w:rsidP="00892460">
            <w:pPr>
              <w:pStyle w:val="af"/>
              <w:numPr>
                <w:ilvl w:val="0"/>
                <w:numId w:val="26"/>
              </w:numPr>
              <w:tabs>
                <w:tab w:val="left" w:pos="486"/>
                <w:tab w:val="left" w:pos="706"/>
              </w:tabs>
              <w:ind w:left="0" w:firstLine="103"/>
              <w:jc w:val="both"/>
              <w:rPr>
                <w:sz w:val="22"/>
                <w:szCs w:val="22"/>
              </w:rPr>
            </w:pPr>
            <w:r w:rsidRPr="00892460">
              <w:rPr>
                <w:sz w:val="22"/>
                <w:szCs w:val="22"/>
              </w:rPr>
              <w:t>Документы, предоставляемые по охране труда:</w:t>
            </w:r>
          </w:p>
          <w:p w:rsidR="000F0671" w:rsidRPr="00892460" w:rsidRDefault="000F0671" w:rsidP="00892460">
            <w:pPr>
              <w:pStyle w:val="af"/>
              <w:tabs>
                <w:tab w:val="left" w:pos="486"/>
                <w:tab w:val="left" w:pos="706"/>
              </w:tabs>
              <w:ind w:left="103"/>
              <w:jc w:val="both"/>
              <w:rPr>
                <w:sz w:val="22"/>
                <w:szCs w:val="22"/>
              </w:rPr>
            </w:pPr>
            <w:r w:rsidRPr="00892460">
              <w:rPr>
                <w:sz w:val="22"/>
                <w:szCs w:val="22"/>
              </w:rPr>
              <w:t>- копии договора на оказание услуг по охране труда, внутренних документов, подтверждающих наличие СУОТ</w:t>
            </w:r>
          </w:p>
          <w:p w:rsidR="000F0671" w:rsidRPr="00892460" w:rsidRDefault="000F0671" w:rsidP="00892460">
            <w:pPr>
              <w:pStyle w:val="af"/>
              <w:tabs>
                <w:tab w:val="left" w:pos="486"/>
                <w:tab w:val="left" w:pos="706"/>
              </w:tabs>
              <w:ind w:left="103"/>
              <w:jc w:val="both"/>
              <w:rPr>
                <w:sz w:val="22"/>
                <w:szCs w:val="22"/>
              </w:rPr>
            </w:pPr>
            <w:r w:rsidRPr="00892460">
              <w:rPr>
                <w:sz w:val="22"/>
                <w:szCs w:val="22"/>
              </w:rPr>
              <w:t>- копии документов, подтверждающих квалификацию работников</w:t>
            </w:r>
          </w:p>
          <w:p w:rsidR="000F0671" w:rsidRPr="00892460" w:rsidRDefault="000F0671" w:rsidP="00892460">
            <w:pPr>
              <w:pStyle w:val="af"/>
              <w:tabs>
                <w:tab w:val="left" w:pos="486"/>
                <w:tab w:val="left" w:pos="706"/>
              </w:tabs>
              <w:ind w:left="103"/>
              <w:jc w:val="both"/>
              <w:rPr>
                <w:sz w:val="22"/>
                <w:szCs w:val="22"/>
              </w:rPr>
            </w:pPr>
            <w:r w:rsidRPr="00892460">
              <w:rPr>
                <w:sz w:val="22"/>
                <w:szCs w:val="22"/>
              </w:rPr>
              <w:t>- копия заключительного акта медосмотра, заключений по результатам медосмотра (для ИТР)</w:t>
            </w:r>
          </w:p>
          <w:p w:rsidR="000F0671" w:rsidRPr="00892460" w:rsidRDefault="000F0671" w:rsidP="00892460">
            <w:pPr>
              <w:pStyle w:val="af"/>
              <w:tabs>
                <w:tab w:val="left" w:pos="486"/>
                <w:tab w:val="left" w:pos="706"/>
              </w:tabs>
              <w:ind w:left="103"/>
              <w:jc w:val="both"/>
              <w:rPr>
                <w:sz w:val="22"/>
                <w:szCs w:val="22"/>
              </w:rPr>
            </w:pPr>
            <w:r w:rsidRPr="00892460">
              <w:rPr>
                <w:sz w:val="22"/>
                <w:szCs w:val="22"/>
              </w:rPr>
              <w:t>- копии паспортов, сертификатов средств защиты (при наличии)</w:t>
            </w:r>
          </w:p>
          <w:p w:rsidR="000F0671" w:rsidRPr="00892460" w:rsidRDefault="000F0671" w:rsidP="00892460">
            <w:pPr>
              <w:pStyle w:val="af"/>
              <w:tabs>
                <w:tab w:val="left" w:pos="486"/>
                <w:tab w:val="left" w:pos="706"/>
              </w:tabs>
              <w:ind w:left="103"/>
              <w:jc w:val="both"/>
              <w:rPr>
                <w:sz w:val="22"/>
                <w:szCs w:val="22"/>
              </w:rPr>
            </w:pPr>
            <w:r w:rsidRPr="00892460">
              <w:rPr>
                <w:sz w:val="22"/>
                <w:szCs w:val="22"/>
              </w:rPr>
              <w:t>- копии личных карточек учета выдачи СИЗ (при наличии)</w:t>
            </w:r>
          </w:p>
        </w:tc>
      </w:tr>
      <w:tr w:rsidR="000F0671" w:rsidRPr="00892460" w:rsidTr="004E4EB8">
        <w:trPr>
          <w:gridAfter w:val="1"/>
          <w:wAfter w:w="47" w:type="dxa"/>
          <w:jc w:val="center"/>
        </w:trPr>
        <w:tc>
          <w:tcPr>
            <w:tcW w:w="698" w:type="dxa"/>
            <w:gridSpan w:val="2"/>
          </w:tcPr>
          <w:p w:rsidR="000F0671" w:rsidRPr="00892460" w:rsidRDefault="000F0671" w:rsidP="00892460">
            <w:pPr>
              <w:contextualSpacing/>
              <w:jc w:val="center"/>
              <w:rPr>
                <w:b/>
                <w:sz w:val="22"/>
                <w:szCs w:val="22"/>
              </w:rPr>
            </w:pPr>
            <w:r w:rsidRPr="00892460">
              <w:rPr>
                <w:b/>
                <w:sz w:val="22"/>
                <w:szCs w:val="22"/>
              </w:rPr>
              <w:lastRenderedPageBreak/>
              <w:t>10</w:t>
            </w:r>
          </w:p>
        </w:tc>
        <w:tc>
          <w:tcPr>
            <w:tcW w:w="4677" w:type="dxa"/>
          </w:tcPr>
          <w:p w:rsidR="000F0671" w:rsidRPr="00892460" w:rsidRDefault="000F0671" w:rsidP="00892460">
            <w:pPr>
              <w:contextualSpacing/>
              <w:jc w:val="both"/>
              <w:rPr>
                <w:b/>
                <w:sz w:val="22"/>
                <w:szCs w:val="22"/>
              </w:rPr>
            </w:pPr>
            <w:r w:rsidRPr="00892460">
              <w:rPr>
                <w:b/>
                <w:sz w:val="22"/>
                <w:szCs w:val="22"/>
              </w:rPr>
              <w:t>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4554" w:type="dxa"/>
            <w:gridSpan w:val="2"/>
          </w:tcPr>
          <w:p w:rsidR="000F0671" w:rsidRPr="00892460" w:rsidRDefault="000F0671" w:rsidP="00892460">
            <w:pPr>
              <w:contextualSpacing/>
              <w:jc w:val="both"/>
              <w:rPr>
                <w:sz w:val="22"/>
                <w:szCs w:val="22"/>
              </w:rPr>
            </w:pPr>
            <w:r w:rsidRPr="00892460">
              <w:rPr>
                <w:sz w:val="22"/>
                <w:szCs w:val="22"/>
              </w:rPr>
              <w:t>Качество выполненных Подрядчиком работ должно соответствовать требованиям технической документации по объекту, а также нормам и требованиям, предусмотренным нормативными правовыми актами РФ:</w:t>
            </w:r>
          </w:p>
          <w:p w:rsidR="000F0671" w:rsidRPr="00892460" w:rsidRDefault="000F0671" w:rsidP="00892460">
            <w:pPr>
              <w:numPr>
                <w:ilvl w:val="0"/>
                <w:numId w:val="21"/>
              </w:numPr>
              <w:tabs>
                <w:tab w:val="left" w:pos="284"/>
              </w:tabs>
              <w:suppressAutoHyphens/>
              <w:jc w:val="both"/>
              <w:rPr>
                <w:sz w:val="22"/>
                <w:szCs w:val="22"/>
              </w:rPr>
            </w:pPr>
            <w:r w:rsidRPr="00892460">
              <w:rPr>
                <w:sz w:val="22"/>
                <w:szCs w:val="22"/>
              </w:rPr>
              <w:t>«Правилами и нормами технической эксплуатации жилищного фонда» (утвержденные постановлением Госстроя от 27.09.2003 года № 170);</w:t>
            </w:r>
          </w:p>
          <w:p w:rsidR="000F0671" w:rsidRPr="00892460" w:rsidRDefault="000F0671" w:rsidP="00892460">
            <w:pPr>
              <w:numPr>
                <w:ilvl w:val="0"/>
                <w:numId w:val="21"/>
              </w:numPr>
              <w:tabs>
                <w:tab w:val="left" w:pos="284"/>
              </w:tabs>
              <w:suppressAutoHyphens/>
              <w:jc w:val="both"/>
              <w:rPr>
                <w:sz w:val="22"/>
                <w:szCs w:val="22"/>
              </w:rPr>
            </w:pPr>
            <w:r w:rsidRPr="00892460">
              <w:rPr>
                <w:sz w:val="22"/>
                <w:szCs w:val="22"/>
              </w:rPr>
              <w:t>ВСН 58-88 (р) «Положение об организации и проведении реконструкции, ремонта и технического обслуживания зданий» (утвержденные приказом Госкомархитектуры РФ при Госстрое СССР от 23.11.1988 года № 312);</w:t>
            </w:r>
          </w:p>
          <w:p w:rsidR="000F0671" w:rsidRPr="00892460" w:rsidRDefault="000F0671" w:rsidP="00892460">
            <w:pPr>
              <w:numPr>
                <w:ilvl w:val="0"/>
                <w:numId w:val="21"/>
              </w:numPr>
              <w:tabs>
                <w:tab w:val="left" w:pos="284"/>
              </w:tabs>
              <w:suppressAutoHyphens/>
              <w:jc w:val="both"/>
              <w:rPr>
                <w:sz w:val="22"/>
                <w:szCs w:val="22"/>
              </w:rPr>
            </w:pPr>
            <w:r w:rsidRPr="00892460">
              <w:rPr>
                <w:sz w:val="22"/>
                <w:szCs w:val="22"/>
              </w:rPr>
              <w:t>ГОСТом Р-51617-2000 «Жилищно-коммунальные услуги. Общие технические условия» (утвержден постановлением Госстандарта РФ от 19.06.2000 года № 158-ст);</w:t>
            </w:r>
          </w:p>
          <w:p w:rsidR="000F0671" w:rsidRPr="00892460" w:rsidRDefault="000F0671" w:rsidP="00892460">
            <w:pPr>
              <w:numPr>
                <w:ilvl w:val="0"/>
                <w:numId w:val="21"/>
              </w:numPr>
              <w:tabs>
                <w:tab w:val="left" w:pos="284"/>
              </w:tabs>
              <w:suppressAutoHyphens/>
              <w:jc w:val="both"/>
              <w:rPr>
                <w:sz w:val="22"/>
                <w:szCs w:val="22"/>
              </w:rPr>
            </w:pPr>
            <w:r w:rsidRPr="00892460">
              <w:rPr>
                <w:sz w:val="22"/>
                <w:szCs w:val="22"/>
              </w:rPr>
              <w:t>«Правилами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РФ от 06 мая 2011 г. № 354;</w:t>
            </w:r>
          </w:p>
          <w:p w:rsidR="000F0671" w:rsidRPr="00892460" w:rsidRDefault="000F0671" w:rsidP="00892460">
            <w:pPr>
              <w:numPr>
                <w:ilvl w:val="0"/>
                <w:numId w:val="21"/>
              </w:numPr>
              <w:tabs>
                <w:tab w:val="left" w:pos="284"/>
              </w:tabs>
              <w:suppressAutoHyphens/>
              <w:jc w:val="both"/>
              <w:rPr>
                <w:sz w:val="22"/>
                <w:szCs w:val="22"/>
              </w:rPr>
            </w:pPr>
            <w:r w:rsidRPr="00892460">
              <w:rPr>
                <w:sz w:val="22"/>
                <w:szCs w:val="22"/>
              </w:rPr>
              <w:t>Жилищным кодексом РФ от 29.12.2004 года № 188-ФЗ;</w:t>
            </w:r>
          </w:p>
          <w:p w:rsidR="000F0671" w:rsidRPr="00892460" w:rsidRDefault="000F0671" w:rsidP="00892460">
            <w:pPr>
              <w:widowControl w:val="0"/>
              <w:numPr>
                <w:ilvl w:val="0"/>
                <w:numId w:val="21"/>
              </w:numPr>
              <w:tabs>
                <w:tab w:val="left" w:pos="284"/>
              </w:tabs>
              <w:suppressAutoHyphens/>
              <w:autoSpaceDE w:val="0"/>
              <w:autoSpaceDN w:val="0"/>
              <w:adjustRightInd w:val="0"/>
              <w:jc w:val="both"/>
              <w:rPr>
                <w:sz w:val="22"/>
                <w:szCs w:val="22"/>
                <w:lang w:eastAsia="zh-CN"/>
              </w:rPr>
            </w:pPr>
            <w:r w:rsidRPr="00892460">
              <w:rPr>
                <w:sz w:val="22"/>
                <w:szCs w:val="22"/>
                <w:lang w:eastAsia="zh-CN"/>
              </w:rPr>
              <w:t>Методическим пособием по содержанию и ремонту жилищного фонда МДК 2-04.2004 (утвержденным Госстроем РФ);</w:t>
            </w:r>
          </w:p>
          <w:p w:rsidR="000F0671" w:rsidRPr="00892460" w:rsidRDefault="000F0671" w:rsidP="00892460">
            <w:pPr>
              <w:widowControl w:val="0"/>
              <w:numPr>
                <w:ilvl w:val="0"/>
                <w:numId w:val="21"/>
              </w:numPr>
              <w:tabs>
                <w:tab w:val="left" w:pos="284"/>
              </w:tabs>
              <w:suppressAutoHyphens/>
              <w:autoSpaceDE w:val="0"/>
              <w:autoSpaceDN w:val="0"/>
              <w:adjustRightInd w:val="0"/>
              <w:jc w:val="both"/>
              <w:rPr>
                <w:sz w:val="22"/>
                <w:szCs w:val="22"/>
                <w:lang w:eastAsia="zh-CN"/>
              </w:rPr>
            </w:pPr>
            <w:r w:rsidRPr="00892460">
              <w:rPr>
                <w:sz w:val="22"/>
                <w:szCs w:val="22"/>
                <w:lang w:eastAsia="zh-CN"/>
              </w:rPr>
              <w:t>Постановлением Правительства РФ от 13 августа 2006 года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0F0671" w:rsidRPr="00892460" w:rsidRDefault="000F0671" w:rsidP="00892460">
            <w:pPr>
              <w:widowControl w:val="0"/>
              <w:numPr>
                <w:ilvl w:val="0"/>
                <w:numId w:val="21"/>
              </w:numPr>
              <w:tabs>
                <w:tab w:val="left" w:pos="284"/>
              </w:tabs>
              <w:suppressAutoHyphens/>
              <w:autoSpaceDE w:val="0"/>
              <w:autoSpaceDN w:val="0"/>
              <w:adjustRightInd w:val="0"/>
              <w:jc w:val="both"/>
              <w:rPr>
                <w:sz w:val="22"/>
                <w:szCs w:val="22"/>
                <w:lang w:eastAsia="zh-CN"/>
              </w:rPr>
            </w:pPr>
            <w:r w:rsidRPr="00892460">
              <w:rPr>
                <w:sz w:val="22"/>
                <w:szCs w:val="22"/>
                <w:lang w:eastAsia="zh-CN"/>
              </w:rPr>
              <w:t>Регламентом документооборота и порядка осуществления перерасчетов в случае оказания жилищных и коммунальных услуг ненадлежащего качества или с перерывами, превышающими установленную продолжительность;</w:t>
            </w:r>
          </w:p>
          <w:p w:rsidR="000F0671" w:rsidRPr="00892460" w:rsidRDefault="000F0671" w:rsidP="00892460">
            <w:pPr>
              <w:widowControl w:val="0"/>
              <w:numPr>
                <w:ilvl w:val="0"/>
                <w:numId w:val="21"/>
              </w:numPr>
              <w:tabs>
                <w:tab w:val="left" w:pos="284"/>
              </w:tabs>
              <w:suppressAutoHyphens/>
              <w:autoSpaceDE w:val="0"/>
              <w:autoSpaceDN w:val="0"/>
              <w:adjustRightInd w:val="0"/>
              <w:jc w:val="both"/>
              <w:rPr>
                <w:sz w:val="22"/>
                <w:szCs w:val="22"/>
                <w:lang w:eastAsia="zh-CN"/>
              </w:rPr>
            </w:pPr>
            <w:r w:rsidRPr="00892460">
              <w:rPr>
                <w:sz w:val="22"/>
                <w:szCs w:val="22"/>
                <w:lang w:eastAsia="zh-CN"/>
              </w:rPr>
              <w:t>Регламентом работы с индивидуальными приборами учета коммунальных услуг;</w:t>
            </w:r>
          </w:p>
          <w:p w:rsidR="000F0671" w:rsidRPr="00892460" w:rsidRDefault="000F0671" w:rsidP="00892460">
            <w:pPr>
              <w:numPr>
                <w:ilvl w:val="0"/>
                <w:numId w:val="21"/>
              </w:numPr>
              <w:tabs>
                <w:tab w:val="left" w:pos="284"/>
              </w:tabs>
              <w:suppressAutoHyphens/>
              <w:jc w:val="both"/>
              <w:rPr>
                <w:sz w:val="22"/>
                <w:szCs w:val="22"/>
              </w:rPr>
            </w:pPr>
            <w:r w:rsidRPr="00892460">
              <w:rPr>
                <w:sz w:val="22"/>
                <w:szCs w:val="22"/>
              </w:rPr>
              <w:t xml:space="preserve">другими федеральными законами, Указами Президента РФ, Постановлениями Правительства РФ, нормативно-правовыми актами федеральных органов исполнительной власти, органов власти и управления Иркутской области и г. Иркутска, которые регулируют вопросы содержания, управления, эксплуатации, ремонта </w:t>
            </w:r>
            <w:r w:rsidRPr="00892460">
              <w:rPr>
                <w:sz w:val="22"/>
                <w:szCs w:val="22"/>
              </w:rPr>
              <w:lastRenderedPageBreak/>
              <w:t>жилищного фонда и технического обслуживания инженерного оборудования, санитарного содержания придомовой территории, а также условиями настоящего Договора.</w:t>
            </w:r>
          </w:p>
          <w:p w:rsidR="000F0671" w:rsidRPr="00892460" w:rsidRDefault="000F0671" w:rsidP="00892460">
            <w:pPr>
              <w:contextualSpacing/>
              <w:jc w:val="both"/>
              <w:rPr>
                <w:sz w:val="22"/>
                <w:szCs w:val="22"/>
              </w:rPr>
            </w:pPr>
            <w:r w:rsidRPr="00892460">
              <w:rPr>
                <w:sz w:val="22"/>
                <w:szCs w:val="22"/>
              </w:rPr>
              <w:t xml:space="preserve">       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p>
          <w:p w:rsidR="000F0671" w:rsidRPr="00892460" w:rsidRDefault="000F0671" w:rsidP="00892460">
            <w:pPr>
              <w:ind w:right="-54"/>
              <w:contextualSpacing/>
              <w:jc w:val="both"/>
              <w:rPr>
                <w:sz w:val="22"/>
                <w:szCs w:val="22"/>
              </w:rPr>
            </w:pPr>
            <w:r w:rsidRPr="00892460">
              <w:rPr>
                <w:sz w:val="22"/>
                <w:szCs w:val="22"/>
              </w:rPr>
              <w:t xml:space="preserve">       Участник закупки в заявке на участие должен указать наименование страны происхождения товаров, работ, услуг, являющихся предметов закупки (отсутствие в заявке на участие в закупке указания (декларирования) страны происхождения поставляемого товара, работ, услуг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 работ, услуг). Участник закупки несет ответственность за представление недостоверных сведений о стране происхождения товаров, работ, услуг, указанных в заявке.</w:t>
            </w:r>
          </w:p>
        </w:tc>
      </w:tr>
      <w:tr w:rsidR="000F0671" w:rsidRPr="00892460" w:rsidTr="004E4EB8">
        <w:trPr>
          <w:gridAfter w:val="1"/>
          <w:wAfter w:w="47" w:type="dxa"/>
          <w:jc w:val="center"/>
        </w:trPr>
        <w:tc>
          <w:tcPr>
            <w:tcW w:w="698" w:type="dxa"/>
            <w:gridSpan w:val="2"/>
          </w:tcPr>
          <w:p w:rsidR="000F0671" w:rsidRPr="00892460" w:rsidRDefault="000F0671" w:rsidP="00892460">
            <w:pPr>
              <w:contextualSpacing/>
              <w:jc w:val="center"/>
              <w:rPr>
                <w:b/>
                <w:sz w:val="22"/>
                <w:szCs w:val="22"/>
              </w:rPr>
            </w:pPr>
            <w:r w:rsidRPr="00892460">
              <w:rPr>
                <w:b/>
                <w:sz w:val="22"/>
                <w:szCs w:val="22"/>
              </w:rPr>
              <w:lastRenderedPageBreak/>
              <w:t>11</w:t>
            </w:r>
          </w:p>
        </w:tc>
        <w:tc>
          <w:tcPr>
            <w:tcW w:w="4677" w:type="dxa"/>
          </w:tcPr>
          <w:p w:rsidR="000F0671" w:rsidRPr="00892460" w:rsidRDefault="000F0671" w:rsidP="00892460">
            <w:pPr>
              <w:contextualSpacing/>
              <w:jc w:val="both"/>
              <w:rPr>
                <w:b/>
                <w:sz w:val="22"/>
                <w:szCs w:val="22"/>
              </w:rPr>
            </w:pPr>
            <w:r w:rsidRPr="00892460">
              <w:rPr>
                <w:b/>
                <w:sz w:val="22"/>
                <w:szCs w:val="22"/>
              </w:rPr>
              <w:t>Требования к описанию предлагаемых к выполнению работ, оказанию услуг и документам, подтверждающим их соответствие требованиям настоящей Документации.</w:t>
            </w:r>
          </w:p>
          <w:p w:rsidR="000F0671" w:rsidRPr="00892460" w:rsidRDefault="000F0671" w:rsidP="00892460">
            <w:pPr>
              <w:contextualSpacing/>
              <w:jc w:val="both"/>
              <w:rPr>
                <w:b/>
                <w:bCs/>
                <w:sz w:val="22"/>
                <w:szCs w:val="22"/>
              </w:rPr>
            </w:pPr>
          </w:p>
        </w:tc>
        <w:tc>
          <w:tcPr>
            <w:tcW w:w="4554" w:type="dxa"/>
            <w:gridSpan w:val="2"/>
          </w:tcPr>
          <w:p w:rsidR="000F0671" w:rsidRPr="00892460" w:rsidRDefault="000F0671" w:rsidP="00892460">
            <w:pPr>
              <w:contextualSpacing/>
              <w:rPr>
                <w:sz w:val="22"/>
                <w:szCs w:val="22"/>
              </w:rPr>
            </w:pPr>
            <w:r w:rsidRPr="00892460">
              <w:rPr>
                <w:sz w:val="22"/>
                <w:szCs w:val="22"/>
              </w:rPr>
              <w:t>Не установлены.</w:t>
            </w:r>
          </w:p>
        </w:tc>
      </w:tr>
      <w:tr w:rsidR="000F0671" w:rsidRPr="00892460" w:rsidTr="004E4EB8">
        <w:trPr>
          <w:gridAfter w:val="1"/>
          <w:wAfter w:w="47" w:type="dxa"/>
          <w:trHeight w:val="350"/>
          <w:jc w:val="center"/>
        </w:trPr>
        <w:tc>
          <w:tcPr>
            <w:tcW w:w="698" w:type="dxa"/>
            <w:gridSpan w:val="2"/>
          </w:tcPr>
          <w:p w:rsidR="000F0671" w:rsidRPr="00892460" w:rsidRDefault="000F0671" w:rsidP="00892460">
            <w:pPr>
              <w:contextualSpacing/>
              <w:jc w:val="center"/>
              <w:rPr>
                <w:b/>
                <w:sz w:val="22"/>
                <w:szCs w:val="22"/>
              </w:rPr>
            </w:pPr>
            <w:r w:rsidRPr="00892460">
              <w:rPr>
                <w:b/>
                <w:sz w:val="22"/>
                <w:szCs w:val="22"/>
              </w:rPr>
              <w:t>12</w:t>
            </w:r>
          </w:p>
        </w:tc>
        <w:tc>
          <w:tcPr>
            <w:tcW w:w="4677" w:type="dxa"/>
          </w:tcPr>
          <w:p w:rsidR="000F0671" w:rsidRPr="00892460" w:rsidRDefault="000F0671" w:rsidP="00892460">
            <w:pPr>
              <w:contextualSpacing/>
              <w:jc w:val="both"/>
              <w:rPr>
                <w:i/>
                <w:sz w:val="22"/>
                <w:szCs w:val="22"/>
              </w:rPr>
            </w:pPr>
            <w:r w:rsidRPr="00892460">
              <w:rPr>
                <w:b/>
                <w:sz w:val="22"/>
                <w:szCs w:val="22"/>
              </w:rPr>
              <w:t>Критерии оценки и сопоставления Заявок Участников</w:t>
            </w:r>
            <w:r w:rsidRPr="00892460">
              <w:rPr>
                <w:i/>
                <w:sz w:val="22"/>
                <w:szCs w:val="22"/>
              </w:rPr>
              <w:t xml:space="preserve">, </w:t>
            </w:r>
            <w:r w:rsidRPr="00892460">
              <w:rPr>
                <w:b/>
                <w:sz w:val="22"/>
                <w:szCs w:val="22"/>
              </w:rPr>
              <w:t>и Порядок их оценки и сопоставления</w:t>
            </w:r>
          </w:p>
        </w:tc>
        <w:tc>
          <w:tcPr>
            <w:tcW w:w="4554" w:type="dxa"/>
            <w:gridSpan w:val="2"/>
          </w:tcPr>
          <w:p w:rsidR="000F0671" w:rsidRPr="00892460" w:rsidRDefault="000F0671" w:rsidP="00892460">
            <w:pPr>
              <w:contextualSpacing/>
              <w:jc w:val="both"/>
              <w:rPr>
                <w:sz w:val="22"/>
                <w:szCs w:val="22"/>
              </w:rPr>
            </w:pPr>
            <w:r w:rsidRPr="00892460">
              <w:rPr>
                <w:sz w:val="22"/>
                <w:szCs w:val="22"/>
              </w:rPr>
              <w:t xml:space="preserve">Предпочтение в первую очередь отдается "наиболее выгодному предложению" - по следующим критериям: </w:t>
            </w:r>
          </w:p>
          <w:p w:rsidR="000F0671" w:rsidRPr="00892460" w:rsidRDefault="000F0671" w:rsidP="00892460">
            <w:pPr>
              <w:contextualSpacing/>
              <w:jc w:val="both"/>
              <w:rPr>
                <w:b/>
                <w:sz w:val="22"/>
                <w:szCs w:val="22"/>
              </w:rPr>
            </w:pPr>
            <w:r w:rsidRPr="00892460">
              <w:rPr>
                <w:sz w:val="22"/>
                <w:szCs w:val="22"/>
              </w:rPr>
              <w:t xml:space="preserve">- </w:t>
            </w:r>
            <w:r w:rsidRPr="00892460">
              <w:rPr>
                <w:b/>
                <w:sz w:val="22"/>
                <w:szCs w:val="22"/>
              </w:rPr>
              <w:t>цена договора,</w:t>
            </w:r>
          </w:p>
          <w:p w:rsidR="000F0671" w:rsidRPr="00892460" w:rsidRDefault="000F0671" w:rsidP="00892460">
            <w:pPr>
              <w:contextualSpacing/>
              <w:jc w:val="both"/>
              <w:rPr>
                <w:b/>
                <w:sz w:val="22"/>
                <w:szCs w:val="22"/>
              </w:rPr>
            </w:pPr>
            <w:r w:rsidRPr="00892460">
              <w:rPr>
                <w:b/>
                <w:sz w:val="22"/>
                <w:szCs w:val="22"/>
              </w:rPr>
              <w:t>- финансовое состояние,</w:t>
            </w:r>
          </w:p>
          <w:p w:rsidR="000F0671" w:rsidRPr="00892460" w:rsidRDefault="000F0671" w:rsidP="00892460">
            <w:pPr>
              <w:contextualSpacing/>
              <w:jc w:val="both"/>
              <w:rPr>
                <w:b/>
                <w:sz w:val="22"/>
                <w:szCs w:val="22"/>
              </w:rPr>
            </w:pPr>
            <w:r w:rsidRPr="00892460">
              <w:rPr>
                <w:b/>
                <w:sz w:val="22"/>
                <w:szCs w:val="22"/>
              </w:rPr>
              <w:t>- количество договоров,</w:t>
            </w:r>
          </w:p>
          <w:p w:rsidR="000F0671" w:rsidRPr="00892460" w:rsidRDefault="000F0671" w:rsidP="00892460">
            <w:pPr>
              <w:contextualSpacing/>
              <w:jc w:val="both"/>
              <w:rPr>
                <w:b/>
                <w:sz w:val="22"/>
                <w:szCs w:val="22"/>
              </w:rPr>
            </w:pPr>
            <w:r w:rsidRPr="00892460">
              <w:rPr>
                <w:b/>
                <w:sz w:val="22"/>
                <w:szCs w:val="22"/>
              </w:rPr>
              <w:t>- наличие материально-технических ресурсов,</w:t>
            </w:r>
          </w:p>
          <w:p w:rsidR="000F0671" w:rsidRPr="00892460" w:rsidRDefault="000F0671" w:rsidP="00892460">
            <w:pPr>
              <w:contextualSpacing/>
              <w:jc w:val="both"/>
              <w:rPr>
                <w:b/>
                <w:sz w:val="22"/>
                <w:szCs w:val="22"/>
              </w:rPr>
            </w:pPr>
            <w:r w:rsidRPr="00892460">
              <w:rPr>
                <w:b/>
                <w:sz w:val="22"/>
                <w:szCs w:val="22"/>
              </w:rPr>
              <w:t xml:space="preserve">- кадровые ресурсы, </w:t>
            </w:r>
          </w:p>
          <w:p w:rsidR="000F0671" w:rsidRPr="00892460" w:rsidRDefault="000F0671" w:rsidP="00892460">
            <w:pPr>
              <w:contextualSpacing/>
              <w:jc w:val="both"/>
              <w:rPr>
                <w:sz w:val="22"/>
                <w:szCs w:val="22"/>
              </w:rPr>
            </w:pPr>
            <w:r w:rsidRPr="00892460">
              <w:rPr>
                <w:b/>
                <w:sz w:val="22"/>
                <w:szCs w:val="22"/>
              </w:rPr>
              <w:t>- отсутствие негативных судебных решений.</w:t>
            </w:r>
          </w:p>
        </w:tc>
      </w:tr>
      <w:tr w:rsidR="000F0671" w:rsidRPr="00892460" w:rsidTr="004E4EB8">
        <w:trPr>
          <w:gridAfter w:val="1"/>
          <w:wAfter w:w="47" w:type="dxa"/>
          <w:trHeight w:val="280"/>
          <w:jc w:val="center"/>
        </w:trPr>
        <w:tc>
          <w:tcPr>
            <w:tcW w:w="698" w:type="dxa"/>
            <w:gridSpan w:val="2"/>
          </w:tcPr>
          <w:p w:rsidR="000F0671" w:rsidRPr="00892460" w:rsidRDefault="000F0671" w:rsidP="00892460">
            <w:pPr>
              <w:contextualSpacing/>
              <w:jc w:val="center"/>
              <w:rPr>
                <w:b/>
                <w:sz w:val="22"/>
                <w:szCs w:val="22"/>
              </w:rPr>
            </w:pPr>
            <w:r w:rsidRPr="00892460">
              <w:rPr>
                <w:b/>
                <w:sz w:val="22"/>
                <w:szCs w:val="22"/>
              </w:rPr>
              <w:t>13</w:t>
            </w:r>
          </w:p>
        </w:tc>
        <w:tc>
          <w:tcPr>
            <w:tcW w:w="4677" w:type="dxa"/>
          </w:tcPr>
          <w:p w:rsidR="000F0671" w:rsidRPr="00892460" w:rsidRDefault="000F0671" w:rsidP="00892460">
            <w:pPr>
              <w:contextualSpacing/>
              <w:jc w:val="both"/>
              <w:rPr>
                <w:b/>
                <w:sz w:val="22"/>
                <w:szCs w:val="22"/>
              </w:rPr>
            </w:pPr>
            <w:r w:rsidRPr="00892460">
              <w:rPr>
                <w:b/>
                <w:sz w:val="22"/>
                <w:szCs w:val="22"/>
              </w:rPr>
              <w:t xml:space="preserve">Срок, место подачи Заявки на участие в запросе предложений </w:t>
            </w:r>
          </w:p>
        </w:tc>
        <w:tc>
          <w:tcPr>
            <w:tcW w:w="4554" w:type="dxa"/>
            <w:gridSpan w:val="2"/>
          </w:tcPr>
          <w:p w:rsidR="000F0671" w:rsidRPr="00892460" w:rsidRDefault="000F0671" w:rsidP="00892460">
            <w:pPr>
              <w:contextualSpacing/>
              <w:jc w:val="both"/>
              <w:rPr>
                <w:sz w:val="22"/>
                <w:szCs w:val="22"/>
              </w:rPr>
            </w:pPr>
            <w:r w:rsidRPr="00892460">
              <w:rPr>
                <w:sz w:val="22"/>
                <w:szCs w:val="22"/>
              </w:rPr>
              <w:t>Дата начала приема заявок на участие в запросе предложений:</w:t>
            </w:r>
          </w:p>
          <w:p w:rsidR="000F0671" w:rsidRPr="00892460" w:rsidRDefault="000F0671" w:rsidP="00892460">
            <w:pPr>
              <w:contextualSpacing/>
              <w:jc w:val="both"/>
              <w:rPr>
                <w:rStyle w:val="2d"/>
                <w:color w:val="auto"/>
              </w:rPr>
            </w:pPr>
            <w:r w:rsidRPr="00892460">
              <w:rPr>
                <w:b/>
                <w:bCs/>
                <w:iCs/>
                <w:sz w:val="22"/>
                <w:szCs w:val="22"/>
              </w:rPr>
              <w:t>«</w:t>
            </w:r>
            <w:r w:rsidR="00D44FC7" w:rsidRPr="00892460">
              <w:rPr>
                <w:b/>
                <w:bCs/>
                <w:iCs/>
                <w:sz w:val="22"/>
                <w:szCs w:val="22"/>
              </w:rPr>
              <w:t>20</w:t>
            </w:r>
            <w:r w:rsidRPr="00892460">
              <w:rPr>
                <w:b/>
                <w:bCs/>
                <w:iCs/>
                <w:sz w:val="22"/>
                <w:szCs w:val="22"/>
              </w:rPr>
              <w:t xml:space="preserve">» июля 2023 г. </w:t>
            </w:r>
            <w:r w:rsidRPr="00892460">
              <w:rPr>
                <w:rStyle w:val="2d"/>
                <w:b/>
                <w:color w:val="auto"/>
              </w:rPr>
              <w:t>в 08:00 ч.</w:t>
            </w:r>
            <w:r w:rsidRPr="00892460">
              <w:rPr>
                <w:rStyle w:val="2d"/>
                <w:color w:val="auto"/>
              </w:rPr>
              <w:t xml:space="preserve"> по местному времени.</w:t>
            </w:r>
          </w:p>
          <w:p w:rsidR="000F0671" w:rsidRPr="00892460" w:rsidRDefault="000F0671" w:rsidP="00892460">
            <w:pPr>
              <w:contextualSpacing/>
              <w:jc w:val="both"/>
              <w:rPr>
                <w:color w:val="FF0000"/>
                <w:sz w:val="22"/>
                <w:szCs w:val="22"/>
              </w:rPr>
            </w:pPr>
          </w:p>
          <w:p w:rsidR="000F0671" w:rsidRPr="00892460" w:rsidRDefault="000F0671" w:rsidP="00892460">
            <w:pPr>
              <w:contextualSpacing/>
              <w:jc w:val="both"/>
              <w:rPr>
                <w:sz w:val="22"/>
                <w:szCs w:val="22"/>
              </w:rPr>
            </w:pPr>
            <w:r w:rsidRPr="00892460">
              <w:rPr>
                <w:sz w:val="22"/>
                <w:szCs w:val="22"/>
              </w:rPr>
              <w:t>Дата окончания приема заявок на участие в запросе предложений:</w:t>
            </w:r>
          </w:p>
          <w:p w:rsidR="000F0671" w:rsidRPr="00892460" w:rsidRDefault="000F0671" w:rsidP="00892460">
            <w:pPr>
              <w:contextualSpacing/>
              <w:jc w:val="both"/>
              <w:rPr>
                <w:rStyle w:val="2d"/>
                <w:color w:val="auto"/>
              </w:rPr>
            </w:pPr>
            <w:r w:rsidRPr="00892460">
              <w:rPr>
                <w:bCs/>
                <w:iCs/>
                <w:color w:val="FF0000"/>
                <w:sz w:val="22"/>
                <w:szCs w:val="22"/>
              </w:rPr>
              <w:t xml:space="preserve"> </w:t>
            </w:r>
            <w:r w:rsidRPr="00892460">
              <w:rPr>
                <w:b/>
                <w:bCs/>
                <w:iCs/>
                <w:sz w:val="22"/>
                <w:szCs w:val="22"/>
              </w:rPr>
              <w:t>«</w:t>
            </w:r>
            <w:r w:rsidR="00AD5FD2" w:rsidRPr="00892460">
              <w:rPr>
                <w:b/>
                <w:bCs/>
                <w:iCs/>
                <w:sz w:val="22"/>
                <w:szCs w:val="22"/>
              </w:rPr>
              <w:t>01</w:t>
            </w:r>
            <w:r w:rsidRPr="00892460">
              <w:rPr>
                <w:b/>
                <w:bCs/>
                <w:iCs/>
                <w:sz w:val="22"/>
                <w:szCs w:val="22"/>
              </w:rPr>
              <w:t xml:space="preserve">» </w:t>
            </w:r>
            <w:r w:rsidR="00AD5FD2" w:rsidRPr="00892460">
              <w:rPr>
                <w:b/>
                <w:bCs/>
                <w:iCs/>
                <w:sz w:val="22"/>
                <w:szCs w:val="22"/>
              </w:rPr>
              <w:t>августа</w:t>
            </w:r>
            <w:r w:rsidRPr="00892460">
              <w:rPr>
                <w:b/>
                <w:bCs/>
                <w:iCs/>
                <w:sz w:val="22"/>
                <w:szCs w:val="22"/>
              </w:rPr>
              <w:t xml:space="preserve"> 2023 г.</w:t>
            </w:r>
            <w:r w:rsidRPr="00892460">
              <w:rPr>
                <w:b/>
                <w:sz w:val="22"/>
                <w:szCs w:val="22"/>
              </w:rPr>
              <w:t xml:space="preserve"> </w:t>
            </w:r>
            <w:r w:rsidRPr="00892460">
              <w:rPr>
                <w:rStyle w:val="2d"/>
                <w:b/>
                <w:color w:val="auto"/>
              </w:rPr>
              <w:t>в 17:00 ч.</w:t>
            </w:r>
            <w:r w:rsidRPr="00892460">
              <w:rPr>
                <w:rStyle w:val="2d"/>
                <w:color w:val="auto"/>
              </w:rPr>
              <w:t xml:space="preserve"> по местному времени.</w:t>
            </w:r>
          </w:p>
          <w:p w:rsidR="000F0671" w:rsidRPr="00892460" w:rsidRDefault="000F0671" w:rsidP="00892460">
            <w:pPr>
              <w:contextualSpacing/>
              <w:jc w:val="both"/>
              <w:rPr>
                <w:sz w:val="22"/>
                <w:szCs w:val="22"/>
              </w:rPr>
            </w:pPr>
          </w:p>
          <w:p w:rsidR="000F0671" w:rsidRPr="00892460" w:rsidRDefault="000F0671" w:rsidP="00892460">
            <w:pPr>
              <w:contextualSpacing/>
              <w:jc w:val="both"/>
              <w:rPr>
                <w:b/>
                <w:color w:val="0000FF"/>
                <w:sz w:val="22"/>
                <w:szCs w:val="22"/>
              </w:rPr>
            </w:pPr>
            <w:r w:rsidRPr="00892460">
              <w:rPr>
                <w:sz w:val="22"/>
                <w:szCs w:val="22"/>
                <w:lang w:bidi="ru-RU"/>
              </w:rPr>
              <w:t xml:space="preserve">Место подачи заявок на участие в </w:t>
            </w:r>
            <w:r w:rsidRPr="00892460">
              <w:rPr>
                <w:sz w:val="22"/>
                <w:szCs w:val="22"/>
              </w:rPr>
              <w:t>запросе предложений:</w:t>
            </w:r>
            <w:r w:rsidRPr="00892460">
              <w:rPr>
                <w:b/>
                <w:color w:val="0000FF"/>
                <w:sz w:val="22"/>
                <w:szCs w:val="22"/>
              </w:rPr>
              <w:t xml:space="preserve"> </w:t>
            </w:r>
          </w:p>
          <w:p w:rsidR="000F0671" w:rsidRPr="00892460" w:rsidRDefault="000F0671" w:rsidP="00892460">
            <w:pPr>
              <w:jc w:val="both"/>
              <w:rPr>
                <w:rStyle w:val="2d"/>
                <w:b/>
                <w:color w:val="auto"/>
                <w:lang w:bidi="ar-SA"/>
              </w:rPr>
            </w:pPr>
            <w:r w:rsidRPr="00892460">
              <w:rPr>
                <w:b/>
                <w:sz w:val="22"/>
                <w:szCs w:val="22"/>
              </w:rPr>
              <w:t xml:space="preserve">На сайте «Торговый Дом ЕвроСибЭнерго» </w:t>
            </w:r>
            <w:hyperlink r:id="rId11" w:history="1">
              <w:r w:rsidRPr="00892460">
                <w:rPr>
                  <w:rStyle w:val="ad"/>
                  <w:b/>
                  <w:sz w:val="22"/>
                  <w:szCs w:val="22"/>
                </w:rPr>
                <w:t>https://www.eurosib-td.ru/ru/</w:t>
              </w:r>
            </w:hyperlink>
            <w:r w:rsidRPr="00892460">
              <w:rPr>
                <w:rStyle w:val="2d"/>
                <w:b/>
                <w:color w:val="auto"/>
                <w:lang w:bidi="ar-SA"/>
              </w:rPr>
              <w:t xml:space="preserve"> </w:t>
            </w:r>
          </w:p>
          <w:p w:rsidR="000F0671" w:rsidRPr="00892460" w:rsidRDefault="000F0671" w:rsidP="00892460">
            <w:pPr>
              <w:jc w:val="both"/>
              <w:rPr>
                <w:sz w:val="22"/>
                <w:szCs w:val="22"/>
              </w:rPr>
            </w:pPr>
            <w:r w:rsidRPr="00892460">
              <w:rPr>
                <w:rStyle w:val="2d"/>
              </w:rPr>
              <w:t xml:space="preserve">Заявки, полученные позже установленного </w:t>
            </w:r>
            <w:r w:rsidRPr="00892460">
              <w:rPr>
                <w:rStyle w:val="2d"/>
              </w:rPr>
              <w:lastRenderedPageBreak/>
              <w:t>выше срока, будут отклонены Заказчиком без рассмотрения по существу, независимо от причин опоздания.</w:t>
            </w:r>
          </w:p>
          <w:p w:rsidR="000F0671" w:rsidRPr="00892460" w:rsidRDefault="000F0671" w:rsidP="00892460">
            <w:pPr>
              <w:contextualSpacing/>
              <w:jc w:val="both"/>
              <w:rPr>
                <w:sz w:val="22"/>
                <w:szCs w:val="22"/>
              </w:rPr>
            </w:pPr>
            <w:r w:rsidRPr="00892460">
              <w:rPr>
                <w:rStyle w:val="2d"/>
              </w:rPr>
              <w:t>Участник закупки имеет право изменять, дополнять или отзывать свою заявку до истечения срока подачи Заявки.</w:t>
            </w:r>
            <w:r w:rsidRPr="00892460">
              <w:rPr>
                <w:sz w:val="22"/>
                <w:szCs w:val="22"/>
              </w:rPr>
              <w:t xml:space="preserve"> Документация о закупке предоставляется с момента публикации извещения о закупке. </w:t>
            </w:r>
          </w:p>
          <w:p w:rsidR="000F0671" w:rsidRPr="00892460" w:rsidRDefault="000F0671" w:rsidP="00892460">
            <w:pPr>
              <w:contextualSpacing/>
              <w:jc w:val="both"/>
              <w:rPr>
                <w:color w:val="000000"/>
                <w:sz w:val="22"/>
                <w:szCs w:val="22"/>
                <w:lang w:bidi="ru-RU"/>
              </w:rPr>
            </w:pPr>
            <w:r w:rsidRPr="00892460">
              <w:rPr>
                <w:sz w:val="22"/>
                <w:szCs w:val="22"/>
              </w:rPr>
              <w:t xml:space="preserve">Участники вправе получить Документацию по запросу предложений на официальном сайте </w:t>
            </w:r>
            <w:hyperlink r:id="rId12" w:history="1">
              <w:r w:rsidRPr="00892460">
                <w:rPr>
                  <w:rStyle w:val="ad"/>
                  <w:sz w:val="22"/>
                  <w:szCs w:val="22"/>
                </w:rPr>
                <w:t>https://www.eurosib-td.ru/</w:t>
              </w:r>
            </w:hyperlink>
            <w:r w:rsidRPr="00892460">
              <w:rPr>
                <w:sz w:val="22"/>
                <w:szCs w:val="22"/>
              </w:rPr>
              <w:t xml:space="preserve"> </w:t>
            </w:r>
          </w:p>
        </w:tc>
      </w:tr>
      <w:tr w:rsidR="000F0671" w:rsidRPr="00892460" w:rsidTr="004E4EB8">
        <w:trPr>
          <w:gridAfter w:val="1"/>
          <w:wAfter w:w="47" w:type="dxa"/>
          <w:jc w:val="center"/>
        </w:trPr>
        <w:tc>
          <w:tcPr>
            <w:tcW w:w="698" w:type="dxa"/>
            <w:gridSpan w:val="2"/>
          </w:tcPr>
          <w:p w:rsidR="000F0671" w:rsidRPr="00892460" w:rsidRDefault="000F0671" w:rsidP="00892460">
            <w:pPr>
              <w:contextualSpacing/>
              <w:rPr>
                <w:b/>
                <w:sz w:val="22"/>
                <w:szCs w:val="22"/>
              </w:rPr>
            </w:pPr>
            <w:r w:rsidRPr="00892460">
              <w:rPr>
                <w:b/>
                <w:sz w:val="22"/>
                <w:szCs w:val="22"/>
              </w:rPr>
              <w:lastRenderedPageBreak/>
              <w:t>14</w:t>
            </w:r>
          </w:p>
        </w:tc>
        <w:tc>
          <w:tcPr>
            <w:tcW w:w="4677" w:type="dxa"/>
          </w:tcPr>
          <w:p w:rsidR="000F0671" w:rsidRPr="00892460" w:rsidRDefault="000F0671" w:rsidP="00892460">
            <w:pPr>
              <w:tabs>
                <w:tab w:val="left" w:pos="567"/>
                <w:tab w:val="num" w:pos="1134"/>
              </w:tabs>
              <w:contextualSpacing/>
              <w:jc w:val="both"/>
              <w:rPr>
                <w:b/>
                <w:sz w:val="22"/>
                <w:szCs w:val="22"/>
              </w:rPr>
            </w:pPr>
            <w:r w:rsidRPr="00892460">
              <w:rPr>
                <w:b/>
                <w:sz w:val="22"/>
                <w:szCs w:val="22"/>
              </w:rPr>
              <w:t>Место и дата рассмотрения, оценки Заявок на участие в запросе предложений</w:t>
            </w:r>
          </w:p>
        </w:tc>
        <w:tc>
          <w:tcPr>
            <w:tcW w:w="4554" w:type="dxa"/>
            <w:gridSpan w:val="2"/>
          </w:tcPr>
          <w:p w:rsidR="000F0671" w:rsidRPr="00892460" w:rsidRDefault="000F0671" w:rsidP="00892460">
            <w:pPr>
              <w:contextualSpacing/>
              <w:jc w:val="both"/>
              <w:rPr>
                <w:color w:val="0000FF"/>
                <w:sz w:val="22"/>
                <w:szCs w:val="22"/>
              </w:rPr>
            </w:pPr>
            <w:r w:rsidRPr="00892460">
              <w:rPr>
                <w:rStyle w:val="2d"/>
                <w:color w:val="auto"/>
              </w:rPr>
              <w:t xml:space="preserve">Место рассмотрения заявок на участие в </w:t>
            </w:r>
            <w:r w:rsidRPr="00892460">
              <w:rPr>
                <w:sz w:val="22"/>
                <w:szCs w:val="22"/>
              </w:rPr>
              <w:t>запросе предложений:</w:t>
            </w:r>
            <w:r w:rsidRPr="00892460">
              <w:rPr>
                <w:color w:val="0000FF"/>
                <w:sz w:val="22"/>
                <w:szCs w:val="22"/>
              </w:rPr>
              <w:t xml:space="preserve"> </w:t>
            </w:r>
          </w:p>
          <w:p w:rsidR="000F0671" w:rsidRPr="00892460" w:rsidRDefault="000F0671" w:rsidP="00892460">
            <w:pPr>
              <w:tabs>
                <w:tab w:val="left" w:pos="6521"/>
              </w:tabs>
              <w:jc w:val="both"/>
              <w:rPr>
                <w:rStyle w:val="2d"/>
                <w:color w:val="auto"/>
              </w:rPr>
            </w:pPr>
            <w:r w:rsidRPr="00892460">
              <w:rPr>
                <w:b/>
                <w:sz w:val="22"/>
                <w:szCs w:val="22"/>
              </w:rPr>
              <w:t>666681, г. Усть-Илимск, ул. Мечтателей, 21А, каб. 302</w:t>
            </w:r>
          </w:p>
          <w:p w:rsidR="000F0671" w:rsidRPr="00892460" w:rsidRDefault="000F0671" w:rsidP="00892460">
            <w:pPr>
              <w:jc w:val="both"/>
              <w:rPr>
                <w:sz w:val="22"/>
                <w:szCs w:val="22"/>
              </w:rPr>
            </w:pPr>
            <w:r w:rsidRPr="00892460">
              <w:rPr>
                <w:rStyle w:val="2d"/>
                <w:color w:val="auto"/>
              </w:rPr>
              <w:t xml:space="preserve">Дата рассмотрения заявок на участие в </w:t>
            </w:r>
            <w:r w:rsidRPr="00892460">
              <w:rPr>
                <w:sz w:val="22"/>
                <w:szCs w:val="22"/>
              </w:rPr>
              <w:t>запросе предложений:</w:t>
            </w:r>
          </w:p>
          <w:p w:rsidR="000F0671" w:rsidRPr="00892460" w:rsidRDefault="000F0671" w:rsidP="00892460">
            <w:pPr>
              <w:contextualSpacing/>
              <w:jc w:val="both"/>
              <w:rPr>
                <w:sz w:val="22"/>
                <w:szCs w:val="22"/>
              </w:rPr>
            </w:pPr>
            <w:r w:rsidRPr="00892460">
              <w:rPr>
                <w:color w:val="0000FF"/>
                <w:sz w:val="22"/>
                <w:szCs w:val="22"/>
              </w:rPr>
              <w:t xml:space="preserve"> </w:t>
            </w:r>
            <w:r w:rsidRPr="00892460">
              <w:rPr>
                <w:b/>
                <w:bCs/>
                <w:iCs/>
                <w:sz w:val="22"/>
                <w:szCs w:val="22"/>
              </w:rPr>
              <w:t>«</w:t>
            </w:r>
            <w:r w:rsidR="00AD5FD2" w:rsidRPr="00892460">
              <w:rPr>
                <w:b/>
                <w:bCs/>
                <w:iCs/>
                <w:sz w:val="22"/>
                <w:szCs w:val="22"/>
              </w:rPr>
              <w:t>02» августа</w:t>
            </w:r>
            <w:r w:rsidRPr="00892460">
              <w:rPr>
                <w:b/>
                <w:bCs/>
                <w:iCs/>
                <w:sz w:val="22"/>
                <w:szCs w:val="22"/>
              </w:rPr>
              <w:t xml:space="preserve"> 2023г.</w:t>
            </w:r>
            <w:r w:rsidRPr="00892460">
              <w:rPr>
                <w:b/>
                <w:sz w:val="22"/>
                <w:szCs w:val="22"/>
              </w:rPr>
              <w:t xml:space="preserve"> </w:t>
            </w:r>
            <w:r w:rsidRPr="00892460">
              <w:rPr>
                <w:rStyle w:val="2d"/>
                <w:b/>
                <w:color w:val="auto"/>
              </w:rPr>
              <w:t>в 10:00 ч.</w:t>
            </w:r>
            <w:r w:rsidRPr="00892460">
              <w:rPr>
                <w:rStyle w:val="2d"/>
                <w:color w:val="auto"/>
              </w:rPr>
              <w:t xml:space="preserve"> по местному времени.</w:t>
            </w:r>
          </w:p>
        </w:tc>
      </w:tr>
      <w:tr w:rsidR="000F0671" w:rsidRPr="00892460" w:rsidTr="004E4EB8">
        <w:trPr>
          <w:gridAfter w:val="1"/>
          <w:wAfter w:w="47" w:type="dxa"/>
          <w:jc w:val="center"/>
        </w:trPr>
        <w:tc>
          <w:tcPr>
            <w:tcW w:w="698" w:type="dxa"/>
            <w:gridSpan w:val="2"/>
          </w:tcPr>
          <w:p w:rsidR="000F0671" w:rsidRPr="00892460" w:rsidRDefault="000F0671" w:rsidP="00892460">
            <w:pPr>
              <w:contextualSpacing/>
              <w:rPr>
                <w:b/>
                <w:sz w:val="22"/>
                <w:szCs w:val="22"/>
              </w:rPr>
            </w:pPr>
            <w:r w:rsidRPr="00892460">
              <w:rPr>
                <w:b/>
                <w:sz w:val="22"/>
                <w:szCs w:val="22"/>
              </w:rPr>
              <w:t>15</w:t>
            </w:r>
          </w:p>
        </w:tc>
        <w:tc>
          <w:tcPr>
            <w:tcW w:w="4677" w:type="dxa"/>
          </w:tcPr>
          <w:p w:rsidR="000F0671" w:rsidRPr="00892460" w:rsidRDefault="000F0671" w:rsidP="00892460">
            <w:pPr>
              <w:tabs>
                <w:tab w:val="left" w:pos="567"/>
                <w:tab w:val="num" w:pos="1134"/>
              </w:tabs>
              <w:contextualSpacing/>
              <w:jc w:val="both"/>
              <w:rPr>
                <w:b/>
                <w:sz w:val="22"/>
                <w:szCs w:val="22"/>
              </w:rPr>
            </w:pPr>
            <w:r w:rsidRPr="00892460">
              <w:rPr>
                <w:b/>
                <w:sz w:val="22"/>
                <w:szCs w:val="22"/>
              </w:rPr>
              <w:t>Место и дата подведения итогов запроса предложений</w:t>
            </w:r>
          </w:p>
        </w:tc>
        <w:tc>
          <w:tcPr>
            <w:tcW w:w="4554" w:type="dxa"/>
            <w:gridSpan w:val="2"/>
          </w:tcPr>
          <w:p w:rsidR="000F0671" w:rsidRPr="00892460" w:rsidRDefault="000F0671" w:rsidP="00892460">
            <w:pPr>
              <w:jc w:val="both"/>
              <w:rPr>
                <w:rStyle w:val="2d"/>
                <w:color w:val="FF0000"/>
              </w:rPr>
            </w:pPr>
            <w:r w:rsidRPr="00892460">
              <w:rPr>
                <w:rStyle w:val="2d"/>
                <w:color w:val="auto"/>
              </w:rPr>
              <w:t xml:space="preserve">Место подведения итогов по </w:t>
            </w:r>
            <w:r w:rsidRPr="00892460">
              <w:rPr>
                <w:sz w:val="22"/>
                <w:szCs w:val="22"/>
              </w:rPr>
              <w:t>запросу предложений:</w:t>
            </w:r>
          </w:p>
          <w:p w:rsidR="000F0671" w:rsidRPr="00892460" w:rsidRDefault="000F0671" w:rsidP="00892460">
            <w:pPr>
              <w:tabs>
                <w:tab w:val="left" w:pos="6521"/>
              </w:tabs>
              <w:jc w:val="both"/>
              <w:rPr>
                <w:sz w:val="22"/>
                <w:szCs w:val="22"/>
              </w:rPr>
            </w:pPr>
            <w:r w:rsidRPr="00892460">
              <w:rPr>
                <w:b/>
                <w:sz w:val="22"/>
                <w:szCs w:val="22"/>
              </w:rPr>
              <w:t>666681, г. Усть-Илимск, ул. Мечтателей, 21А, каб. 302</w:t>
            </w:r>
          </w:p>
          <w:p w:rsidR="000F0671" w:rsidRPr="00892460" w:rsidRDefault="000F0671" w:rsidP="00892460">
            <w:pPr>
              <w:jc w:val="both"/>
              <w:rPr>
                <w:bCs/>
                <w:iCs/>
                <w:color w:val="FF0000"/>
                <w:sz w:val="22"/>
                <w:szCs w:val="22"/>
              </w:rPr>
            </w:pPr>
            <w:r w:rsidRPr="00892460">
              <w:rPr>
                <w:rStyle w:val="2d"/>
                <w:color w:val="auto"/>
              </w:rPr>
              <w:t xml:space="preserve">Дата подведения итогов по </w:t>
            </w:r>
            <w:r w:rsidRPr="00892460">
              <w:rPr>
                <w:sz w:val="22"/>
                <w:szCs w:val="22"/>
              </w:rPr>
              <w:t>запросу предложений:</w:t>
            </w:r>
          </w:p>
          <w:p w:rsidR="000F0671" w:rsidRPr="00892460" w:rsidRDefault="000F0671" w:rsidP="00892460">
            <w:pPr>
              <w:contextualSpacing/>
              <w:jc w:val="both"/>
              <w:rPr>
                <w:sz w:val="22"/>
                <w:szCs w:val="22"/>
              </w:rPr>
            </w:pPr>
            <w:r w:rsidRPr="00892460">
              <w:rPr>
                <w:bCs/>
                <w:iCs/>
                <w:color w:val="FF0000"/>
                <w:sz w:val="22"/>
                <w:szCs w:val="22"/>
              </w:rPr>
              <w:t xml:space="preserve"> </w:t>
            </w:r>
            <w:r w:rsidRPr="00892460">
              <w:rPr>
                <w:b/>
                <w:bCs/>
                <w:iCs/>
                <w:sz w:val="22"/>
                <w:szCs w:val="22"/>
              </w:rPr>
              <w:t>«</w:t>
            </w:r>
            <w:r w:rsidR="00AD5FD2" w:rsidRPr="00892460">
              <w:rPr>
                <w:b/>
                <w:bCs/>
                <w:iCs/>
                <w:sz w:val="22"/>
                <w:szCs w:val="22"/>
              </w:rPr>
              <w:t>03</w:t>
            </w:r>
            <w:r w:rsidRPr="00892460">
              <w:rPr>
                <w:b/>
                <w:bCs/>
                <w:iCs/>
                <w:sz w:val="22"/>
                <w:szCs w:val="22"/>
              </w:rPr>
              <w:t xml:space="preserve">» </w:t>
            </w:r>
            <w:r w:rsidR="00AD5FD2" w:rsidRPr="00892460">
              <w:rPr>
                <w:b/>
                <w:bCs/>
                <w:iCs/>
                <w:sz w:val="22"/>
                <w:szCs w:val="22"/>
              </w:rPr>
              <w:t>августа</w:t>
            </w:r>
            <w:r w:rsidRPr="00892460">
              <w:rPr>
                <w:b/>
                <w:bCs/>
                <w:iCs/>
                <w:sz w:val="22"/>
                <w:szCs w:val="22"/>
              </w:rPr>
              <w:t xml:space="preserve"> 2023г.</w:t>
            </w:r>
            <w:r w:rsidRPr="00892460">
              <w:rPr>
                <w:b/>
                <w:sz w:val="22"/>
                <w:szCs w:val="22"/>
              </w:rPr>
              <w:t xml:space="preserve"> </w:t>
            </w:r>
            <w:r w:rsidR="00AD5FD2" w:rsidRPr="00892460">
              <w:rPr>
                <w:rStyle w:val="2d"/>
                <w:b/>
                <w:color w:val="auto"/>
              </w:rPr>
              <w:t>в 10:00</w:t>
            </w:r>
            <w:r w:rsidRPr="00892460">
              <w:rPr>
                <w:rStyle w:val="2d"/>
                <w:b/>
                <w:color w:val="auto"/>
              </w:rPr>
              <w:t xml:space="preserve"> ч.</w:t>
            </w:r>
            <w:r w:rsidRPr="00892460">
              <w:rPr>
                <w:sz w:val="22"/>
                <w:szCs w:val="22"/>
                <w:lang w:bidi="ru-RU"/>
              </w:rPr>
              <w:t xml:space="preserve"> по местному времени.</w:t>
            </w:r>
          </w:p>
        </w:tc>
      </w:tr>
      <w:tr w:rsidR="000F0671" w:rsidRPr="00892460" w:rsidTr="004E4EB8">
        <w:trPr>
          <w:gridAfter w:val="1"/>
          <w:wAfter w:w="47" w:type="dxa"/>
          <w:jc w:val="center"/>
        </w:trPr>
        <w:tc>
          <w:tcPr>
            <w:tcW w:w="698" w:type="dxa"/>
            <w:gridSpan w:val="2"/>
          </w:tcPr>
          <w:p w:rsidR="000F0671" w:rsidRPr="00892460" w:rsidRDefault="000F0671" w:rsidP="00892460">
            <w:pPr>
              <w:contextualSpacing/>
              <w:rPr>
                <w:b/>
                <w:sz w:val="22"/>
                <w:szCs w:val="22"/>
              </w:rPr>
            </w:pPr>
            <w:r w:rsidRPr="00892460">
              <w:rPr>
                <w:b/>
                <w:sz w:val="22"/>
                <w:szCs w:val="22"/>
              </w:rPr>
              <w:t>16</w:t>
            </w:r>
          </w:p>
        </w:tc>
        <w:tc>
          <w:tcPr>
            <w:tcW w:w="4677" w:type="dxa"/>
          </w:tcPr>
          <w:p w:rsidR="000F0671" w:rsidRPr="00892460" w:rsidRDefault="000F0671" w:rsidP="00892460">
            <w:pPr>
              <w:tabs>
                <w:tab w:val="left" w:pos="567"/>
                <w:tab w:val="num" w:pos="1134"/>
              </w:tabs>
              <w:contextualSpacing/>
              <w:jc w:val="both"/>
              <w:rPr>
                <w:b/>
                <w:sz w:val="22"/>
                <w:szCs w:val="22"/>
              </w:rPr>
            </w:pPr>
            <w:r w:rsidRPr="00892460">
              <w:rPr>
                <w:b/>
                <w:sz w:val="22"/>
                <w:szCs w:val="22"/>
              </w:rPr>
              <w:t xml:space="preserve">Обеспечение </w:t>
            </w:r>
          </w:p>
          <w:p w:rsidR="000F0671" w:rsidRPr="00892460" w:rsidRDefault="000F0671" w:rsidP="00892460">
            <w:pPr>
              <w:rPr>
                <w:sz w:val="22"/>
                <w:szCs w:val="22"/>
              </w:rPr>
            </w:pPr>
            <w:r w:rsidRPr="00892460">
              <w:rPr>
                <w:b/>
                <w:sz w:val="22"/>
                <w:szCs w:val="22"/>
              </w:rPr>
              <w:t>исполнения договора/гарантийных обязательств/возврата аванса</w:t>
            </w:r>
          </w:p>
        </w:tc>
        <w:tc>
          <w:tcPr>
            <w:tcW w:w="4554" w:type="dxa"/>
            <w:gridSpan w:val="2"/>
          </w:tcPr>
          <w:p w:rsidR="000F0671" w:rsidRPr="00892460" w:rsidRDefault="000F0671" w:rsidP="00892460">
            <w:pPr>
              <w:rPr>
                <w:sz w:val="22"/>
                <w:szCs w:val="22"/>
              </w:rPr>
            </w:pPr>
            <w:r w:rsidRPr="00892460">
              <w:rPr>
                <w:sz w:val="22"/>
                <w:szCs w:val="22"/>
              </w:rPr>
              <w:t xml:space="preserve">Обеспечение исполнения договора не требуется </w:t>
            </w:r>
          </w:p>
        </w:tc>
      </w:tr>
      <w:tr w:rsidR="000F0671" w:rsidRPr="00892460" w:rsidTr="004E4EB8">
        <w:trPr>
          <w:gridAfter w:val="1"/>
          <w:wAfter w:w="47" w:type="dxa"/>
          <w:jc w:val="center"/>
        </w:trPr>
        <w:tc>
          <w:tcPr>
            <w:tcW w:w="698" w:type="dxa"/>
            <w:gridSpan w:val="2"/>
          </w:tcPr>
          <w:p w:rsidR="000F0671" w:rsidRPr="00892460" w:rsidRDefault="000F0671" w:rsidP="00892460">
            <w:pPr>
              <w:contextualSpacing/>
              <w:rPr>
                <w:b/>
                <w:sz w:val="22"/>
                <w:szCs w:val="22"/>
              </w:rPr>
            </w:pPr>
            <w:r w:rsidRPr="00892460">
              <w:rPr>
                <w:b/>
                <w:sz w:val="22"/>
                <w:szCs w:val="22"/>
              </w:rPr>
              <w:t>17</w:t>
            </w:r>
          </w:p>
        </w:tc>
        <w:tc>
          <w:tcPr>
            <w:tcW w:w="4677" w:type="dxa"/>
          </w:tcPr>
          <w:p w:rsidR="000F0671" w:rsidRPr="00892460" w:rsidRDefault="000F0671" w:rsidP="00892460">
            <w:pPr>
              <w:tabs>
                <w:tab w:val="left" w:pos="567"/>
                <w:tab w:val="num" w:pos="1134"/>
              </w:tabs>
              <w:contextualSpacing/>
              <w:jc w:val="both"/>
              <w:rPr>
                <w:b/>
                <w:sz w:val="22"/>
                <w:szCs w:val="22"/>
              </w:rPr>
            </w:pPr>
            <w:r w:rsidRPr="00892460">
              <w:rPr>
                <w:b/>
                <w:sz w:val="22"/>
                <w:szCs w:val="22"/>
              </w:rPr>
              <w:t>Сведения о возможности проведения постквалификации и порядок ее проведения.</w:t>
            </w:r>
          </w:p>
        </w:tc>
        <w:tc>
          <w:tcPr>
            <w:tcW w:w="4554" w:type="dxa"/>
            <w:gridSpan w:val="2"/>
          </w:tcPr>
          <w:p w:rsidR="000F0671" w:rsidRPr="00892460" w:rsidRDefault="000F0671" w:rsidP="00892460">
            <w:pPr>
              <w:ind w:left="69"/>
              <w:contextualSpacing/>
              <w:rPr>
                <w:sz w:val="22"/>
                <w:szCs w:val="22"/>
              </w:rPr>
            </w:pPr>
            <w:r w:rsidRPr="00892460">
              <w:rPr>
                <w:b/>
                <w:sz w:val="22"/>
                <w:szCs w:val="22"/>
                <w:u w:val="single"/>
              </w:rPr>
              <w:t>Постквалификация не предусмотрена</w:t>
            </w:r>
          </w:p>
        </w:tc>
      </w:tr>
      <w:tr w:rsidR="000F0671" w:rsidRPr="00892460" w:rsidTr="004E4EB8">
        <w:trPr>
          <w:gridAfter w:val="1"/>
          <w:wAfter w:w="47" w:type="dxa"/>
          <w:trHeight w:val="550"/>
          <w:jc w:val="center"/>
        </w:trPr>
        <w:tc>
          <w:tcPr>
            <w:tcW w:w="698" w:type="dxa"/>
            <w:gridSpan w:val="2"/>
          </w:tcPr>
          <w:p w:rsidR="000F0671" w:rsidRPr="00892460" w:rsidRDefault="000F0671" w:rsidP="00892460">
            <w:pPr>
              <w:contextualSpacing/>
              <w:rPr>
                <w:b/>
                <w:sz w:val="22"/>
                <w:szCs w:val="22"/>
              </w:rPr>
            </w:pPr>
            <w:r w:rsidRPr="00892460">
              <w:rPr>
                <w:b/>
                <w:sz w:val="22"/>
                <w:szCs w:val="22"/>
              </w:rPr>
              <w:t>18</w:t>
            </w:r>
          </w:p>
        </w:tc>
        <w:tc>
          <w:tcPr>
            <w:tcW w:w="4677" w:type="dxa"/>
          </w:tcPr>
          <w:p w:rsidR="000F0671" w:rsidRPr="00892460" w:rsidRDefault="000F0671" w:rsidP="00892460">
            <w:pPr>
              <w:tabs>
                <w:tab w:val="left" w:pos="567"/>
                <w:tab w:val="num" w:pos="1134"/>
              </w:tabs>
              <w:contextualSpacing/>
              <w:jc w:val="both"/>
              <w:rPr>
                <w:b/>
                <w:sz w:val="22"/>
                <w:szCs w:val="22"/>
              </w:rPr>
            </w:pPr>
            <w:r w:rsidRPr="00892460">
              <w:rPr>
                <w:b/>
                <w:sz w:val="22"/>
                <w:szCs w:val="22"/>
              </w:rPr>
              <w:t>Срок, место и порядок предоставления документации о закупке</w:t>
            </w:r>
          </w:p>
        </w:tc>
        <w:tc>
          <w:tcPr>
            <w:tcW w:w="4554" w:type="dxa"/>
            <w:gridSpan w:val="2"/>
          </w:tcPr>
          <w:p w:rsidR="000F0671" w:rsidRPr="00892460" w:rsidRDefault="000F0671" w:rsidP="00892460">
            <w:pPr>
              <w:contextualSpacing/>
              <w:jc w:val="both"/>
              <w:rPr>
                <w:sz w:val="22"/>
                <w:szCs w:val="22"/>
              </w:rPr>
            </w:pPr>
            <w:r w:rsidRPr="00892460">
              <w:rPr>
                <w:sz w:val="22"/>
                <w:szCs w:val="22"/>
              </w:rPr>
              <w:t xml:space="preserve">Начало предоставления участникам запроса предложений документации о закупке: </w:t>
            </w:r>
          </w:p>
          <w:p w:rsidR="000F0671" w:rsidRPr="00892460" w:rsidRDefault="000F0671" w:rsidP="00892460">
            <w:pPr>
              <w:contextualSpacing/>
              <w:jc w:val="both"/>
              <w:rPr>
                <w:rStyle w:val="2d"/>
                <w:color w:val="auto"/>
              </w:rPr>
            </w:pPr>
            <w:r w:rsidRPr="00892460">
              <w:rPr>
                <w:b/>
                <w:bCs/>
                <w:iCs/>
                <w:sz w:val="22"/>
                <w:szCs w:val="22"/>
              </w:rPr>
              <w:t>«</w:t>
            </w:r>
            <w:r w:rsidR="00D44FC7" w:rsidRPr="00892460">
              <w:rPr>
                <w:b/>
                <w:bCs/>
                <w:iCs/>
                <w:sz w:val="22"/>
                <w:szCs w:val="22"/>
              </w:rPr>
              <w:t>20</w:t>
            </w:r>
            <w:r w:rsidRPr="00892460">
              <w:rPr>
                <w:b/>
                <w:bCs/>
                <w:iCs/>
                <w:sz w:val="22"/>
                <w:szCs w:val="22"/>
              </w:rPr>
              <w:t xml:space="preserve">» июля 2023 г. </w:t>
            </w:r>
            <w:r w:rsidRPr="00892460">
              <w:rPr>
                <w:rStyle w:val="2d"/>
                <w:b/>
                <w:color w:val="auto"/>
              </w:rPr>
              <w:t>в 08:00 ч.</w:t>
            </w:r>
            <w:r w:rsidRPr="00892460">
              <w:rPr>
                <w:rStyle w:val="2d"/>
                <w:color w:val="auto"/>
              </w:rPr>
              <w:t xml:space="preserve"> по местному времени.</w:t>
            </w:r>
          </w:p>
          <w:p w:rsidR="000F0671" w:rsidRPr="00892460" w:rsidRDefault="000F0671" w:rsidP="00892460">
            <w:pPr>
              <w:contextualSpacing/>
              <w:jc w:val="both"/>
              <w:rPr>
                <w:color w:val="FF0000"/>
                <w:sz w:val="22"/>
                <w:szCs w:val="22"/>
              </w:rPr>
            </w:pPr>
          </w:p>
          <w:p w:rsidR="000F0671" w:rsidRPr="00892460" w:rsidRDefault="000F0671" w:rsidP="00892460">
            <w:pPr>
              <w:contextualSpacing/>
              <w:jc w:val="both"/>
              <w:rPr>
                <w:sz w:val="22"/>
                <w:szCs w:val="22"/>
              </w:rPr>
            </w:pPr>
            <w:r w:rsidRPr="00892460">
              <w:rPr>
                <w:sz w:val="22"/>
                <w:szCs w:val="22"/>
              </w:rPr>
              <w:t xml:space="preserve">Окончание предоставления участникам запроса предложений документации о закупке: </w:t>
            </w:r>
          </w:p>
          <w:p w:rsidR="000F0671" w:rsidRPr="00892460" w:rsidRDefault="000F0671" w:rsidP="00892460">
            <w:pPr>
              <w:contextualSpacing/>
              <w:jc w:val="both"/>
              <w:rPr>
                <w:color w:val="0000FF"/>
                <w:sz w:val="22"/>
                <w:szCs w:val="22"/>
              </w:rPr>
            </w:pPr>
            <w:r w:rsidRPr="00892460">
              <w:rPr>
                <w:bCs/>
                <w:iCs/>
                <w:color w:val="FF0000"/>
                <w:sz w:val="22"/>
                <w:szCs w:val="22"/>
              </w:rPr>
              <w:t xml:space="preserve"> </w:t>
            </w:r>
            <w:r w:rsidRPr="00892460">
              <w:rPr>
                <w:b/>
                <w:bCs/>
                <w:iCs/>
                <w:sz w:val="22"/>
                <w:szCs w:val="22"/>
              </w:rPr>
              <w:t>«</w:t>
            </w:r>
            <w:r w:rsidR="00AD5FD2" w:rsidRPr="00892460">
              <w:rPr>
                <w:b/>
                <w:bCs/>
                <w:iCs/>
                <w:sz w:val="22"/>
                <w:szCs w:val="22"/>
              </w:rPr>
              <w:t>01</w:t>
            </w:r>
            <w:r w:rsidRPr="00892460">
              <w:rPr>
                <w:b/>
                <w:bCs/>
                <w:iCs/>
                <w:sz w:val="22"/>
                <w:szCs w:val="22"/>
              </w:rPr>
              <w:t xml:space="preserve">» </w:t>
            </w:r>
            <w:r w:rsidR="00AD5FD2" w:rsidRPr="00892460">
              <w:rPr>
                <w:b/>
                <w:bCs/>
                <w:iCs/>
                <w:sz w:val="22"/>
                <w:szCs w:val="22"/>
              </w:rPr>
              <w:t>августа</w:t>
            </w:r>
            <w:r w:rsidRPr="00892460">
              <w:rPr>
                <w:b/>
                <w:bCs/>
                <w:iCs/>
                <w:sz w:val="22"/>
                <w:szCs w:val="22"/>
              </w:rPr>
              <w:t xml:space="preserve"> 2023 г.</w:t>
            </w:r>
            <w:r w:rsidRPr="00892460">
              <w:rPr>
                <w:b/>
                <w:sz w:val="22"/>
                <w:szCs w:val="22"/>
              </w:rPr>
              <w:t xml:space="preserve"> </w:t>
            </w:r>
            <w:r w:rsidRPr="00892460">
              <w:rPr>
                <w:rStyle w:val="2d"/>
                <w:b/>
                <w:color w:val="auto"/>
              </w:rPr>
              <w:t>в 17:00 ч.</w:t>
            </w:r>
            <w:r w:rsidRPr="00892460">
              <w:rPr>
                <w:rStyle w:val="2d"/>
                <w:color w:val="auto"/>
              </w:rPr>
              <w:t xml:space="preserve"> по местному времени.</w:t>
            </w:r>
          </w:p>
          <w:p w:rsidR="000F0671" w:rsidRPr="00892460" w:rsidRDefault="000F0671" w:rsidP="00892460">
            <w:pPr>
              <w:contextualSpacing/>
              <w:jc w:val="both"/>
              <w:rPr>
                <w:sz w:val="22"/>
                <w:szCs w:val="22"/>
              </w:rPr>
            </w:pPr>
          </w:p>
          <w:p w:rsidR="000F0671" w:rsidRPr="00892460" w:rsidRDefault="000F0671" w:rsidP="00892460">
            <w:pPr>
              <w:contextualSpacing/>
              <w:jc w:val="both"/>
              <w:rPr>
                <w:sz w:val="22"/>
                <w:szCs w:val="22"/>
              </w:rPr>
            </w:pPr>
            <w:r w:rsidRPr="00892460">
              <w:rPr>
                <w:sz w:val="22"/>
                <w:szCs w:val="22"/>
              </w:rPr>
              <w:t xml:space="preserve">Документация о закупке предоставляется с момента публикации извещения о закупке. </w:t>
            </w:r>
          </w:p>
          <w:p w:rsidR="000F0671" w:rsidRPr="00892460" w:rsidRDefault="000F0671" w:rsidP="00892460">
            <w:pPr>
              <w:contextualSpacing/>
              <w:jc w:val="both"/>
              <w:rPr>
                <w:b/>
                <w:sz w:val="22"/>
                <w:szCs w:val="22"/>
                <w:u w:val="single"/>
              </w:rPr>
            </w:pPr>
            <w:r w:rsidRPr="00892460">
              <w:rPr>
                <w:sz w:val="22"/>
                <w:szCs w:val="22"/>
              </w:rPr>
              <w:t xml:space="preserve">Участники вправе получить Документацию по запросу предложений на официальном сайте </w:t>
            </w:r>
            <w:hyperlink r:id="rId13" w:history="1">
              <w:r w:rsidRPr="00892460">
                <w:rPr>
                  <w:rStyle w:val="ad"/>
                  <w:sz w:val="22"/>
                  <w:szCs w:val="22"/>
                </w:rPr>
                <w:t>https://www.eurosib-td.ru/</w:t>
              </w:r>
            </w:hyperlink>
            <w:r w:rsidRPr="00892460">
              <w:rPr>
                <w:sz w:val="22"/>
                <w:szCs w:val="22"/>
              </w:rPr>
              <w:t xml:space="preserve"> </w:t>
            </w:r>
          </w:p>
        </w:tc>
      </w:tr>
      <w:tr w:rsidR="000F0671" w:rsidRPr="00892460" w:rsidTr="004E4EB8">
        <w:trPr>
          <w:gridAfter w:val="1"/>
          <w:wAfter w:w="47" w:type="dxa"/>
          <w:trHeight w:val="550"/>
          <w:jc w:val="center"/>
        </w:trPr>
        <w:tc>
          <w:tcPr>
            <w:tcW w:w="698" w:type="dxa"/>
            <w:gridSpan w:val="2"/>
          </w:tcPr>
          <w:p w:rsidR="000F0671" w:rsidRPr="00892460" w:rsidRDefault="000F0671" w:rsidP="00892460">
            <w:pPr>
              <w:contextualSpacing/>
              <w:rPr>
                <w:b/>
                <w:sz w:val="22"/>
                <w:szCs w:val="22"/>
              </w:rPr>
            </w:pPr>
            <w:r w:rsidRPr="00892460">
              <w:rPr>
                <w:b/>
                <w:sz w:val="22"/>
                <w:szCs w:val="22"/>
              </w:rPr>
              <w:t>19</w:t>
            </w:r>
          </w:p>
        </w:tc>
        <w:tc>
          <w:tcPr>
            <w:tcW w:w="4677" w:type="dxa"/>
          </w:tcPr>
          <w:p w:rsidR="000F0671" w:rsidRPr="00892460" w:rsidRDefault="000F0671" w:rsidP="00892460">
            <w:pPr>
              <w:tabs>
                <w:tab w:val="left" w:pos="567"/>
                <w:tab w:val="num" w:pos="1134"/>
              </w:tabs>
              <w:contextualSpacing/>
              <w:jc w:val="both"/>
              <w:rPr>
                <w:b/>
                <w:sz w:val="22"/>
                <w:szCs w:val="22"/>
              </w:rPr>
            </w:pPr>
            <w:r w:rsidRPr="00892460">
              <w:rPr>
                <w:b/>
                <w:sz w:val="22"/>
                <w:szCs w:val="22"/>
              </w:rPr>
              <w:t>Сведения о возможности проведения переторжки и порядок ее проведения.</w:t>
            </w:r>
          </w:p>
        </w:tc>
        <w:tc>
          <w:tcPr>
            <w:tcW w:w="4554" w:type="dxa"/>
            <w:gridSpan w:val="2"/>
          </w:tcPr>
          <w:p w:rsidR="000F0671" w:rsidRPr="00892460" w:rsidRDefault="000F0671" w:rsidP="00892460">
            <w:pPr>
              <w:ind w:firstLine="352"/>
              <w:contextualSpacing/>
              <w:jc w:val="both"/>
              <w:rPr>
                <w:sz w:val="22"/>
                <w:szCs w:val="22"/>
              </w:rPr>
            </w:pPr>
            <w:r w:rsidRPr="00892460">
              <w:rPr>
                <w:sz w:val="22"/>
                <w:szCs w:val="22"/>
              </w:rPr>
              <w:t>Заказчиком предусмотрена возможность проведения процедуры переторжки, т. 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либо улучшения других условий (сроков выполнения, гарантии и др.).</w:t>
            </w:r>
          </w:p>
          <w:p w:rsidR="000F0671" w:rsidRPr="00892460" w:rsidRDefault="000F0671" w:rsidP="00892460">
            <w:pPr>
              <w:ind w:firstLine="352"/>
              <w:contextualSpacing/>
              <w:jc w:val="both"/>
              <w:rPr>
                <w:sz w:val="22"/>
                <w:szCs w:val="22"/>
              </w:rPr>
            </w:pPr>
            <w:r w:rsidRPr="00892460">
              <w:rPr>
                <w:sz w:val="22"/>
                <w:szCs w:val="22"/>
              </w:rPr>
              <w:t xml:space="preserve">Решение о проведении процедуры переторжки, а также порядок ее проведения принимает Закупочная комиссия после </w:t>
            </w:r>
            <w:r w:rsidRPr="00892460">
              <w:rPr>
                <w:sz w:val="22"/>
                <w:szCs w:val="22"/>
              </w:rPr>
              <w:lastRenderedPageBreak/>
              <w:t>оценки, сравнения и предварительного ранжирования не отклоненных заявок Участников закупки.</w:t>
            </w:r>
          </w:p>
          <w:p w:rsidR="000F0671" w:rsidRPr="00892460" w:rsidRDefault="000F0671" w:rsidP="00892460">
            <w:pPr>
              <w:ind w:firstLine="352"/>
              <w:contextualSpacing/>
              <w:jc w:val="both"/>
              <w:rPr>
                <w:sz w:val="22"/>
                <w:szCs w:val="22"/>
              </w:rPr>
            </w:pPr>
            <w:r w:rsidRPr="00892460">
              <w:rPr>
                <w:sz w:val="22"/>
                <w:szCs w:val="22"/>
              </w:rPr>
              <w:t>В случае принятия положительного решения о проведении переторжки она проводится в единовременной форме, путем очного/очно-заочного предоставления улучшенных предложений, допущенных Участников закупки.</w:t>
            </w:r>
            <w:r w:rsidRPr="00892460">
              <w:rPr>
                <w:color w:val="000000"/>
                <w:sz w:val="22"/>
                <w:szCs w:val="22"/>
              </w:rPr>
              <w:t xml:space="preserve"> </w:t>
            </w:r>
          </w:p>
          <w:p w:rsidR="000F0671" w:rsidRPr="00892460" w:rsidRDefault="000F0671" w:rsidP="00892460">
            <w:pPr>
              <w:ind w:firstLine="352"/>
              <w:contextualSpacing/>
              <w:jc w:val="both"/>
              <w:rPr>
                <w:sz w:val="22"/>
                <w:szCs w:val="22"/>
              </w:rPr>
            </w:pPr>
            <w:r w:rsidRPr="00892460">
              <w:rPr>
                <w:color w:val="000000"/>
                <w:sz w:val="22"/>
                <w:szCs w:val="22"/>
              </w:rPr>
              <w:t>Окончательное предложение по результатам переторжки, должно быть представлено по форме 1 «Письма о подаче оферты».</w:t>
            </w:r>
          </w:p>
          <w:p w:rsidR="000F0671" w:rsidRPr="00892460" w:rsidRDefault="000F0671" w:rsidP="00892460">
            <w:pPr>
              <w:ind w:firstLine="352"/>
              <w:contextualSpacing/>
              <w:jc w:val="both"/>
              <w:rPr>
                <w:color w:val="000000"/>
                <w:sz w:val="22"/>
                <w:szCs w:val="22"/>
              </w:rPr>
            </w:pPr>
            <w:r w:rsidRPr="00892460">
              <w:rPr>
                <w:sz w:val="22"/>
                <w:szCs w:val="22"/>
              </w:rPr>
              <w:t>Рассмотрение улучшенных предложений Участников проводится во время, указанное в п. 15 настоящей Информационной карты по запросу предложений</w:t>
            </w:r>
            <w:r w:rsidRPr="00892460">
              <w:rPr>
                <w:color w:val="000000"/>
                <w:sz w:val="22"/>
                <w:szCs w:val="22"/>
              </w:rPr>
              <w:t>.</w:t>
            </w:r>
          </w:p>
          <w:p w:rsidR="000F0671" w:rsidRPr="00892460" w:rsidRDefault="000F0671" w:rsidP="00892460">
            <w:pPr>
              <w:ind w:firstLine="352"/>
              <w:contextualSpacing/>
              <w:jc w:val="both"/>
              <w:rPr>
                <w:b/>
                <w:sz w:val="22"/>
                <w:szCs w:val="22"/>
                <w:u w:val="single"/>
              </w:rPr>
            </w:pPr>
            <w:r w:rsidRPr="00892460">
              <w:rPr>
                <w:color w:val="000000"/>
                <w:sz w:val="22"/>
                <w:szCs w:val="22"/>
              </w:rPr>
              <w:t xml:space="preserve">Никаких дополнительных уведомлений (приглашений) в адрес Участников закупки, допущенных до участия в закупке, </w:t>
            </w:r>
            <w:r w:rsidRPr="00892460">
              <w:rPr>
                <w:b/>
                <w:color w:val="000000"/>
                <w:sz w:val="22"/>
                <w:szCs w:val="22"/>
                <w:u w:val="single"/>
              </w:rPr>
              <w:t>не направляется.</w:t>
            </w:r>
          </w:p>
        </w:tc>
      </w:tr>
      <w:tr w:rsidR="000F0671" w:rsidRPr="00892460" w:rsidTr="004E4EB8">
        <w:trPr>
          <w:gridAfter w:val="1"/>
          <w:wAfter w:w="47" w:type="dxa"/>
          <w:trHeight w:val="550"/>
          <w:jc w:val="center"/>
        </w:trPr>
        <w:tc>
          <w:tcPr>
            <w:tcW w:w="698" w:type="dxa"/>
            <w:gridSpan w:val="2"/>
          </w:tcPr>
          <w:p w:rsidR="000F0671" w:rsidRPr="00892460" w:rsidRDefault="000F0671" w:rsidP="00892460">
            <w:pPr>
              <w:contextualSpacing/>
              <w:rPr>
                <w:b/>
                <w:sz w:val="22"/>
                <w:szCs w:val="22"/>
              </w:rPr>
            </w:pPr>
            <w:bookmarkStart w:id="14" w:name="_Toc338165321"/>
            <w:bookmarkStart w:id="15" w:name="_Toc338166510"/>
            <w:bookmarkStart w:id="16" w:name="_Toc338166817"/>
            <w:bookmarkStart w:id="17" w:name="_Toc338166935"/>
            <w:bookmarkStart w:id="18" w:name="_Toc338167053"/>
            <w:bookmarkStart w:id="19" w:name="_Toc338167172"/>
            <w:bookmarkStart w:id="20" w:name="_Toc338167294"/>
            <w:bookmarkStart w:id="21" w:name="_Toc338167417"/>
            <w:bookmarkStart w:id="22" w:name="_Toc338167541"/>
            <w:bookmarkStart w:id="23" w:name="_Toc338167921"/>
            <w:bookmarkStart w:id="24" w:name="_Toc338168044"/>
            <w:bookmarkStart w:id="25" w:name="_Toc338168167"/>
            <w:bookmarkStart w:id="26" w:name="_Toc338168292"/>
            <w:bookmarkStart w:id="27" w:name="_Toc338168417"/>
            <w:bookmarkStart w:id="28" w:name="_Toc338168543"/>
            <w:bookmarkStart w:id="29" w:name="_Toc338168668"/>
            <w:bookmarkStart w:id="30" w:name="_Toc338168794"/>
            <w:bookmarkStart w:id="31" w:name="_Toc338168920"/>
            <w:bookmarkStart w:id="32" w:name="_Toc338169045"/>
            <w:bookmarkStart w:id="33" w:name="_Toc338169175"/>
            <w:bookmarkStart w:id="34" w:name="_Toc338169304"/>
            <w:bookmarkStart w:id="35" w:name="_Toc338169434"/>
            <w:bookmarkStart w:id="36" w:name="_Toc338169564"/>
            <w:bookmarkStart w:id="37" w:name="_Toc338169693"/>
            <w:bookmarkStart w:id="38" w:name="_Toc338169823"/>
            <w:bookmarkStart w:id="39" w:name="_Toc338169953"/>
            <w:bookmarkStart w:id="40" w:name="_Toc338170083"/>
            <w:bookmarkStart w:id="41" w:name="_Toc338170214"/>
            <w:bookmarkStart w:id="42" w:name="_Toc338170343"/>
            <w:bookmarkStart w:id="43" w:name="_Toc338170472"/>
            <w:bookmarkStart w:id="44" w:name="_Toc338170602"/>
            <w:bookmarkStart w:id="45" w:name="_Toc338170731"/>
            <w:bookmarkStart w:id="46" w:name="_Toc338170859"/>
            <w:bookmarkStart w:id="47" w:name="_Toc338170986"/>
            <w:bookmarkStart w:id="48" w:name="_Toc338171115"/>
            <w:bookmarkStart w:id="49" w:name="_Toc338171245"/>
            <w:bookmarkStart w:id="50" w:name="_Toc338171374"/>
            <w:bookmarkStart w:id="51" w:name="_Toc338171504"/>
            <w:bookmarkStart w:id="52" w:name="_Toc338171636"/>
            <w:bookmarkStart w:id="53" w:name="_Toc338241009"/>
            <w:bookmarkStart w:id="54" w:name="_Toc338241407"/>
            <w:bookmarkStart w:id="55" w:name="_Toc338241739"/>
            <w:bookmarkStart w:id="56" w:name="_Toc338241894"/>
            <w:bookmarkStart w:id="57" w:name="_Toc339458143"/>
            <w:bookmarkStart w:id="58" w:name="_Toc339628658"/>
            <w:bookmarkStart w:id="59" w:name="_Toc338165322"/>
            <w:bookmarkStart w:id="60" w:name="_Toc338166511"/>
            <w:bookmarkStart w:id="61" w:name="_Toc338166818"/>
            <w:bookmarkStart w:id="62" w:name="_Toc338166936"/>
            <w:bookmarkStart w:id="63" w:name="_Toc338167054"/>
            <w:bookmarkStart w:id="64" w:name="_Toc338167173"/>
            <w:bookmarkStart w:id="65" w:name="_Toc338167295"/>
            <w:bookmarkStart w:id="66" w:name="_Toc338167418"/>
            <w:bookmarkStart w:id="67" w:name="_Toc338167542"/>
            <w:bookmarkStart w:id="68" w:name="_Toc338167922"/>
            <w:bookmarkStart w:id="69" w:name="_Toc338168045"/>
            <w:bookmarkStart w:id="70" w:name="_Toc338168168"/>
            <w:bookmarkStart w:id="71" w:name="_Toc338168293"/>
            <w:bookmarkStart w:id="72" w:name="_Toc338168418"/>
            <w:bookmarkStart w:id="73" w:name="_Toc338168544"/>
            <w:bookmarkStart w:id="74" w:name="_Toc338168669"/>
            <w:bookmarkStart w:id="75" w:name="_Toc338168795"/>
            <w:bookmarkStart w:id="76" w:name="_Toc338168921"/>
            <w:bookmarkStart w:id="77" w:name="_Toc338169046"/>
            <w:bookmarkStart w:id="78" w:name="_Toc338169176"/>
            <w:bookmarkStart w:id="79" w:name="_Toc338169305"/>
            <w:bookmarkStart w:id="80" w:name="_Toc338169435"/>
            <w:bookmarkStart w:id="81" w:name="_Toc338169565"/>
            <w:bookmarkStart w:id="82" w:name="_Toc338169694"/>
            <w:bookmarkStart w:id="83" w:name="_Toc338169824"/>
            <w:bookmarkStart w:id="84" w:name="_Toc338169954"/>
            <w:bookmarkStart w:id="85" w:name="_Toc338170084"/>
            <w:bookmarkStart w:id="86" w:name="_Toc338170215"/>
            <w:bookmarkStart w:id="87" w:name="_Toc338170344"/>
            <w:bookmarkStart w:id="88" w:name="_Toc338170473"/>
            <w:bookmarkStart w:id="89" w:name="_Toc338170603"/>
            <w:bookmarkStart w:id="90" w:name="_Toc338170732"/>
            <w:bookmarkStart w:id="91" w:name="_Toc338170860"/>
            <w:bookmarkStart w:id="92" w:name="_Toc338170987"/>
            <w:bookmarkStart w:id="93" w:name="_Toc338171116"/>
            <w:bookmarkStart w:id="94" w:name="_Toc338171246"/>
            <w:bookmarkStart w:id="95" w:name="_Toc338171375"/>
            <w:bookmarkStart w:id="96" w:name="_Toc338171505"/>
            <w:bookmarkStart w:id="97" w:name="_Toc338171637"/>
            <w:bookmarkStart w:id="98" w:name="_Toc338241010"/>
            <w:bookmarkStart w:id="99" w:name="_Toc338241408"/>
            <w:bookmarkStart w:id="100" w:name="_Toc338241740"/>
            <w:bookmarkStart w:id="101" w:name="_Toc338241895"/>
            <w:bookmarkStart w:id="102" w:name="_Toc339458144"/>
            <w:bookmarkStart w:id="103" w:name="_Toc339628659"/>
            <w:bookmarkStart w:id="104" w:name="_Toc338165323"/>
            <w:bookmarkStart w:id="105" w:name="_Toc338166512"/>
            <w:bookmarkStart w:id="106" w:name="_Toc338166819"/>
            <w:bookmarkStart w:id="107" w:name="_Toc338166937"/>
            <w:bookmarkStart w:id="108" w:name="_Toc338167055"/>
            <w:bookmarkStart w:id="109" w:name="_Toc338167174"/>
            <w:bookmarkStart w:id="110" w:name="_Toc338167296"/>
            <w:bookmarkStart w:id="111" w:name="_Toc338167419"/>
            <w:bookmarkStart w:id="112" w:name="_Toc338167543"/>
            <w:bookmarkStart w:id="113" w:name="_Toc338167923"/>
            <w:bookmarkStart w:id="114" w:name="_Toc338168046"/>
            <w:bookmarkStart w:id="115" w:name="_Toc338168169"/>
            <w:bookmarkStart w:id="116" w:name="_Toc338168294"/>
            <w:bookmarkStart w:id="117" w:name="_Toc338168419"/>
            <w:bookmarkStart w:id="118" w:name="_Toc338168545"/>
            <w:bookmarkStart w:id="119" w:name="_Toc338168670"/>
            <w:bookmarkStart w:id="120" w:name="_Toc338168796"/>
            <w:bookmarkStart w:id="121" w:name="_Toc338168922"/>
            <w:bookmarkStart w:id="122" w:name="_Toc338169047"/>
            <w:bookmarkStart w:id="123" w:name="_Toc338169177"/>
            <w:bookmarkStart w:id="124" w:name="_Toc338169306"/>
            <w:bookmarkStart w:id="125" w:name="_Toc338169436"/>
            <w:bookmarkStart w:id="126" w:name="_Toc338169566"/>
            <w:bookmarkStart w:id="127" w:name="_Toc338169695"/>
            <w:bookmarkStart w:id="128" w:name="_Toc338169825"/>
            <w:bookmarkStart w:id="129" w:name="_Toc338169955"/>
            <w:bookmarkStart w:id="130" w:name="_Toc338170085"/>
            <w:bookmarkStart w:id="131" w:name="_Toc338170216"/>
            <w:bookmarkStart w:id="132" w:name="_Toc338170345"/>
            <w:bookmarkStart w:id="133" w:name="_Toc338170474"/>
            <w:bookmarkStart w:id="134" w:name="_Toc338170604"/>
            <w:bookmarkStart w:id="135" w:name="_Toc338170733"/>
            <w:bookmarkStart w:id="136" w:name="_Toc338170861"/>
            <w:bookmarkStart w:id="137" w:name="_Toc338170988"/>
            <w:bookmarkStart w:id="138" w:name="_Toc338171117"/>
            <w:bookmarkStart w:id="139" w:name="_Toc338171247"/>
            <w:bookmarkStart w:id="140" w:name="_Toc338171376"/>
            <w:bookmarkStart w:id="141" w:name="_Toc338171506"/>
            <w:bookmarkStart w:id="142" w:name="_Toc338171638"/>
            <w:bookmarkStart w:id="143" w:name="_Toc338241011"/>
            <w:bookmarkStart w:id="144" w:name="_Toc338241409"/>
            <w:bookmarkStart w:id="145" w:name="_Toc338241741"/>
            <w:bookmarkStart w:id="146" w:name="_Toc338241896"/>
            <w:bookmarkStart w:id="147" w:name="_Toc339458145"/>
            <w:bookmarkStart w:id="148" w:name="_Toc339628660"/>
            <w:bookmarkStart w:id="149" w:name="_Toc338165324"/>
            <w:bookmarkStart w:id="150" w:name="_Toc338166513"/>
            <w:bookmarkStart w:id="151" w:name="_Toc338166820"/>
            <w:bookmarkStart w:id="152" w:name="_Toc338166938"/>
            <w:bookmarkStart w:id="153" w:name="_Toc338167056"/>
            <w:bookmarkStart w:id="154" w:name="_Toc338167175"/>
            <w:bookmarkStart w:id="155" w:name="_Toc338167297"/>
            <w:bookmarkStart w:id="156" w:name="_Toc338167420"/>
            <w:bookmarkStart w:id="157" w:name="_Toc338167544"/>
            <w:bookmarkStart w:id="158" w:name="_Toc338167924"/>
            <w:bookmarkStart w:id="159" w:name="_Toc338168047"/>
            <w:bookmarkStart w:id="160" w:name="_Toc338168170"/>
            <w:bookmarkStart w:id="161" w:name="_Toc338168295"/>
            <w:bookmarkStart w:id="162" w:name="_Toc338168420"/>
            <w:bookmarkStart w:id="163" w:name="_Toc338168546"/>
            <w:bookmarkStart w:id="164" w:name="_Toc338168671"/>
            <w:bookmarkStart w:id="165" w:name="_Toc338168797"/>
            <w:bookmarkStart w:id="166" w:name="_Toc338168923"/>
            <w:bookmarkStart w:id="167" w:name="_Toc338169048"/>
            <w:bookmarkStart w:id="168" w:name="_Toc338169178"/>
            <w:bookmarkStart w:id="169" w:name="_Toc338169307"/>
            <w:bookmarkStart w:id="170" w:name="_Toc338169437"/>
            <w:bookmarkStart w:id="171" w:name="_Toc338169567"/>
            <w:bookmarkStart w:id="172" w:name="_Toc338169696"/>
            <w:bookmarkStart w:id="173" w:name="_Toc338169826"/>
            <w:bookmarkStart w:id="174" w:name="_Toc338169956"/>
            <w:bookmarkStart w:id="175" w:name="_Toc338170086"/>
            <w:bookmarkStart w:id="176" w:name="_Toc338170217"/>
            <w:bookmarkStart w:id="177" w:name="_Toc338170346"/>
            <w:bookmarkStart w:id="178" w:name="_Toc338170475"/>
            <w:bookmarkStart w:id="179" w:name="_Toc338170605"/>
            <w:bookmarkStart w:id="180" w:name="_Toc338170734"/>
            <w:bookmarkStart w:id="181" w:name="_Toc338170862"/>
            <w:bookmarkStart w:id="182" w:name="_Toc338170989"/>
            <w:bookmarkStart w:id="183" w:name="_Toc338171118"/>
            <w:bookmarkStart w:id="184" w:name="_Toc338171248"/>
            <w:bookmarkStart w:id="185" w:name="_Toc338171377"/>
            <w:bookmarkStart w:id="186" w:name="_Toc338171507"/>
            <w:bookmarkStart w:id="187" w:name="_Toc338171639"/>
            <w:bookmarkStart w:id="188" w:name="_Toc338241012"/>
            <w:bookmarkStart w:id="189" w:name="_Toc338241410"/>
            <w:bookmarkStart w:id="190" w:name="_Toc338241742"/>
            <w:bookmarkStart w:id="191" w:name="_Toc338241897"/>
            <w:bookmarkStart w:id="192" w:name="_Toc339458146"/>
            <w:bookmarkStart w:id="193" w:name="_Toc339628661"/>
            <w:bookmarkStart w:id="194" w:name="_Toc338165325"/>
            <w:bookmarkStart w:id="195" w:name="_Toc338166514"/>
            <w:bookmarkStart w:id="196" w:name="_Toc338166821"/>
            <w:bookmarkStart w:id="197" w:name="_Toc338166939"/>
            <w:bookmarkStart w:id="198" w:name="_Toc338167057"/>
            <w:bookmarkStart w:id="199" w:name="_Toc338167176"/>
            <w:bookmarkStart w:id="200" w:name="_Toc338167298"/>
            <w:bookmarkStart w:id="201" w:name="_Toc338167421"/>
            <w:bookmarkStart w:id="202" w:name="_Toc338167545"/>
            <w:bookmarkStart w:id="203" w:name="_Toc338167925"/>
            <w:bookmarkStart w:id="204" w:name="_Toc338168048"/>
            <w:bookmarkStart w:id="205" w:name="_Toc338168171"/>
            <w:bookmarkStart w:id="206" w:name="_Toc338168296"/>
            <w:bookmarkStart w:id="207" w:name="_Toc338168421"/>
            <w:bookmarkStart w:id="208" w:name="_Toc338168547"/>
            <w:bookmarkStart w:id="209" w:name="_Toc338168672"/>
            <w:bookmarkStart w:id="210" w:name="_Toc338168798"/>
            <w:bookmarkStart w:id="211" w:name="_Toc338168924"/>
            <w:bookmarkStart w:id="212" w:name="_Toc338169049"/>
            <w:bookmarkStart w:id="213" w:name="_Toc338169179"/>
            <w:bookmarkStart w:id="214" w:name="_Toc338169308"/>
            <w:bookmarkStart w:id="215" w:name="_Toc338169438"/>
            <w:bookmarkStart w:id="216" w:name="_Toc338169568"/>
            <w:bookmarkStart w:id="217" w:name="_Toc338169697"/>
            <w:bookmarkStart w:id="218" w:name="_Toc338169827"/>
            <w:bookmarkStart w:id="219" w:name="_Toc338169957"/>
            <w:bookmarkStart w:id="220" w:name="_Toc338170087"/>
            <w:bookmarkStart w:id="221" w:name="_Toc338170218"/>
            <w:bookmarkStart w:id="222" w:name="_Toc338170347"/>
            <w:bookmarkStart w:id="223" w:name="_Toc338170476"/>
            <w:bookmarkStart w:id="224" w:name="_Toc338170606"/>
            <w:bookmarkStart w:id="225" w:name="_Toc338170735"/>
            <w:bookmarkStart w:id="226" w:name="_Toc338170863"/>
            <w:bookmarkStart w:id="227" w:name="_Toc338170990"/>
            <w:bookmarkStart w:id="228" w:name="_Toc338171119"/>
            <w:bookmarkStart w:id="229" w:name="_Toc338171249"/>
            <w:bookmarkStart w:id="230" w:name="_Toc338171378"/>
            <w:bookmarkStart w:id="231" w:name="_Toc338171508"/>
            <w:bookmarkStart w:id="232" w:name="_Toc338171640"/>
            <w:bookmarkStart w:id="233" w:name="_Toc338241013"/>
            <w:bookmarkStart w:id="234" w:name="_Toc338241411"/>
            <w:bookmarkStart w:id="235" w:name="_Toc338241743"/>
            <w:bookmarkStart w:id="236" w:name="_Toc338241898"/>
            <w:bookmarkStart w:id="237" w:name="_Toc339458147"/>
            <w:bookmarkStart w:id="238" w:name="_Toc339628662"/>
            <w:bookmarkStart w:id="239" w:name="_Toc338165326"/>
            <w:bookmarkStart w:id="240" w:name="_Toc338166515"/>
            <w:bookmarkStart w:id="241" w:name="_Toc338166822"/>
            <w:bookmarkStart w:id="242" w:name="_Toc338166940"/>
            <w:bookmarkStart w:id="243" w:name="_Toc338167058"/>
            <w:bookmarkStart w:id="244" w:name="_Toc338167177"/>
            <w:bookmarkStart w:id="245" w:name="_Toc338167299"/>
            <w:bookmarkStart w:id="246" w:name="_Toc338167422"/>
            <w:bookmarkStart w:id="247" w:name="_Toc338167546"/>
            <w:bookmarkStart w:id="248" w:name="_Toc338167926"/>
            <w:bookmarkStart w:id="249" w:name="_Toc338168049"/>
            <w:bookmarkStart w:id="250" w:name="_Toc338168172"/>
            <w:bookmarkStart w:id="251" w:name="_Toc338168297"/>
            <w:bookmarkStart w:id="252" w:name="_Toc338168422"/>
            <w:bookmarkStart w:id="253" w:name="_Toc338168548"/>
            <w:bookmarkStart w:id="254" w:name="_Toc338168673"/>
            <w:bookmarkStart w:id="255" w:name="_Toc338168799"/>
            <w:bookmarkStart w:id="256" w:name="_Toc338168925"/>
            <w:bookmarkStart w:id="257" w:name="_Toc338169050"/>
            <w:bookmarkStart w:id="258" w:name="_Toc338169180"/>
            <w:bookmarkStart w:id="259" w:name="_Toc338169309"/>
            <w:bookmarkStart w:id="260" w:name="_Toc338169439"/>
            <w:bookmarkStart w:id="261" w:name="_Toc338169569"/>
            <w:bookmarkStart w:id="262" w:name="_Toc338169698"/>
            <w:bookmarkStart w:id="263" w:name="_Toc338169828"/>
            <w:bookmarkStart w:id="264" w:name="_Toc338169958"/>
            <w:bookmarkStart w:id="265" w:name="_Toc338170088"/>
            <w:bookmarkStart w:id="266" w:name="_Toc338170219"/>
            <w:bookmarkStart w:id="267" w:name="_Toc338170348"/>
            <w:bookmarkStart w:id="268" w:name="_Toc338170477"/>
            <w:bookmarkStart w:id="269" w:name="_Toc338170607"/>
            <w:bookmarkStart w:id="270" w:name="_Toc338170736"/>
            <w:bookmarkStart w:id="271" w:name="_Toc338170864"/>
            <w:bookmarkStart w:id="272" w:name="_Toc338170991"/>
            <w:bookmarkStart w:id="273" w:name="_Toc338171120"/>
            <w:bookmarkStart w:id="274" w:name="_Toc338171250"/>
            <w:bookmarkStart w:id="275" w:name="_Toc338171379"/>
            <w:bookmarkStart w:id="276" w:name="_Toc338171509"/>
            <w:bookmarkStart w:id="277" w:name="_Toc338171641"/>
            <w:bookmarkStart w:id="278" w:name="_Toc338241014"/>
            <w:bookmarkStart w:id="279" w:name="_Toc338241412"/>
            <w:bookmarkStart w:id="280" w:name="_Toc338241744"/>
            <w:bookmarkStart w:id="281" w:name="_Toc338241899"/>
            <w:bookmarkStart w:id="282" w:name="_Toc339458148"/>
            <w:bookmarkStart w:id="283" w:name="_Toc339628663"/>
            <w:bookmarkStart w:id="284" w:name="_Toc338165327"/>
            <w:bookmarkStart w:id="285" w:name="_Toc338166516"/>
            <w:bookmarkStart w:id="286" w:name="_Toc338166823"/>
            <w:bookmarkStart w:id="287" w:name="_Toc338166941"/>
            <w:bookmarkStart w:id="288" w:name="_Toc338167059"/>
            <w:bookmarkStart w:id="289" w:name="_Toc338167178"/>
            <w:bookmarkStart w:id="290" w:name="_Toc338167300"/>
            <w:bookmarkStart w:id="291" w:name="_Toc338167423"/>
            <w:bookmarkStart w:id="292" w:name="_Toc338167547"/>
            <w:bookmarkStart w:id="293" w:name="_Toc338167927"/>
            <w:bookmarkStart w:id="294" w:name="_Toc338168050"/>
            <w:bookmarkStart w:id="295" w:name="_Toc338168173"/>
            <w:bookmarkStart w:id="296" w:name="_Toc338168298"/>
            <w:bookmarkStart w:id="297" w:name="_Toc338168423"/>
            <w:bookmarkStart w:id="298" w:name="_Toc338168549"/>
            <w:bookmarkStart w:id="299" w:name="_Toc338168674"/>
            <w:bookmarkStart w:id="300" w:name="_Toc338168800"/>
            <w:bookmarkStart w:id="301" w:name="_Toc338168926"/>
            <w:bookmarkStart w:id="302" w:name="_Toc338169051"/>
            <w:bookmarkStart w:id="303" w:name="_Toc338169181"/>
            <w:bookmarkStart w:id="304" w:name="_Toc338169310"/>
            <w:bookmarkStart w:id="305" w:name="_Toc338169440"/>
            <w:bookmarkStart w:id="306" w:name="_Toc338169570"/>
            <w:bookmarkStart w:id="307" w:name="_Toc338169699"/>
            <w:bookmarkStart w:id="308" w:name="_Toc338169829"/>
            <w:bookmarkStart w:id="309" w:name="_Toc338169959"/>
            <w:bookmarkStart w:id="310" w:name="_Toc338170089"/>
            <w:bookmarkStart w:id="311" w:name="_Toc338170220"/>
            <w:bookmarkStart w:id="312" w:name="_Toc338170349"/>
            <w:bookmarkStart w:id="313" w:name="_Toc338170478"/>
            <w:bookmarkStart w:id="314" w:name="_Toc338170608"/>
            <w:bookmarkStart w:id="315" w:name="_Toc338170737"/>
            <w:bookmarkStart w:id="316" w:name="_Toc338170865"/>
            <w:bookmarkStart w:id="317" w:name="_Toc338170992"/>
            <w:bookmarkStart w:id="318" w:name="_Toc338171121"/>
            <w:bookmarkStart w:id="319" w:name="_Toc338171251"/>
            <w:bookmarkStart w:id="320" w:name="_Toc338171380"/>
            <w:bookmarkStart w:id="321" w:name="_Toc338171510"/>
            <w:bookmarkStart w:id="322" w:name="_Toc338171642"/>
            <w:bookmarkStart w:id="323" w:name="_Toc338241015"/>
            <w:bookmarkStart w:id="324" w:name="_Toc338241413"/>
            <w:bookmarkStart w:id="325" w:name="_Toc338241745"/>
            <w:bookmarkStart w:id="326" w:name="_Toc338241900"/>
            <w:bookmarkStart w:id="327" w:name="_Toc339458149"/>
            <w:bookmarkStart w:id="328" w:name="_Toc339628664"/>
            <w:bookmarkStart w:id="329" w:name="_Toc338165328"/>
            <w:bookmarkStart w:id="330" w:name="_Toc338166517"/>
            <w:bookmarkStart w:id="331" w:name="_Toc338166824"/>
            <w:bookmarkStart w:id="332" w:name="_Toc338166942"/>
            <w:bookmarkStart w:id="333" w:name="_Toc338167060"/>
            <w:bookmarkStart w:id="334" w:name="_Toc338167179"/>
            <w:bookmarkStart w:id="335" w:name="_Toc338167301"/>
            <w:bookmarkStart w:id="336" w:name="_Toc338167424"/>
            <w:bookmarkStart w:id="337" w:name="_Toc338167548"/>
            <w:bookmarkStart w:id="338" w:name="_Toc338167928"/>
            <w:bookmarkStart w:id="339" w:name="_Toc338168051"/>
            <w:bookmarkStart w:id="340" w:name="_Toc338168174"/>
            <w:bookmarkStart w:id="341" w:name="_Toc338168299"/>
            <w:bookmarkStart w:id="342" w:name="_Toc338168424"/>
            <w:bookmarkStart w:id="343" w:name="_Toc338168550"/>
            <w:bookmarkStart w:id="344" w:name="_Toc338168675"/>
            <w:bookmarkStart w:id="345" w:name="_Toc338168801"/>
            <w:bookmarkStart w:id="346" w:name="_Toc338168927"/>
            <w:bookmarkStart w:id="347" w:name="_Toc338169052"/>
            <w:bookmarkStart w:id="348" w:name="_Toc338169182"/>
            <w:bookmarkStart w:id="349" w:name="_Toc338169311"/>
            <w:bookmarkStart w:id="350" w:name="_Toc338169441"/>
            <w:bookmarkStart w:id="351" w:name="_Toc338169571"/>
            <w:bookmarkStart w:id="352" w:name="_Toc338169700"/>
            <w:bookmarkStart w:id="353" w:name="_Toc338169830"/>
            <w:bookmarkStart w:id="354" w:name="_Toc338169960"/>
            <w:bookmarkStart w:id="355" w:name="_Toc338170090"/>
            <w:bookmarkStart w:id="356" w:name="_Toc338170221"/>
            <w:bookmarkStart w:id="357" w:name="_Toc338170350"/>
            <w:bookmarkStart w:id="358" w:name="_Toc338170479"/>
            <w:bookmarkStart w:id="359" w:name="_Toc338170609"/>
            <w:bookmarkStart w:id="360" w:name="_Toc338170738"/>
            <w:bookmarkStart w:id="361" w:name="_Toc338170866"/>
            <w:bookmarkStart w:id="362" w:name="_Toc338170993"/>
            <w:bookmarkStart w:id="363" w:name="_Toc338171122"/>
            <w:bookmarkStart w:id="364" w:name="_Toc338171252"/>
            <w:bookmarkStart w:id="365" w:name="_Toc338171381"/>
            <w:bookmarkStart w:id="366" w:name="_Toc338171511"/>
            <w:bookmarkStart w:id="367" w:name="_Toc338171643"/>
            <w:bookmarkStart w:id="368" w:name="_Toc338241016"/>
            <w:bookmarkStart w:id="369" w:name="_Toc338241414"/>
            <w:bookmarkStart w:id="370" w:name="_Toc338241746"/>
            <w:bookmarkStart w:id="371" w:name="_Toc338241901"/>
            <w:bookmarkStart w:id="372" w:name="_Toc339458150"/>
            <w:bookmarkStart w:id="373" w:name="_Toc339628665"/>
            <w:bookmarkStart w:id="374" w:name="_Toc338165329"/>
            <w:bookmarkStart w:id="375" w:name="_Toc338166518"/>
            <w:bookmarkStart w:id="376" w:name="_Toc338166825"/>
            <w:bookmarkStart w:id="377" w:name="_Toc338166943"/>
            <w:bookmarkStart w:id="378" w:name="_Toc338167061"/>
            <w:bookmarkStart w:id="379" w:name="_Toc338167180"/>
            <w:bookmarkStart w:id="380" w:name="_Toc338167302"/>
            <w:bookmarkStart w:id="381" w:name="_Toc338167425"/>
            <w:bookmarkStart w:id="382" w:name="_Toc338167549"/>
            <w:bookmarkStart w:id="383" w:name="_Toc338167929"/>
            <w:bookmarkStart w:id="384" w:name="_Toc338168052"/>
            <w:bookmarkStart w:id="385" w:name="_Toc338168175"/>
            <w:bookmarkStart w:id="386" w:name="_Toc338168300"/>
            <w:bookmarkStart w:id="387" w:name="_Toc338168425"/>
            <w:bookmarkStart w:id="388" w:name="_Toc338168551"/>
            <w:bookmarkStart w:id="389" w:name="_Toc338168676"/>
            <w:bookmarkStart w:id="390" w:name="_Toc338168802"/>
            <w:bookmarkStart w:id="391" w:name="_Toc338168928"/>
            <w:bookmarkStart w:id="392" w:name="_Toc338169053"/>
            <w:bookmarkStart w:id="393" w:name="_Toc338169183"/>
            <w:bookmarkStart w:id="394" w:name="_Toc338169312"/>
            <w:bookmarkStart w:id="395" w:name="_Toc338169442"/>
            <w:bookmarkStart w:id="396" w:name="_Toc338169572"/>
            <w:bookmarkStart w:id="397" w:name="_Toc338169701"/>
            <w:bookmarkStart w:id="398" w:name="_Toc338169831"/>
            <w:bookmarkStart w:id="399" w:name="_Toc338169961"/>
            <w:bookmarkStart w:id="400" w:name="_Toc338170091"/>
            <w:bookmarkStart w:id="401" w:name="_Toc338170222"/>
            <w:bookmarkStart w:id="402" w:name="_Toc338170351"/>
            <w:bookmarkStart w:id="403" w:name="_Toc338170480"/>
            <w:bookmarkStart w:id="404" w:name="_Toc338170610"/>
            <w:bookmarkStart w:id="405" w:name="_Toc338170739"/>
            <w:bookmarkStart w:id="406" w:name="_Toc338170867"/>
            <w:bookmarkStart w:id="407" w:name="_Toc338170994"/>
            <w:bookmarkStart w:id="408" w:name="_Toc338171123"/>
            <w:bookmarkStart w:id="409" w:name="_Toc338171253"/>
            <w:bookmarkStart w:id="410" w:name="_Toc338171382"/>
            <w:bookmarkStart w:id="411" w:name="_Toc338171512"/>
            <w:bookmarkStart w:id="412" w:name="_Toc338171644"/>
            <w:bookmarkStart w:id="413" w:name="_Toc338241017"/>
            <w:bookmarkStart w:id="414" w:name="_Toc338241415"/>
            <w:bookmarkStart w:id="415" w:name="_Toc338241747"/>
            <w:bookmarkStart w:id="416" w:name="_Toc338241902"/>
            <w:bookmarkStart w:id="417" w:name="_Toc339458151"/>
            <w:bookmarkStart w:id="418" w:name="_Toc339628666"/>
            <w:bookmarkStart w:id="419" w:name="_Toc338165330"/>
            <w:bookmarkStart w:id="420" w:name="_Toc338166519"/>
            <w:bookmarkStart w:id="421" w:name="_Toc338166826"/>
            <w:bookmarkStart w:id="422" w:name="_Toc338166944"/>
            <w:bookmarkStart w:id="423" w:name="_Toc338167062"/>
            <w:bookmarkStart w:id="424" w:name="_Toc338167181"/>
            <w:bookmarkStart w:id="425" w:name="_Toc338167303"/>
            <w:bookmarkStart w:id="426" w:name="_Toc338167426"/>
            <w:bookmarkStart w:id="427" w:name="_Toc338167550"/>
            <w:bookmarkStart w:id="428" w:name="_Toc338167930"/>
            <w:bookmarkStart w:id="429" w:name="_Toc338168053"/>
            <w:bookmarkStart w:id="430" w:name="_Toc338168176"/>
            <w:bookmarkStart w:id="431" w:name="_Toc338168301"/>
            <w:bookmarkStart w:id="432" w:name="_Toc338168426"/>
            <w:bookmarkStart w:id="433" w:name="_Toc338168552"/>
            <w:bookmarkStart w:id="434" w:name="_Toc338168677"/>
            <w:bookmarkStart w:id="435" w:name="_Toc338168803"/>
            <w:bookmarkStart w:id="436" w:name="_Toc338168929"/>
            <w:bookmarkStart w:id="437" w:name="_Toc338169054"/>
            <w:bookmarkStart w:id="438" w:name="_Toc338169184"/>
            <w:bookmarkStart w:id="439" w:name="_Toc338169313"/>
            <w:bookmarkStart w:id="440" w:name="_Toc338169443"/>
            <w:bookmarkStart w:id="441" w:name="_Toc338169573"/>
            <w:bookmarkStart w:id="442" w:name="_Toc338169702"/>
            <w:bookmarkStart w:id="443" w:name="_Toc338169832"/>
            <w:bookmarkStart w:id="444" w:name="_Toc338169962"/>
            <w:bookmarkStart w:id="445" w:name="_Toc338170092"/>
            <w:bookmarkStart w:id="446" w:name="_Toc338170223"/>
            <w:bookmarkStart w:id="447" w:name="_Toc338170352"/>
            <w:bookmarkStart w:id="448" w:name="_Toc338170481"/>
            <w:bookmarkStart w:id="449" w:name="_Toc338170611"/>
            <w:bookmarkStart w:id="450" w:name="_Toc338170740"/>
            <w:bookmarkStart w:id="451" w:name="_Toc338170868"/>
            <w:bookmarkStart w:id="452" w:name="_Toc338170995"/>
            <w:bookmarkStart w:id="453" w:name="_Toc338171124"/>
            <w:bookmarkStart w:id="454" w:name="_Toc338171254"/>
            <w:bookmarkStart w:id="455" w:name="_Toc338171383"/>
            <w:bookmarkStart w:id="456" w:name="_Toc338171513"/>
            <w:bookmarkStart w:id="457" w:name="_Toc338171645"/>
            <w:bookmarkStart w:id="458" w:name="_Toc338241018"/>
            <w:bookmarkStart w:id="459" w:name="_Toc338241416"/>
            <w:bookmarkStart w:id="460" w:name="_Toc338241748"/>
            <w:bookmarkStart w:id="461" w:name="_Toc338241903"/>
            <w:bookmarkStart w:id="462" w:name="_Toc339458152"/>
            <w:bookmarkStart w:id="463" w:name="_Toc339628667"/>
            <w:bookmarkStart w:id="464" w:name="_Toc338165331"/>
            <w:bookmarkStart w:id="465" w:name="_Toc338166520"/>
            <w:bookmarkStart w:id="466" w:name="_Toc338166827"/>
            <w:bookmarkStart w:id="467" w:name="_Toc338166945"/>
            <w:bookmarkStart w:id="468" w:name="_Toc338167063"/>
            <w:bookmarkStart w:id="469" w:name="_Toc338167182"/>
            <w:bookmarkStart w:id="470" w:name="_Toc338167304"/>
            <w:bookmarkStart w:id="471" w:name="_Toc338167427"/>
            <w:bookmarkStart w:id="472" w:name="_Toc338167551"/>
            <w:bookmarkStart w:id="473" w:name="_Toc338167931"/>
            <w:bookmarkStart w:id="474" w:name="_Toc338168054"/>
            <w:bookmarkStart w:id="475" w:name="_Toc338168177"/>
            <w:bookmarkStart w:id="476" w:name="_Toc338168302"/>
            <w:bookmarkStart w:id="477" w:name="_Toc338168427"/>
            <w:bookmarkStart w:id="478" w:name="_Toc338168553"/>
            <w:bookmarkStart w:id="479" w:name="_Toc338168678"/>
            <w:bookmarkStart w:id="480" w:name="_Toc338168804"/>
            <w:bookmarkStart w:id="481" w:name="_Toc338168930"/>
            <w:bookmarkStart w:id="482" w:name="_Toc338169055"/>
            <w:bookmarkStart w:id="483" w:name="_Toc338169185"/>
            <w:bookmarkStart w:id="484" w:name="_Toc338169314"/>
            <w:bookmarkStart w:id="485" w:name="_Toc338169444"/>
            <w:bookmarkStart w:id="486" w:name="_Toc338169574"/>
            <w:bookmarkStart w:id="487" w:name="_Toc338169703"/>
            <w:bookmarkStart w:id="488" w:name="_Toc338169833"/>
            <w:bookmarkStart w:id="489" w:name="_Toc338169963"/>
            <w:bookmarkStart w:id="490" w:name="_Toc338170093"/>
            <w:bookmarkStart w:id="491" w:name="_Toc338170224"/>
            <w:bookmarkStart w:id="492" w:name="_Toc338170353"/>
            <w:bookmarkStart w:id="493" w:name="_Toc338170482"/>
            <w:bookmarkStart w:id="494" w:name="_Toc338170612"/>
            <w:bookmarkStart w:id="495" w:name="_Toc338170741"/>
            <w:bookmarkStart w:id="496" w:name="_Toc338170869"/>
            <w:bookmarkStart w:id="497" w:name="_Toc338170996"/>
            <w:bookmarkStart w:id="498" w:name="_Toc338171125"/>
            <w:bookmarkStart w:id="499" w:name="_Toc338171255"/>
            <w:bookmarkStart w:id="500" w:name="_Toc338171384"/>
            <w:bookmarkStart w:id="501" w:name="_Toc338171514"/>
            <w:bookmarkStart w:id="502" w:name="_Toc338171646"/>
            <w:bookmarkStart w:id="503" w:name="_Toc338241019"/>
            <w:bookmarkStart w:id="504" w:name="_Toc338241417"/>
            <w:bookmarkStart w:id="505" w:name="_Toc338241749"/>
            <w:bookmarkStart w:id="506" w:name="_Toc338241904"/>
            <w:bookmarkStart w:id="507" w:name="_Toc339458153"/>
            <w:bookmarkStart w:id="508" w:name="_Toc339628668"/>
            <w:bookmarkStart w:id="509" w:name="_Toc338165332"/>
            <w:bookmarkStart w:id="510" w:name="_Toc338166521"/>
            <w:bookmarkStart w:id="511" w:name="_Toc338166828"/>
            <w:bookmarkStart w:id="512" w:name="_Toc338166946"/>
            <w:bookmarkStart w:id="513" w:name="_Toc338167064"/>
            <w:bookmarkStart w:id="514" w:name="_Toc338167183"/>
            <w:bookmarkStart w:id="515" w:name="_Toc338167305"/>
            <w:bookmarkStart w:id="516" w:name="_Toc338167428"/>
            <w:bookmarkStart w:id="517" w:name="_Toc338167552"/>
            <w:bookmarkStart w:id="518" w:name="_Toc338167932"/>
            <w:bookmarkStart w:id="519" w:name="_Toc338168055"/>
            <w:bookmarkStart w:id="520" w:name="_Toc338168178"/>
            <w:bookmarkStart w:id="521" w:name="_Toc338168303"/>
            <w:bookmarkStart w:id="522" w:name="_Toc338168428"/>
            <w:bookmarkStart w:id="523" w:name="_Toc338168554"/>
            <w:bookmarkStart w:id="524" w:name="_Toc338168679"/>
            <w:bookmarkStart w:id="525" w:name="_Toc338168805"/>
            <w:bookmarkStart w:id="526" w:name="_Toc338168931"/>
            <w:bookmarkStart w:id="527" w:name="_Toc338169056"/>
            <w:bookmarkStart w:id="528" w:name="_Toc338169186"/>
            <w:bookmarkStart w:id="529" w:name="_Toc338169315"/>
            <w:bookmarkStart w:id="530" w:name="_Toc338169445"/>
            <w:bookmarkStart w:id="531" w:name="_Toc338169575"/>
            <w:bookmarkStart w:id="532" w:name="_Toc338169704"/>
            <w:bookmarkStart w:id="533" w:name="_Toc338169834"/>
            <w:bookmarkStart w:id="534" w:name="_Toc338169964"/>
            <w:bookmarkStart w:id="535" w:name="_Toc338170094"/>
            <w:bookmarkStart w:id="536" w:name="_Toc338170225"/>
            <w:bookmarkStart w:id="537" w:name="_Toc338170354"/>
            <w:bookmarkStart w:id="538" w:name="_Toc338170483"/>
            <w:bookmarkStart w:id="539" w:name="_Toc338170613"/>
            <w:bookmarkStart w:id="540" w:name="_Toc338170742"/>
            <w:bookmarkStart w:id="541" w:name="_Toc338170870"/>
            <w:bookmarkStart w:id="542" w:name="_Toc338170997"/>
            <w:bookmarkStart w:id="543" w:name="_Toc338171126"/>
            <w:bookmarkStart w:id="544" w:name="_Toc338171256"/>
            <w:bookmarkStart w:id="545" w:name="_Toc338171385"/>
            <w:bookmarkStart w:id="546" w:name="_Toc338171515"/>
            <w:bookmarkStart w:id="547" w:name="_Toc338171647"/>
            <w:bookmarkStart w:id="548" w:name="_Toc338241020"/>
            <w:bookmarkStart w:id="549" w:name="_Toc338241418"/>
            <w:bookmarkStart w:id="550" w:name="_Toc338241750"/>
            <w:bookmarkStart w:id="551" w:name="_Toc338241905"/>
            <w:bookmarkStart w:id="552" w:name="_Toc339458154"/>
            <w:bookmarkStart w:id="553" w:name="_Toc339628669"/>
            <w:bookmarkStart w:id="554" w:name="_Toc338165333"/>
            <w:bookmarkStart w:id="555" w:name="_Toc338166522"/>
            <w:bookmarkStart w:id="556" w:name="_Toc338166829"/>
            <w:bookmarkStart w:id="557" w:name="_Toc338166947"/>
            <w:bookmarkStart w:id="558" w:name="_Toc338167065"/>
            <w:bookmarkStart w:id="559" w:name="_Toc338167184"/>
            <w:bookmarkStart w:id="560" w:name="_Toc338167306"/>
            <w:bookmarkStart w:id="561" w:name="_Toc338167429"/>
            <w:bookmarkStart w:id="562" w:name="_Toc338167553"/>
            <w:bookmarkStart w:id="563" w:name="_Toc338167933"/>
            <w:bookmarkStart w:id="564" w:name="_Toc338168056"/>
            <w:bookmarkStart w:id="565" w:name="_Toc338168179"/>
            <w:bookmarkStart w:id="566" w:name="_Toc338168304"/>
            <w:bookmarkStart w:id="567" w:name="_Toc338168429"/>
            <w:bookmarkStart w:id="568" w:name="_Toc338168555"/>
            <w:bookmarkStart w:id="569" w:name="_Toc338168680"/>
            <w:bookmarkStart w:id="570" w:name="_Toc338168806"/>
            <w:bookmarkStart w:id="571" w:name="_Toc338168932"/>
            <w:bookmarkStart w:id="572" w:name="_Toc338169057"/>
            <w:bookmarkStart w:id="573" w:name="_Toc338169187"/>
            <w:bookmarkStart w:id="574" w:name="_Toc338169316"/>
            <w:bookmarkStart w:id="575" w:name="_Toc338169446"/>
            <w:bookmarkStart w:id="576" w:name="_Toc338169576"/>
            <w:bookmarkStart w:id="577" w:name="_Toc338169705"/>
            <w:bookmarkStart w:id="578" w:name="_Toc338169835"/>
            <w:bookmarkStart w:id="579" w:name="_Toc338169965"/>
            <w:bookmarkStart w:id="580" w:name="_Toc338170095"/>
            <w:bookmarkStart w:id="581" w:name="_Toc338170226"/>
            <w:bookmarkStart w:id="582" w:name="_Toc338170355"/>
            <w:bookmarkStart w:id="583" w:name="_Toc338170484"/>
            <w:bookmarkStart w:id="584" w:name="_Toc338170614"/>
            <w:bookmarkStart w:id="585" w:name="_Toc338170743"/>
            <w:bookmarkStart w:id="586" w:name="_Toc338170871"/>
            <w:bookmarkStart w:id="587" w:name="_Toc338170998"/>
            <w:bookmarkStart w:id="588" w:name="_Toc338171127"/>
            <w:bookmarkStart w:id="589" w:name="_Toc338171257"/>
            <w:bookmarkStart w:id="590" w:name="_Toc338171386"/>
            <w:bookmarkStart w:id="591" w:name="_Toc338171516"/>
            <w:bookmarkStart w:id="592" w:name="_Toc338171648"/>
            <w:bookmarkStart w:id="593" w:name="_Toc338241021"/>
            <w:bookmarkStart w:id="594" w:name="_Toc338241419"/>
            <w:bookmarkStart w:id="595" w:name="_Toc338241751"/>
            <w:bookmarkStart w:id="596" w:name="_Toc338241906"/>
            <w:bookmarkStart w:id="597" w:name="_Toc339458155"/>
            <w:bookmarkStart w:id="598" w:name="_Toc339628670"/>
            <w:bookmarkStart w:id="599" w:name="_Toc338165334"/>
            <w:bookmarkStart w:id="600" w:name="_Toc338166523"/>
            <w:bookmarkStart w:id="601" w:name="_Toc338166830"/>
            <w:bookmarkStart w:id="602" w:name="_Toc338166948"/>
            <w:bookmarkStart w:id="603" w:name="_Toc338167066"/>
            <w:bookmarkStart w:id="604" w:name="_Toc338167185"/>
            <w:bookmarkStart w:id="605" w:name="_Toc338167307"/>
            <w:bookmarkStart w:id="606" w:name="_Toc338167430"/>
            <w:bookmarkStart w:id="607" w:name="_Toc338167554"/>
            <w:bookmarkStart w:id="608" w:name="_Toc338167934"/>
            <w:bookmarkStart w:id="609" w:name="_Toc338168057"/>
            <w:bookmarkStart w:id="610" w:name="_Toc338168180"/>
            <w:bookmarkStart w:id="611" w:name="_Toc338168305"/>
            <w:bookmarkStart w:id="612" w:name="_Toc338168430"/>
            <w:bookmarkStart w:id="613" w:name="_Toc338168556"/>
            <w:bookmarkStart w:id="614" w:name="_Toc338168681"/>
            <w:bookmarkStart w:id="615" w:name="_Toc338168807"/>
            <w:bookmarkStart w:id="616" w:name="_Toc338168933"/>
            <w:bookmarkStart w:id="617" w:name="_Toc338169058"/>
            <w:bookmarkStart w:id="618" w:name="_Toc338169188"/>
            <w:bookmarkStart w:id="619" w:name="_Toc338169317"/>
            <w:bookmarkStart w:id="620" w:name="_Toc338169447"/>
            <w:bookmarkStart w:id="621" w:name="_Toc338169577"/>
            <w:bookmarkStart w:id="622" w:name="_Toc338169706"/>
            <w:bookmarkStart w:id="623" w:name="_Toc338169836"/>
            <w:bookmarkStart w:id="624" w:name="_Toc338169966"/>
            <w:bookmarkStart w:id="625" w:name="_Toc338170096"/>
            <w:bookmarkStart w:id="626" w:name="_Toc338170227"/>
            <w:bookmarkStart w:id="627" w:name="_Toc338170356"/>
            <w:bookmarkStart w:id="628" w:name="_Toc338170485"/>
            <w:bookmarkStart w:id="629" w:name="_Toc338170615"/>
            <w:bookmarkStart w:id="630" w:name="_Toc338170744"/>
            <w:bookmarkStart w:id="631" w:name="_Toc338170872"/>
            <w:bookmarkStart w:id="632" w:name="_Toc338170999"/>
            <w:bookmarkStart w:id="633" w:name="_Toc338171128"/>
            <w:bookmarkStart w:id="634" w:name="_Toc338171258"/>
            <w:bookmarkStart w:id="635" w:name="_Toc338171387"/>
            <w:bookmarkStart w:id="636" w:name="_Toc338171517"/>
            <w:bookmarkStart w:id="637" w:name="_Toc338171649"/>
            <w:bookmarkStart w:id="638" w:name="_Toc338241022"/>
            <w:bookmarkStart w:id="639" w:name="_Toc338241420"/>
            <w:bookmarkStart w:id="640" w:name="_Toc338241752"/>
            <w:bookmarkStart w:id="641" w:name="_Toc338241907"/>
            <w:bookmarkStart w:id="642" w:name="_Toc339458156"/>
            <w:bookmarkStart w:id="643" w:name="_Toc339628671"/>
            <w:bookmarkStart w:id="644" w:name="_Toc338165335"/>
            <w:bookmarkStart w:id="645" w:name="_Toc338166524"/>
            <w:bookmarkStart w:id="646" w:name="_Toc338166831"/>
            <w:bookmarkStart w:id="647" w:name="_Toc338166949"/>
            <w:bookmarkStart w:id="648" w:name="_Toc338167067"/>
            <w:bookmarkStart w:id="649" w:name="_Toc338167186"/>
            <w:bookmarkStart w:id="650" w:name="_Toc338167308"/>
            <w:bookmarkStart w:id="651" w:name="_Toc338167431"/>
            <w:bookmarkStart w:id="652" w:name="_Toc338167555"/>
            <w:bookmarkStart w:id="653" w:name="_Toc338167935"/>
            <w:bookmarkStart w:id="654" w:name="_Toc338168058"/>
            <w:bookmarkStart w:id="655" w:name="_Toc338168181"/>
            <w:bookmarkStart w:id="656" w:name="_Toc338168306"/>
            <w:bookmarkStart w:id="657" w:name="_Toc338168431"/>
            <w:bookmarkStart w:id="658" w:name="_Toc338168557"/>
            <w:bookmarkStart w:id="659" w:name="_Toc338168682"/>
            <w:bookmarkStart w:id="660" w:name="_Toc338168808"/>
            <w:bookmarkStart w:id="661" w:name="_Toc338168934"/>
            <w:bookmarkStart w:id="662" w:name="_Toc338169059"/>
            <w:bookmarkStart w:id="663" w:name="_Toc338169189"/>
            <w:bookmarkStart w:id="664" w:name="_Toc338169318"/>
            <w:bookmarkStart w:id="665" w:name="_Toc338169448"/>
            <w:bookmarkStart w:id="666" w:name="_Toc338169578"/>
            <w:bookmarkStart w:id="667" w:name="_Toc338169707"/>
            <w:bookmarkStart w:id="668" w:name="_Toc338169837"/>
            <w:bookmarkStart w:id="669" w:name="_Toc338169967"/>
            <w:bookmarkStart w:id="670" w:name="_Toc338170097"/>
            <w:bookmarkStart w:id="671" w:name="_Toc338170228"/>
            <w:bookmarkStart w:id="672" w:name="_Toc338170357"/>
            <w:bookmarkStart w:id="673" w:name="_Toc338170486"/>
            <w:bookmarkStart w:id="674" w:name="_Toc338170616"/>
            <w:bookmarkStart w:id="675" w:name="_Toc338170745"/>
            <w:bookmarkStart w:id="676" w:name="_Toc338170873"/>
            <w:bookmarkStart w:id="677" w:name="_Toc338171000"/>
            <w:bookmarkStart w:id="678" w:name="_Toc338171129"/>
            <w:bookmarkStart w:id="679" w:name="_Toc338171259"/>
            <w:bookmarkStart w:id="680" w:name="_Toc338171388"/>
            <w:bookmarkStart w:id="681" w:name="_Toc338171518"/>
            <w:bookmarkStart w:id="682" w:name="_Toc338171650"/>
            <w:bookmarkStart w:id="683" w:name="_Toc338241023"/>
            <w:bookmarkStart w:id="684" w:name="_Toc338241421"/>
            <w:bookmarkStart w:id="685" w:name="_Toc338241753"/>
            <w:bookmarkStart w:id="686" w:name="_Toc338241908"/>
            <w:bookmarkStart w:id="687" w:name="_Toc339458157"/>
            <w:bookmarkStart w:id="688" w:name="_Toc339628672"/>
            <w:bookmarkStart w:id="689" w:name="_Toc338165336"/>
            <w:bookmarkStart w:id="690" w:name="_Toc338166525"/>
            <w:bookmarkStart w:id="691" w:name="_Toc338166832"/>
            <w:bookmarkStart w:id="692" w:name="_Toc338166950"/>
            <w:bookmarkStart w:id="693" w:name="_Toc338167068"/>
            <w:bookmarkStart w:id="694" w:name="_Toc338167187"/>
            <w:bookmarkStart w:id="695" w:name="_Toc338167309"/>
            <w:bookmarkStart w:id="696" w:name="_Toc338167432"/>
            <w:bookmarkStart w:id="697" w:name="_Toc338167556"/>
            <w:bookmarkStart w:id="698" w:name="_Toc338167936"/>
            <w:bookmarkStart w:id="699" w:name="_Toc338168059"/>
            <w:bookmarkStart w:id="700" w:name="_Toc338168182"/>
            <w:bookmarkStart w:id="701" w:name="_Toc338168307"/>
            <w:bookmarkStart w:id="702" w:name="_Toc338168432"/>
            <w:bookmarkStart w:id="703" w:name="_Toc338168558"/>
            <w:bookmarkStart w:id="704" w:name="_Toc338168683"/>
            <w:bookmarkStart w:id="705" w:name="_Toc338168809"/>
            <w:bookmarkStart w:id="706" w:name="_Toc338168935"/>
            <w:bookmarkStart w:id="707" w:name="_Toc338169060"/>
            <w:bookmarkStart w:id="708" w:name="_Toc338169190"/>
            <w:bookmarkStart w:id="709" w:name="_Toc338169319"/>
            <w:bookmarkStart w:id="710" w:name="_Toc338169449"/>
            <w:bookmarkStart w:id="711" w:name="_Toc338169579"/>
            <w:bookmarkStart w:id="712" w:name="_Toc338169708"/>
            <w:bookmarkStart w:id="713" w:name="_Toc338169838"/>
            <w:bookmarkStart w:id="714" w:name="_Toc338169968"/>
            <w:bookmarkStart w:id="715" w:name="_Toc338170098"/>
            <w:bookmarkStart w:id="716" w:name="_Toc338170229"/>
            <w:bookmarkStart w:id="717" w:name="_Toc338170358"/>
            <w:bookmarkStart w:id="718" w:name="_Toc338170487"/>
            <w:bookmarkStart w:id="719" w:name="_Toc338170617"/>
            <w:bookmarkStart w:id="720" w:name="_Toc338170746"/>
            <w:bookmarkStart w:id="721" w:name="_Toc338170874"/>
            <w:bookmarkStart w:id="722" w:name="_Toc338171001"/>
            <w:bookmarkStart w:id="723" w:name="_Toc338171130"/>
            <w:bookmarkStart w:id="724" w:name="_Toc338171260"/>
            <w:bookmarkStart w:id="725" w:name="_Toc338171389"/>
            <w:bookmarkStart w:id="726" w:name="_Toc338171519"/>
            <w:bookmarkStart w:id="727" w:name="_Toc338171651"/>
            <w:bookmarkStart w:id="728" w:name="_Toc338241024"/>
            <w:bookmarkStart w:id="729" w:name="_Toc338241422"/>
            <w:bookmarkStart w:id="730" w:name="_Toc338241754"/>
            <w:bookmarkStart w:id="731" w:name="_Toc338241909"/>
            <w:bookmarkStart w:id="732" w:name="_Toc339458158"/>
            <w:bookmarkStart w:id="733" w:name="_Toc339628673"/>
            <w:bookmarkStart w:id="734" w:name="_Toc338165337"/>
            <w:bookmarkStart w:id="735" w:name="_Toc338166526"/>
            <w:bookmarkStart w:id="736" w:name="_Toc338166833"/>
            <w:bookmarkStart w:id="737" w:name="_Toc338166951"/>
            <w:bookmarkStart w:id="738" w:name="_Toc338167069"/>
            <w:bookmarkStart w:id="739" w:name="_Toc338167188"/>
            <w:bookmarkStart w:id="740" w:name="_Toc338167310"/>
            <w:bookmarkStart w:id="741" w:name="_Toc338167433"/>
            <w:bookmarkStart w:id="742" w:name="_Toc338167557"/>
            <w:bookmarkStart w:id="743" w:name="_Toc338167937"/>
            <w:bookmarkStart w:id="744" w:name="_Toc338168060"/>
            <w:bookmarkStart w:id="745" w:name="_Toc338168183"/>
            <w:bookmarkStart w:id="746" w:name="_Toc338168308"/>
            <w:bookmarkStart w:id="747" w:name="_Toc338168433"/>
            <w:bookmarkStart w:id="748" w:name="_Toc338168559"/>
            <w:bookmarkStart w:id="749" w:name="_Toc338168684"/>
            <w:bookmarkStart w:id="750" w:name="_Toc338168810"/>
            <w:bookmarkStart w:id="751" w:name="_Toc338168936"/>
            <w:bookmarkStart w:id="752" w:name="_Toc338169061"/>
            <w:bookmarkStart w:id="753" w:name="_Toc338169191"/>
            <w:bookmarkStart w:id="754" w:name="_Toc338169320"/>
            <w:bookmarkStart w:id="755" w:name="_Toc338169450"/>
            <w:bookmarkStart w:id="756" w:name="_Toc338169580"/>
            <w:bookmarkStart w:id="757" w:name="_Toc338169709"/>
            <w:bookmarkStart w:id="758" w:name="_Toc338169839"/>
            <w:bookmarkStart w:id="759" w:name="_Toc338169969"/>
            <w:bookmarkStart w:id="760" w:name="_Toc338170099"/>
            <w:bookmarkStart w:id="761" w:name="_Toc338170230"/>
            <w:bookmarkStart w:id="762" w:name="_Toc338170359"/>
            <w:bookmarkStart w:id="763" w:name="_Toc338170488"/>
            <w:bookmarkStart w:id="764" w:name="_Toc338170618"/>
            <w:bookmarkStart w:id="765" w:name="_Toc338170747"/>
            <w:bookmarkStart w:id="766" w:name="_Toc338170875"/>
            <w:bookmarkStart w:id="767" w:name="_Toc338171002"/>
            <w:bookmarkStart w:id="768" w:name="_Toc338171131"/>
            <w:bookmarkStart w:id="769" w:name="_Toc338171261"/>
            <w:bookmarkStart w:id="770" w:name="_Toc338171390"/>
            <w:bookmarkStart w:id="771" w:name="_Toc338171520"/>
            <w:bookmarkStart w:id="772" w:name="_Toc338171652"/>
            <w:bookmarkStart w:id="773" w:name="_Toc338241025"/>
            <w:bookmarkStart w:id="774" w:name="_Toc338241423"/>
            <w:bookmarkStart w:id="775" w:name="_Toc338241755"/>
            <w:bookmarkStart w:id="776" w:name="_Toc338241910"/>
            <w:bookmarkStart w:id="777" w:name="_Toc339458159"/>
            <w:bookmarkStart w:id="778" w:name="_Toc339628674"/>
            <w:bookmarkStart w:id="779" w:name="_Toc338165338"/>
            <w:bookmarkStart w:id="780" w:name="_Toc338166527"/>
            <w:bookmarkStart w:id="781" w:name="_Toc338166834"/>
            <w:bookmarkStart w:id="782" w:name="_Toc338166952"/>
            <w:bookmarkStart w:id="783" w:name="_Toc338167070"/>
            <w:bookmarkStart w:id="784" w:name="_Toc338167189"/>
            <w:bookmarkStart w:id="785" w:name="_Toc338167311"/>
            <w:bookmarkStart w:id="786" w:name="_Toc338167434"/>
            <w:bookmarkStart w:id="787" w:name="_Toc338167558"/>
            <w:bookmarkStart w:id="788" w:name="_Toc338167938"/>
            <w:bookmarkStart w:id="789" w:name="_Toc338168061"/>
            <w:bookmarkStart w:id="790" w:name="_Toc338168184"/>
            <w:bookmarkStart w:id="791" w:name="_Toc338168309"/>
            <w:bookmarkStart w:id="792" w:name="_Toc338168434"/>
            <w:bookmarkStart w:id="793" w:name="_Toc338168560"/>
            <w:bookmarkStart w:id="794" w:name="_Toc338168685"/>
            <w:bookmarkStart w:id="795" w:name="_Toc338168811"/>
            <w:bookmarkStart w:id="796" w:name="_Toc338168937"/>
            <w:bookmarkStart w:id="797" w:name="_Toc338169062"/>
            <w:bookmarkStart w:id="798" w:name="_Toc338169192"/>
            <w:bookmarkStart w:id="799" w:name="_Toc338169321"/>
            <w:bookmarkStart w:id="800" w:name="_Toc338169451"/>
            <w:bookmarkStart w:id="801" w:name="_Toc338169581"/>
            <w:bookmarkStart w:id="802" w:name="_Toc338169710"/>
            <w:bookmarkStart w:id="803" w:name="_Toc338169840"/>
            <w:bookmarkStart w:id="804" w:name="_Toc338169970"/>
            <w:bookmarkStart w:id="805" w:name="_Toc338170100"/>
            <w:bookmarkStart w:id="806" w:name="_Toc338170231"/>
            <w:bookmarkStart w:id="807" w:name="_Toc338170360"/>
            <w:bookmarkStart w:id="808" w:name="_Toc338170489"/>
            <w:bookmarkStart w:id="809" w:name="_Toc338170619"/>
            <w:bookmarkStart w:id="810" w:name="_Toc338170748"/>
            <w:bookmarkStart w:id="811" w:name="_Toc338170876"/>
            <w:bookmarkStart w:id="812" w:name="_Toc338171003"/>
            <w:bookmarkStart w:id="813" w:name="_Toc338171132"/>
            <w:bookmarkStart w:id="814" w:name="_Toc338171262"/>
            <w:bookmarkStart w:id="815" w:name="_Toc338171391"/>
            <w:bookmarkStart w:id="816" w:name="_Toc338171521"/>
            <w:bookmarkStart w:id="817" w:name="_Toc338171653"/>
            <w:bookmarkStart w:id="818" w:name="_Toc338241026"/>
            <w:bookmarkStart w:id="819" w:name="_Toc338241424"/>
            <w:bookmarkStart w:id="820" w:name="_Toc338241756"/>
            <w:bookmarkStart w:id="821" w:name="_Toc338241911"/>
            <w:bookmarkStart w:id="822" w:name="_Toc339458160"/>
            <w:bookmarkStart w:id="823" w:name="_Toc339628675"/>
            <w:bookmarkStart w:id="824" w:name="_Toc338165339"/>
            <w:bookmarkStart w:id="825" w:name="_Toc338166528"/>
            <w:bookmarkStart w:id="826" w:name="_Toc338166835"/>
            <w:bookmarkStart w:id="827" w:name="_Toc338166953"/>
            <w:bookmarkStart w:id="828" w:name="_Toc338167071"/>
            <w:bookmarkStart w:id="829" w:name="_Toc338167190"/>
            <w:bookmarkStart w:id="830" w:name="_Toc338167312"/>
            <w:bookmarkStart w:id="831" w:name="_Toc338167435"/>
            <w:bookmarkStart w:id="832" w:name="_Toc338167559"/>
            <w:bookmarkStart w:id="833" w:name="_Toc338167939"/>
            <w:bookmarkStart w:id="834" w:name="_Toc338168062"/>
            <w:bookmarkStart w:id="835" w:name="_Toc338168185"/>
            <w:bookmarkStart w:id="836" w:name="_Toc338168310"/>
            <w:bookmarkStart w:id="837" w:name="_Toc338168435"/>
            <w:bookmarkStart w:id="838" w:name="_Toc338168561"/>
            <w:bookmarkStart w:id="839" w:name="_Toc338168686"/>
            <w:bookmarkStart w:id="840" w:name="_Toc338168812"/>
            <w:bookmarkStart w:id="841" w:name="_Toc338168938"/>
            <w:bookmarkStart w:id="842" w:name="_Toc338169063"/>
            <w:bookmarkStart w:id="843" w:name="_Toc338169193"/>
            <w:bookmarkStart w:id="844" w:name="_Toc338169322"/>
            <w:bookmarkStart w:id="845" w:name="_Toc338169452"/>
            <w:bookmarkStart w:id="846" w:name="_Toc338169582"/>
            <w:bookmarkStart w:id="847" w:name="_Toc338169711"/>
            <w:bookmarkStart w:id="848" w:name="_Toc338169841"/>
            <w:bookmarkStart w:id="849" w:name="_Toc338169971"/>
            <w:bookmarkStart w:id="850" w:name="_Toc338170101"/>
            <w:bookmarkStart w:id="851" w:name="_Toc338170232"/>
            <w:bookmarkStart w:id="852" w:name="_Toc338170361"/>
            <w:bookmarkStart w:id="853" w:name="_Toc338170490"/>
            <w:bookmarkStart w:id="854" w:name="_Toc338170620"/>
            <w:bookmarkStart w:id="855" w:name="_Toc338170749"/>
            <w:bookmarkStart w:id="856" w:name="_Toc338170877"/>
            <w:bookmarkStart w:id="857" w:name="_Toc338171004"/>
            <w:bookmarkStart w:id="858" w:name="_Toc338171133"/>
            <w:bookmarkStart w:id="859" w:name="_Toc338171263"/>
            <w:bookmarkStart w:id="860" w:name="_Toc338171392"/>
            <w:bookmarkStart w:id="861" w:name="_Toc338171522"/>
            <w:bookmarkStart w:id="862" w:name="_Toc338171654"/>
            <w:bookmarkStart w:id="863" w:name="_Toc338241027"/>
            <w:bookmarkStart w:id="864" w:name="_Toc338241425"/>
            <w:bookmarkStart w:id="865" w:name="_Toc338241757"/>
            <w:bookmarkStart w:id="866" w:name="_Toc338241912"/>
            <w:bookmarkStart w:id="867" w:name="_Toc339458161"/>
            <w:bookmarkStart w:id="868" w:name="_Toc339628676"/>
            <w:bookmarkStart w:id="869" w:name="_Toc338165340"/>
            <w:bookmarkStart w:id="870" w:name="_Toc338166529"/>
            <w:bookmarkStart w:id="871" w:name="_Toc338166836"/>
            <w:bookmarkStart w:id="872" w:name="_Toc338166954"/>
            <w:bookmarkStart w:id="873" w:name="_Toc338167072"/>
            <w:bookmarkStart w:id="874" w:name="_Toc338167191"/>
            <w:bookmarkStart w:id="875" w:name="_Toc338167313"/>
            <w:bookmarkStart w:id="876" w:name="_Toc338167436"/>
            <w:bookmarkStart w:id="877" w:name="_Toc338167560"/>
            <w:bookmarkStart w:id="878" w:name="_Toc338167940"/>
            <w:bookmarkStart w:id="879" w:name="_Toc338168063"/>
            <w:bookmarkStart w:id="880" w:name="_Toc338168186"/>
            <w:bookmarkStart w:id="881" w:name="_Toc338168311"/>
            <w:bookmarkStart w:id="882" w:name="_Toc338168436"/>
            <w:bookmarkStart w:id="883" w:name="_Toc338168562"/>
            <w:bookmarkStart w:id="884" w:name="_Toc338168687"/>
            <w:bookmarkStart w:id="885" w:name="_Toc338168813"/>
            <w:bookmarkStart w:id="886" w:name="_Toc338168939"/>
            <w:bookmarkStart w:id="887" w:name="_Toc338169064"/>
            <w:bookmarkStart w:id="888" w:name="_Toc338169194"/>
            <w:bookmarkStart w:id="889" w:name="_Toc338169323"/>
            <w:bookmarkStart w:id="890" w:name="_Toc338169453"/>
            <w:bookmarkStart w:id="891" w:name="_Toc338169583"/>
            <w:bookmarkStart w:id="892" w:name="_Toc338169712"/>
            <w:bookmarkStart w:id="893" w:name="_Toc338169842"/>
            <w:bookmarkStart w:id="894" w:name="_Toc338169972"/>
            <w:bookmarkStart w:id="895" w:name="_Toc338170102"/>
            <w:bookmarkStart w:id="896" w:name="_Toc338170233"/>
            <w:bookmarkStart w:id="897" w:name="_Toc338170362"/>
            <w:bookmarkStart w:id="898" w:name="_Toc338170491"/>
            <w:bookmarkStart w:id="899" w:name="_Toc338170621"/>
            <w:bookmarkStart w:id="900" w:name="_Toc338170750"/>
            <w:bookmarkStart w:id="901" w:name="_Toc338170878"/>
            <w:bookmarkStart w:id="902" w:name="_Toc338171005"/>
            <w:bookmarkStart w:id="903" w:name="_Toc338171134"/>
            <w:bookmarkStart w:id="904" w:name="_Toc338171264"/>
            <w:bookmarkStart w:id="905" w:name="_Toc338171393"/>
            <w:bookmarkStart w:id="906" w:name="_Toc338171523"/>
            <w:bookmarkStart w:id="907" w:name="_Toc338171655"/>
            <w:bookmarkStart w:id="908" w:name="_Toc338241028"/>
            <w:bookmarkStart w:id="909" w:name="_Toc338241426"/>
            <w:bookmarkStart w:id="910" w:name="_Toc338241758"/>
            <w:bookmarkStart w:id="911" w:name="_Toc338241913"/>
            <w:bookmarkStart w:id="912" w:name="_Toc339458162"/>
            <w:bookmarkStart w:id="913" w:name="_Toc339628677"/>
            <w:bookmarkStart w:id="914" w:name="_Toc338165341"/>
            <w:bookmarkStart w:id="915" w:name="_Toc338166530"/>
            <w:bookmarkStart w:id="916" w:name="_Toc338166837"/>
            <w:bookmarkStart w:id="917" w:name="_Toc338166955"/>
            <w:bookmarkStart w:id="918" w:name="_Toc338167073"/>
            <w:bookmarkStart w:id="919" w:name="_Toc338167192"/>
            <w:bookmarkStart w:id="920" w:name="_Toc338167314"/>
            <w:bookmarkStart w:id="921" w:name="_Toc338167437"/>
            <w:bookmarkStart w:id="922" w:name="_Toc338167561"/>
            <w:bookmarkStart w:id="923" w:name="_Toc338167941"/>
            <w:bookmarkStart w:id="924" w:name="_Toc338168064"/>
            <w:bookmarkStart w:id="925" w:name="_Toc338168187"/>
            <w:bookmarkStart w:id="926" w:name="_Toc338168312"/>
            <w:bookmarkStart w:id="927" w:name="_Toc338168437"/>
            <w:bookmarkStart w:id="928" w:name="_Toc338168563"/>
            <w:bookmarkStart w:id="929" w:name="_Toc338168688"/>
            <w:bookmarkStart w:id="930" w:name="_Toc338168814"/>
            <w:bookmarkStart w:id="931" w:name="_Toc338168940"/>
            <w:bookmarkStart w:id="932" w:name="_Toc338169065"/>
            <w:bookmarkStart w:id="933" w:name="_Toc338169195"/>
            <w:bookmarkStart w:id="934" w:name="_Toc338169324"/>
            <w:bookmarkStart w:id="935" w:name="_Toc338169454"/>
            <w:bookmarkStart w:id="936" w:name="_Toc338169584"/>
            <w:bookmarkStart w:id="937" w:name="_Toc338169713"/>
            <w:bookmarkStart w:id="938" w:name="_Toc338169843"/>
            <w:bookmarkStart w:id="939" w:name="_Toc338169973"/>
            <w:bookmarkStart w:id="940" w:name="_Toc338170103"/>
            <w:bookmarkStart w:id="941" w:name="_Toc338170234"/>
            <w:bookmarkStart w:id="942" w:name="_Toc338170363"/>
            <w:bookmarkStart w:id="943" w:name="_Toc338170492"/>
            <w:bookmarkStart w:id="944" w:name="_Toc338170622"/>
            <w:bookmarkStart w:id="945" w:name="_Toc338170751"/>
            <w:bookmarkStart w:id="946" w:name="_Toc338170879"/>
            <w:bookmarkStart w:id="947" w:name="_Toc338171006"/>
            <w:bookmarkStart w:id="948" w:name="_Toc338171135"/>
            <w:bookmarkStart w:id="949" w:name="_Toc338171265"/>
            <w:bookmarkStart w:id="950" w:name="_Toc338171394"/>
            <w:bookmarkStart w:id="951" w:name="_Toc338171524"/>
            <w:bookmarkStart w:id="952" w:name="_Toc338171656"/>
            <w:bookmarkStart w:id="953" w:name="_Toc338241029"/>
            <w:bookmarkStart w:id="954" w:name="_Toc338241427"/>
            <w:bookmarkStart w:id="955" w:name="_Toc338241759"/>
            <w:bookmarkStart w:id="956" w:name="_Toc338241914"/>
            <w:bookmarkStart w:id="957" w:name="_Toc339458163"/>
            <w:bookmarkStart w:id="958" w:name="_Toc339628678"/>
            <w:bookmarkStart w:id="959" w:name="_Toc338165342"/>
            <w:bookmarkStart w:id="960" w:name="_Toc338166531"/>
            <w:bookmarkStart w:id="961" w:name="_Toc338166838"/>
            <w:bookmarkStart w:id="962" w:name="_Toc338166956"/>
            <w:bookmarkStart w:id="963" w:name="_Toc338167074"/>
            <w:bookmarkStart w:id="964" w:name="_Toc338167193"/>
            <w:bookmarkStart w:id="965" w:name="_Toc338167315"/>
            <w:bookmarkStart w:id="966" w:name="_Toc338167438"/>
            <w:bookmarkStart w:id="967" w:name="_Toc338167562"/>
            <w:bookmarkStart w:id="968" w:name="_Toc338167942"/>
            <w:bookmarkStart w:id="969" w:name="_Toc338168065"/>
            <w:bookmarkStart w:id="970" w:name="_Toc338168188"/>
            <w:bookmarkStart w:id="971" w:name="_Toc338168313"/>
            <w:bookmarkStart w:id="972" w:name="_Toc338168438"/>
            <w:bookmarkStart w:id="973" w:name="_Toc338168564"/>
            <w:bookmarkStart w:id="974" w:name="_Toc338168689"/>
            <w:bookmarkStart w:id="975" w:name="_Toc338168815"/>
            <w:bookmarkStart w:id="976" w:name="_Toc338168941"/>
            <w:bookmarkStart w:id="977" w:name="_Toc338169066"/>
            <w:bookmarkStart w:id="978" w:name="_Toc338169196"/>
            <w:bookmarkStart w:id="979" w:name="_Toc338169325"/>
            <w:bookmarkStart w:id="980" w:name="_Toc338169455"/>
            <w:bookmarkStart w:id="981" w:name="_Toc338169585"/>
            <w:bookmarkStart w:id="982" w:name="_Toc338169714"/>
            <w:bookmarkStart w:id="983" w:name="_Toc338169844"/>
            <w:bookmarkStart w:id="984" w:name="_Toc338169974"/>
            <w:bookmarkStart w:id="985" w:name="_Toc338170104"/>
            <w:bookmarkStart w:id="986" w:name="_Toc338170235"/>
            <w:bookmarkStart w:id="987" w:name="_Toc338170364"/>
            <w:bookmarkStart w:id="988" w:name="_Toc338170493"/>
            <w:bookmarkStart w:id="989" w:name="_Toc338170623"/>
            <w:bookmarkStart w:id="990" w:name="_Toc338170752"/>
            <w:bookmarkStart w:id="991" w:name="_Toc338170880"/>
            <w:bookmarkStart w:id="992" w:name="_Toc338171007"/>
            <w:bookmarkStart w:id="993" w:name="_Toc338171136"/>
            <w:bookmarkStart w:id="994" w:name="_Toc338171266"/>
            <w:bookmarkStart w:id="995" w:name="_Toc338171395"/>
            <w:bookmarkStart w:id="996" w:name="_Toc338171525"/>
            <w:bookmarkStart w:id="997" w:name="_Toc338171657"/>
            <w:bookmarkStart w:id="998" w:name="_Toc338241030"/>
            <w:bookmarkStart w:id="999" w:name="_Toc338241428"/>
            <w:bookmarkStart w:id="1000" w:name="_Toc338241760"/>
            <w:bookmarkStart w:id="1001" w:name="_Toc338241915"/>
            <w:bookmarkStart w:id="1002" w:name="_Toc339458164"/>
            <w:bookmarkStart w:id="1003" w:name="_Toc339628679"/>
            <w:bookmarkStart w:id="1004" w:name="_Toc338165343"/>
            <w:bookmarkStart w:id="1005" w:name="_Toc338166532"/>
            <w:bookmarkStart w:id="1006" w:name="_Toc338166839"/>
            <w:bookmarkStart w:id="1007" w:name="_Toc338166957"/>
            <w:bookmarkStart w:id="1008" w:name="_Toc338167075"/>
            <w:bookmarkStart w:id="1009" w:name="_Toc338167194"/>
            <w:bookmarkStart w:id="1010" w:name="_Toc338167316"/>
            <w:bookmarkStart w:id="1011" w:name="_Toc338167439"/>
            <w:bookmarkStart w:id="1012" w:name="_Toc338167563"/>
            <w:bookmarkStart w:id="1013" w:name="_Toc338167943"/>
            <w:bookmarkStart w:id="1014" w:name="_Toc338168066"/>
            <w:bookmarkStart w:id="1015" w:name="_Toc338168189"/>
            <w:bookmarkStart w:id="1016" w:name="_Toc338168314"/>
            <w:bookmarkStart w:id="1017" w:name="_Toc338168439"/>
            <w:bookmarkStart w:id="1018" w:name="_Toc338168565"/>
            <w:bookmarkStart w:id="1019" w:name="_Toc338168690"/>
            <w:bookmarkStart w:id="1020" w:name="_Toc338168816"/>
            <w:bookmarkStart w:id="1021" w:name="_Toc338168942"/>
            <w:bookmarkStart w:id="1022" w:name="_Toc338169067"/>
            <w:bookmarkStart w:id="1023" w:name="_Toc338169197"/>
            <w:bookmarkStart w:id="1024" w:name="_Toc338169326"/>
            <w:bookmarkStart w:id="1025" w:name="_Toc338169456"/>
            <w:bookmarkStart w:id="1026" w:name="_Toc338169586"/>
            <w:bookmarkStart w:id="1027" w:name="_Toc338169715"/>
            <w:bookmarkStart w:id="1028" w:name="_Toc338169845"/>
            <w:bookmarkStart w:id="1029" w:name="_Toc338169975"/>
            <w:bookmarkStart w:id="1030" w:name="_Toc338170105"/>
            <w:bookmarkStart w:id="1031" w:name="_Toc338170236"/>
            <w:bookmarkStart w:id="1032" w:name="_Toc338170365"/>
            <w:bookmarkStart w:id="1033" w:name="_Toc338170494"/>
            <w:bookmarkStart w:id="1034" w:name="_Toc338170624"/>
            <w:bookmarkStart w:id="1035" w:name="_Toc338170753"/>
            <w:bookmarkStart w:id="1036" w:name="_Toc338170881"/>
            <w:bookmarkStart w:id="1037" w:name="_Toc338171008"/>
            <w:bookmarkStart w:id="1038" w:name="_Toc338171137"/>
            <w:bookmarkStart w:id="1039" w:name="_Toc338171267"/>
            <w:bookmarkStart w:id="1040" w:name="_Toc338171396"/>
            <w:bookmarkStart w:id="1041" w:name="_Toc338171526"/>
            <w:bookmarkStart w:id="1042" w:name="_Toc338171658"/>
            <w:bookmarkStart w:id="1043" w:name="_Toc338241031"/>
            <w:bookmarkStart w:id="1044" w:name="_Toc338241429"/>
            <w:bookmarkStart w:id="1045" w:name="_Toc338241761"/>
            <w:bookmarkStart w:id="1046" w:name="_Toc338241916"/>
            <w:bookmarkStart w:id="1047" w:name="_Toc339458165"/>
            <w:bookmarkStart w:id="1048" w:name="_Toc339628680"/>
            <w:bookmarkStart w:id="1049" w:name="_Toc338165344"/>
            <w:bookmarkStart w:id="1050" w:name="_Toc338166533"/>
            <w:bookmarkStart w:id="1051" w:name="_Toc338166840"/>
            <w:bookmarkStart w:id="1052" w:name="_Toc338166958"/>
            <w:bookmarkStart w:id="1053" w:name="_Toc338167076"/>
            <w:bookmarkStart w:id="1054" w:name="_Toc338167195"/>
            <w:bookmarkStart w:id="1055" w:name="_Toc338167317"/>
            <w:bookmarkStart w:id="1056" w:name="_Toc338167440"/>
            <w:bookmarkStart w:id="1057" w:name="_Toc338167564"/>
            <w:bookmarkStart w:id="1058" w:name="_Toc338167944"/>
            <w:bookmarkStart w:id="1059" w:name="_Toc338168067"/>
            <w:bookmarkStart w:id="1060" w:name="_Toc338168190"/>
            <w:bookmarkStart w:id="1061" w:name="_Toc338168315"/>
            <w:bookmarkStart w:id="1062" w:name="_Toc338168440"/>
            <w:bookmarkStart w:id="1063" w:name="_Toc338168566"/>
            <w:bookmarkStart w:id="1064" w:name="_Toc338168691"/>
            <w:bookmarkStart w:id="1065" w:name="_Toc338168817"/>
            <w:bookmarkStart w:id="1066" w:name="_Toc338168943"/>
            <w:bookmarkStart w:id="1067" w:name="_Toc338169068"/>
            <w:bookmarkStart w:id="1068" w:name="_Toc338169198"/>
            <w:bookmarkStart w:id="1069" w:name="_Toc338169327"/>
            <w:bookmarkStart w:id="1070" w:name="_Toc338169457"/>
            <w:bookmarkStart w:id="1071" w:name="_Toc338169587"/>
            <w:bookmarkStart w:id="1072" w:name="_Toc338169716"/>
            <w:bookmarkStart w:id="1073" w:name="_Toc338169846"/>
            <w:bookmarkStart w:id="1074" w:name="_Toc338169976"/>
            <w:bookmarkStart w:id="1075" w:name="_Toc338170106"/>
            <w:bookmarkStart w:id="1076" w:name="_Toc338170237"/>
            <w:bookmarkStart w:id="1077" w:name="_Toc338170366"/>
            <w:bookmarkStart w:id="1078" w:name="_Toc338170495"/>
            <w:bookmarkStart w:id="1079" w:name="_Toc338170625"/>
            <w:bookmarkStart w:id="1080" w:name="_Toc338170754"/>
            <w:bookmarkStart w:id="1081" w:name="_Toc338170882"/>
            <w:bookmarkStart w:id="1082" w:name="_Toc338171009"/>
            <w:bookmarkStart w:id="1083" w:name="_Toc338171138"/>
            <w:bookmarkStart w:id="1084" w:name="_Toc338171268"/>
            <w:bookmarkStart w:id="1085" w:name="_Toc338171397"/>
            <w:bookmarkStart w:id="1086" w:name="_Toc338171527"/>
            <w:bookmarkStart w:id="1087" w:name="_Toc338171659"/>
            <w:bookmarkStart w:id="1088" w:name="_Toc338241032"/>
            <w:bookmarkStart w:id="1089" w:name="_Toc338241430"/>
            <w:bookmarkStart w:id="1090" w:name="_Toc338241762"/>
            <w:bookmarkStart w:id="1091" w:name="_Toc338241917"/>
            <w:bookmarkStart w:id="1092" w:name="_Toc339458166"/>
            <w:bookmarkStart w:id="1093" w:name="_Toc339628681"/>
            <w:bookmarkStart w:id="1094" w:name="_Toc338165345"/>
            <w:bookmarkStart w:id="1095" w:name="_Toc338166534"/>
            <w:bookmarkStart w:id="1096" w:name="_Toc338166841"/>
            <w:bookmarkStart w:id="1097" w:name="_Toc338166959"/>
            <w:bookmarkStart w:id="1098" w:name="_Toc338167077"/>
            <w:bookmarkStart w:id="1099" w:name="_Toc338167196"/>
            <w:bookmarkStart w:id="1100" w:name="_Toc338167318"/>
            <w:bookmarkStart w:id="1101" w:name="_Toc338167441"/>
            <w:bookmarkStart w:id="1102" w:name="_Toc338167565"/>
            <w:bookmarkStart w:id="1103" w:name="_Toc338167945"/>
            <w:bookmarkStart w:id="1104" w:name="_Toc338168068"/>
            <w:bookmarkStart w:id="1105" w:name="_Toc338168191"/>
            <w:bookmarkStart w:id="1106" w:name="_Toc338168316"/>
            <w:bookmarkStart w:id="1107" w:name="_Toc338168441"/>
            <w:bookmarkStart w:id="1108" w:name="_Toc338168567"/>
            <w:bookmarkStart w:id="1109" w:name="_Toc338168692"/>
            <w:bookmarkStart w:id="1110" w:name="_Toc338168818"/>
            <w:bookmarkStart w:id="1111" w:name="_Toc338168944"/>
            <w:bookmarkStart w:id="1112" w:name="_Toc338169069"/>
            <w:bookmarkStart w:id="1113" w:name="_Toc338169199"/>
            <w:bookmarkStart w:id="1114" w:name="_Toc338169328"/>
            <w:bookmarkStart w:id="1115" w:name="_Toc338169458"/>
            <w:bookmarkStart w:id="1116" w:name="_Toc338169588"/>
            <w:bookmarkStart w:id="1117" w:name="_Toc338169717"/>
            <w:bookmarkStart w:id="1118" w:name="_Toc338169847"/>
            <w:bookmarkStart w:id="1119" w:name="_Toc338169977"/>
            <w:bookmarkStart w:id="1120" w:name="_Toc338170107"/>
            <w:bookmarkStart w:id="1121" w:name="_Toc338170238"/>
            <w:bookmarkStart w:id="1122" w:name="_Toc338170367"/>
            <w:bookmarkStart w:id="1123" w:name="_Toc338170496"/>
            <w:bookmarkStart w:id="1124" w:name="_Toc338170626"/>
            <w:bookmarkStart w:id="1125" w:name="_Toc338170755"/>
            <w:bookmarkStart w:id="1126" w:name="_Toc338170883"/>
            <w:bookmarkStart w:id="1127" w:name="_Toc338171010"/>
            <w:bookmarkStart w:id="1128" w:name="_Toc338171139"/>
            <w:bookmarkStart w:id="1129" w:name="_Toc338171269"/>
            <w:bookmarkStart w:id="1130" w:name="_Toc338171398"/>
            <w:bookmarkStart w:id="1131" w:name="_Toc338171528"/>
            <w:bookmarkStart w:id="1132" w:name="_Toc338171660"/>
            <w:bookmarkStart w:id="1133" w:name="_Toc338241033"/>
            <w:bookmarkStart w:id="1134" w:name="_Toc338241431"/>
            <w:bookmarkStart w:id="1135" w:name="_Toc338241763"/>
            <w:bookmarkStart w:id="1136" w:name="_Toc338241918"/>
            <w:bookmarkStart w:id="1137" w:name="_Toc339458167"/>
            <w:bookmarkStart w:id="1138" w:name="_Toc339628682"/>
            <w:bookmarkStart w:id="1139" w:name="_Toc338165346"/>
            <w:bookmarkStart w:id="1140" w:name="_Toc338166535"/>
            <w:bookmarkStart w:id="1141" w:name="_Toc338166842"/>
            <w:bookmarkStart w:id="1142" w:name="_Toc338166960"/>
            <w:bookmarkStart w:id="1143" w:name="_Toc338167078"/>
            <w:bookmarkStart w:id="1144" w:name="_Toc338167197"/>
            <w:bookmarkStart w:id="1145" w:name="_Toc338167319"/>
            <w:bookmarkStart w:id="1146" w:name="_Toc338167442"/>
            <w:bookmarkStart w:id="1147" w:name="_Toc338167566"/>
            <w:bookmarkStart w:id="1148" w:name="_Toc338167946"/>
            <w:bookmarkStart w:id="1149" w:name="_Toc338168069"/>
            <w:bookmarkStart w:id="1150" w:name="_Toc338168192"/>
            <w:bookmarkStart w:id="1151" w:name="_Toc338168317"/>
            <w:bookmarkStart w:id="1152" w:name="_Toc338168442"/>
            <w:bookmarkStart w:id="1153" w:name="_Toc338168568"/>
            <w:bookmarkStart w:id="1154" w:name="_Toc338168693"/>
            <w:bookmarkStart w:id="1155" w:name="_Toc338168819"/>
            <w:bookmarkStart w:id="1156" w:name="_Toc338168945"/>
            <w:bookmarkStart w:id="1157" w:name="_Toc338169070"/>
            <w:bookmarkStart w:id="1158" w:name="_Toc338169200"/>
            <w:bookmarkStart w:id="1159" w:name="_Toc338169329"/>
            <w:bookmarkStart w:id="1160" w:name="_Toc338169459"/>
            <w:bookmarkStart w:id="1161" w:name="_Toc338169589"/>
            <w:bookmarkStart w:id="1162" w:name="_Toc338169718"/>
            <w:bookmarkStart w:id="1163" w:name="_Toc338169848"/>
            <w:bookmarkStart w:id="1164" w:name="_Toc338169978"/>
            <w:bookmarkStart w:id="1165" w:name="_Toc338170108"/>
            <w:bookmarkStart w:id="1166" w:name="_Toc338170239"/>
            <w:bookmarkStart w:id="1167" w:name="_Toc338170368"/>
            <w:bookmarkStart w:id="1168" w:name="_Toc338170497"/>
            <w:bookmarkStart w:id="1169" w:name="_Toc338170627"/>
            <w:bookmarkStart w:id="1170" w:name="_Toc338170756"/>
            <w:bookmarkStart w:id="1171" w:name="_Toc338170884"/>
            <w:bookmarkStart w:id="1172" w:name="_Toc338171011"/>
            <w:bookmarkStart w:id="1173" w:name="_Toc338171140"/>
            <w:bookmarkStart w:id="1174" w:name="_Toc338171270"/>
            <w:bookmarkStart w:id="1175" w:name="_Toc338171399"/>
            <w:bookmarkStart w:id="1176" w:name="_Toc338171529"/>
            <w:bookmarkStart w:id="1177" w:name="_Toc338171661"/>
            <w:bookmarkStart w:id="1178" w:name="_Toc338241034"/>
            <w:bookmarkStart w:id="1179" w:name="_Toc338241432"/>
            <w:bookmarkStart w:id="1180" w:name="_Toc338241764"/>
            <w:bookmarkStart w:id="1181" w:name="_Toc338241919"/>
            <w:bookmarkStart w:id="1182" w:name="_Toc339458168"/>
            <w:bookmarkStart w:id="1183" w:name="_Toc339628683"/>
            <w:bookmarkStart w:id="1184" w:name="_Toc338165347"/>
            <w:bookmarkStart w:id="1185" w:name="_Toc338166536"/>
            <w:bookmarkStart w:id="1186" w:name="_Toc338166843"/>
            <w:bookmarkStart w:id="1187" w:name="_Toc338166961"/>
            <w:bookmarkStart w:id="1188" w:name="_Toc338167079"/>
            <w:bookmarkStart w:id="1189" w:name="_Toc338167198"/>
            <w:bookmarkStart w:id="1190" w:name="_Toc338167320"/>
            <w:bookmarkStart w:id="1191" w:name="_Toc338167443"/>
            <w:bookmarkStart w:id="1192" w:name="_Toc338167567"/>
            <w:bookmarkStart w:id="1193" w:name="_Toc338167947"/>
            <w:bookmarkStart w:id="1194" w:name="_Toc338168070"/>
            <w:bookmarkStart w:id="1195" w:name="_Toc338168193"/>
            <w:bookmarkStart w:id="1196" w:name="_Toc338168318"/>
            <w:bookmarkStart w:id="1197" w:name="_Toc338168443"/>
            <w:bookmarkStart w:id="1198" w:name="_Toc338168569"/>
            <w:bookmarkStart w:id="1199" w:name="_Toc338168694"/>
            <w:bookmarkStart w:id="1200" w:name="_Toc338168820"/>
            <w:bookmarkStart w:id="1201" w:name="_Toc338168946"/>
            <w:bookmarkStart w:id="1202" w:name="_Toc338169071"/>
            <w:bookmarkStart w:id="1203" w:name="_Toc338169201"/>
            <w:bookmarkStart w:id="1204" w:name="_Toc338169330"/>
            <w:bookmarkStart w:id="1205" w:name="_Toc338169460"/>
            <w:bookmarkStart w:id="1206" w:name="_Toc338169590"/>
            <w:bookmarkStart w:id="1207" w:name="_Toc338169719"/>
            <w:bookmarkStart w:id="1208" w:name="_Toc338169849"/>
            <w:bookmarkStart w:id="1209" w:name="_Toc338169979"/>
            <w:bookmarkStart w:id="1210" w:name="_Toc338170109"/>
            <w:bookmarkStart w:id="1211" w:name="_Toc338170240"/>
            <w:bookmarkStart w:id="1212" w:name="_Toc338170369"/>
            <w:bookmarkStart w:id="1213" w:name="_Toc338170498"/>
            <w:bookmarkStart w:id="1214" w:name="_Toc338170628"/>
            <w:bookmarkStart w:id="1215" w:name="_Toc338170757"/>
            <w:bookmarkStart w:id="1216" w:name="_Toc338170885"/>
            <w:bookmarkStart w:id="1217" w:name="_Toc338171012"/>
            <w:bookmarkStart w:id="1218" w:name="_Toc338171141"/>
            <w:bookmarkStart w:id="1219" w:name="_Toc338171271"/>
            <w:bookmarkStart w:id="1220" w:name="_Toc338171400"/>
            <w:bookmarkStart w:id="1221" w:name="_Toc338171530"/>
            <w:bookmarkStart w:id="1222" w:name="_Toc338171662"/>
            <w:bookmarkStart w:id="1223" w:name="_Toc338241035"/>
            <w:bookmarkStart w:id="1224" w:name="_Toc338241433"/>
            <w:bookmarkStart w:id="1225" w:name="_Toc338241765"/>
            <w:bookmarkStart w:id="1226" w:name="_Toc338241920"/>
            <w:bookmarkStart w:id="1227" w:name="_Toc339458169"/>
            <w:bookmarkStart w:id="1228" w:name="_Toc339628684"/>
            <w:bookmarkStart w:id="1229" w:name="_Toc338165348"/>
            <w:bookmarkStart w:id="1230" w:name="_Toc338166537"/>
            <w:bookmarkStart w:id="1231" w:name="_Toc338166844"/>
            <w:bookmarkStart w:id="1232" w:name="_Toc338166962"/>
            <w:bookmarkStart w:id="1233" w:name="_Toc338167080"/>
            <w:bookmarkStart w:id="1234" w:name="_Toc338167199"/>
            <w:bookmarkStart w:id="1235" w:name="_Toc338167321"/>
            <w:bookmarkStart w:id="1236" w:name="_Toc338167444"/>
            <w:bookmarkStart w:id="1237" w:name="_Toc338167568"/>
            <w:bookmarkStart w:id="1238" w:name="_Toc338167948"/>
            <w:bookmarkStart w:id="1239" w:name="_Toc338168071"/>
            <w:bookmarkStart w:id="1240" w:name="_Toc338168194"/>
            <w:bookmarkStart w:id="1241" w:name="_Toc338168319"/>
            <w:bookmarkStart w:id="1242" w:name="_Toc338168444"/>
            <w:bookmarkStart w:id="1243" w:name="_Toc338168570"/>
            <w:bookmarkStart w:id="1244" w:name="_Toc338168695"/>
            <w:bookmarkStart w:id="1245" w:name="_Toc338168821"/>
            <w:bookmarkStart w:id="1246" w:name="_Toc338168947"/>
            <w:bookmarkStart w:id="1247" w:name="_Toc338169072"/>
            <w:bookmarkStart w:id="1248" w:name="_Toc338169202"/>
            <w:bookmarkStart w:id="1249" w:name="_Toc338169331"/>
            <w:bookmarkStart w:id="1250" w:name="_Toc338169461"/>
            <w:bookmarkStart w:id="1251" w:name="_Toc338169591"/>
            <w:bookmarkStart w:id="1252" w:name="_Toc338169720"/>
            <w:bookmarkStart w:id="1253" w:name="_Toc338169850"/>
            <w:bookmarkStart w:id="1254" w:name="_Toc338169980"/>
            <w:bookmarkStart w:id="1255" w:name="_Toc338170110"/>
            <w:bookmarkStart w:id="1256" w:name="_Toc338170241"/>
            <w:bookmarkStart w:id="1257" w:name="_Toc338170370"/>
            <w:bookmarkStart w:id="1258" w:name="_Toc338170499"/>
            <w:bookmarkStart w:id="1259" w:name="_Toc338170629"/>
            <w:bookmarkStart w:id="1260" w:name="_Toc338170758"/>
            <w:bookmarkStart w:id="1261" w:name="_Toc338170886"/>
            <w:bookmarkStart w:id="1262" w:name="_Toc338171013"/>
            <w:bookmarkStart w:id="1263" w:name="_Toc338171142"/>
            <w:bookmarkStart w:id="1264" w:name="_Toc338171272"/>
            <w:bookmarkStart w:id="1265" w:name="_Toc338171401"/>
            <w:bookmarkStart w:id="1266" w:name="_Toc338171531"/>
            <w:bookmarkStart w:id="1267" w:name="_Toc338171663"/>
            <w:bookmarkStart w:id="1268" w:name="_Toc338241036"/>
            <w:bookmarkStart w:id="1269" w:name="_Toc338241434"/>
            <w:bookmarkStart w:id="1270" w:name="_Toc338241766"/>
            <w:bookmarkStart w:id="1271" w:name="_Toc338241921"/>
            <w:bookmarkStart w:id="1272" w:name="_Toc339458170"/>
            <w:bookmarkStart w:id="1273" w:name="_Toc339628685"/>
            <w:bookmarkStart w:id="1274" w:name="_Toc338165349"/>
            <w:bookmarkStart w:id="1275" w:name="_Toc338166538"/>
            <w:bookmarkStart w:id="1276" w:name="_Toc338166845"/>
            <w:bookmarkStart w:id="1277" w:name="_Toc338166963"/>
            <w:bookmarkStart w:id="1278" w:name="_Toc338167081"/>
            <w:bookmarkStart w:id="1279" w:name="_Toc338167200"/>
            <w:bookmarkStart w:id="1280" w:name="_Toc338167322"/>
            <w:bookmarkStart w:id="1281" w:name="_Toc338167445"/>
            <w:bookmarkStart w:id="1282" w:name="_Toc338167569"/>
            <w:bookmarkStart w:id="1283" w:name="_Toc338167949"/>
            <w:bookmarkStart w:id="1284" w:name="_Toc338168072"/>
            <w:bookmarkStart w:id="1285" w:name="_Toc338168195"/>
            <w:bookmarkStart w:id="1286" w:name="_Toc338168320"/>
            <w:bookmarkStart w:id="1287" w:name="_Toc338168445"/>
            <w:bookmarkStart w:id="1288" w:name="_Toc338168571"/>
            <w:bookmarkStart w:id="1289" w:name="_Toc338168696"/>
            <w:bookmarkStart w:id="1290" w:name="_Toc338168822"/>
            <w:bookmarkStart w:id="1291" w:name="_Toc338168948"/>
            <w:bookmarkStart w:id="1292" w:name="_Toc338169073"/>
            <w:bookmarkStart w:id="1293" w:name="_Toc338169203"/>
            <w:bookmarkStart w:id="1294" w:name="_Toc338169332"/>
            <w:bookmarkStart w:id="1295" w:name="_Toc338169462"/>
            <w:bookmarkStart w:id="1296" w:name="_Toc338169592"/>
            <w:bookmarkStart w:id="1297" w:name="_Toc338169721"/>
            <w:bookmarkStart w:id="1298" w:name="_Toc338169851"/>
            <w:bookmarkStart w:id="1299" w:name="_Toc338169981"/>
            <w:bookmarkStart w:id="1300" w:name="_Toc338170111"/>
            <w:bookmarkStart w:id="1301" w:name="_Toc338170242"/>
            <w:bookmarkStart w:id="1302" w:name="_Toc338170371"/>
            <w:bookmarkStart w:id="1303" w:name="_Toc338170500"/>
            <w:bookmarkStart w:id="1304" w:name="_Toc338170630"/>
            <w:bookmarkStart w:id="1305" w:name="_Toc338170759"/>
            <w:bookmarkStart w:id="1306" w:name="_Toc338170887"/>
            <w:bookmarkStart w:id="1307" w:name="_Toc338171014"/>
            <w:bookmarkStart w:id="1308" w:name="_Toc338171143"/>
            <w:bookmarkStart w:id="1309" w:name="_Toc338171273"/>
            <w:bookmarkStart w:id="1310" w:name="_Toc338171402"/>
            <w:bookmarkStart w:id="1311" w:name="_Toc338171532"/>
            <w:bookmarkStart w:id="1312" w:name="_Toc338171664"/>
            <w:bookmarkStart w:id="1313" w:name="_Toc338241037"/>
            <w:bookmarkStart w:id="1314" w:name="_Toc338241435"/>
            <w:bookmarkStart w:id="1315" w:name="_Toc338241767"/>
            <w:bookmarkStart w:id="1316" w:name="_Toc338241922"/>
            <w:bookmarkStart w:id="1317" w:name="_Toc339458171"/>
            <w:bookmarkStart w:id="1318" w:name="_Toc339628686"/>
            <w:bookmarkStart w:id="1319" w:name="_Toc338165350"/>
            <w:bookmarkStart w:id="1320" w:name="_Toc338166539"/>
            <w:bookmarkStart w:id="1321" w:name="_Toc338166846"/>
            <w:bookmarkStart w:id="1322" w:name="_Toc338166964"/>
            <w:bookmarkStart w:id="1323" w:name="_Toc338167082"/>
            <w:bookmarkStart w:id="1324" w:name="_Toc338167201"/>
            <w:bookmarkStart w:id="1325" w:name="_Toc338167323"/>
            <w:bookmarkStart w:id="1326" w:name="_Toc338167446"/>
            <w:bookmarkStart w:id="1327" w:name="_Toc338167570"/>
            <w:bookmarkStart w:id="1328" w:name="_Toc338167950"/>
            <w:bookmarkStart w:id="1329" w:name="_Toc338168073"/>
            <w:bookmarkStart w:id="1330" w:name="_Toc338168196"/>
            <w:bookmarkStart w:id="1331" w:name="_Toc338168321"/>
            <w:bookmarkStart w:id="1332" w:name="_Toc338168446"/>
            <w:bookmarkStart w:id="1333" w:name="_Toc338168572"/>
            <w:bookmarkStart w:id="1334" w:name="_Toc338168697"/>
            <w:bookmarkStart w:id="1335" w:name="_Toc338168823"/>
            <w:bookmarkStart w:id="1336" w:name="_Toc338168949"/>
            <w:bookmarkStart w:id="1337" w:name="_Toc338169074"/>
            <w:bookmarkStart w:id="1338" w:name="_Toc338169204"/>
            <w:bookmarkStart w:id="1339" w:name="_Toc338169333"/>
            <w:bookmarkStart w:id="1340" w:name="_Toc338169463"/>
            <w:bookmarkStart w:id="1341" w:name="_Toc338169593"/>
            <w:bookmarkStart w:id="1342" w:name="_Toc338169722"/>
            <w:bookmarkStart w:id="1343" w:name="_Toc338169852"/>
            <w:bookmarkStart w:id="1344" w:name="_Toc338169982"/>
            <w:bookmarkStart w:id="1345" w:name="_Toc338170112"/>
            <w:bookmarkStart w:id="1346" w:name="_Toc338170243"/>
            <w:bookmarkStart w:id="1347" w:name="_Toc338170372"/>
            <w:bookmarkStart w:id="1348" w:name="_Toc338170501"/>
            <w:bookmarkStart w:id="1349" w:name="_Toc338170631"/>
            <w:bookmarkStart w:id="1350" w:name="_Toc338170760"/>
            <w:bookmarkStart w:id="1351" w:name="_Toc338170888"/>
            <w:bookmarkStart w:id="1352" w:name="_Toc338171015"/>
            <w:bookmarkStart w:id="1353" w:name="_Toc338171144"/>
            <w:bookmarkStart w:id="1354" w:name="_Toc338171274"/>
            <w:bookmarkStart w:id="1355" w:name="_Toc338171403"/>
            <w:bookmarkStart w:id="1356" w:name="_Toc338171533"/>
            <w:bookmarkStart w:id="1357" w:name="_Toc338171665"/>
            <w:bookmarkStart w:id="1358" w:name="_Toc338241038"/>
            <w:bookmarkStart w:id="1359" w:name="_Toc338241436"/>
            <w:bookmarkStart w:id="1360" w:name="_Toc338241768"/>
            <w:bookmarkStart w:id="1361" w:name="_Toc338241923"/>
            <w:bookmarkStart w:id="1362" w:name="_Toc339458172"/>
            <w:bookmarkStart w:id="1363" w:name="_Toc339628687"/>
            <w:bookmarkStart w:id="1364" w:name="_Toc338165351"/>
            <w:bookmarkStart w:id="1365" w:name="_Toc338166540"/>
            <w:bookmarkStart w:id="1366" w:name="_Toc338166847"/>
            <w:bookmarkStart w:id="1367" w:name="_Toc338166965"/>
            <w:bookmarkStart w:id="1368" w:name="_Toc338167083"/>
            <w:bookmarkStart w:id="1369" w:name="_Toc338167202"/>
            <w:bookmarkStart w:id="1370" w:name="_Toc338167324"/>
            <w:bookmarkStart w:id="1371" w:name="_Toc338167447"/>
            <w:bookmarkStart w:id="1372" w:name="_Toc338167571"/>
            <w:bookmarkStart w:id="1373" w:name="_Toc338167951"/>
            <w:bookmarkStart w:id="1374" w:name="_Toc338168074"/>
            <w:bookmarkStart w:id="1375" w:name="_Toc338168197"/>
            <w:bookmarkStart w:id="1376" w:name="_Toc338168322"/>
            <w:bookmarkStart w:id="1377" w:name="_Toc338168447"/>
            <w:bookmarkStart w:id="1378" w:name="_Toc338168573"/>
            <w:bookmarkStart w:id="1379" w:name="_Toc338168698"/>
            <w:bookmarkStart w:id="1380" w:name="_Toc338168824"/>
            <w:bookmarkStart w:id="1381" w:name="_Toc338168950"/>
            <w:bookmarkStart w:id="1382" w:name="_Toc338169075"/>
            <w:bookmarkStart w:id="1383" w:name="_Toc338169205"/>
            <w:bookmarkStart w:id="1384" w:name="_Toc338169334"/>
            <w:bookmarkStart w:id="1385" w:name="_Toc338169464"/>
            <w:bookmarkStart w:id="1386" w:name="_Toc338169594"/>
            <w:bookmarkStart w:id="1387" w:name="_Toc338169723"/>
            <w:bookmarkStart w:id="1388" w:name="_Toc338169853"/>
            <w:bookmarkStart w:id="1389" w:name="_Toc338169983"/>
            <w:bookmarkStart w:id="1390" w:name="_Toc338170113"/>
            <w:bookmarkStart w:id="1391" w:name="_Toc338170244"/>
            <w:bookmarkStart w:id="1392" w:name="_Toc338170373"/>
            <w:bookmarkStart w:id="1393" w:name="_Toc338170502"/>
            <w:bookmarkStart w:id="1394" w:name="_Toc338170632"/>
            <w:bookmarkStart w:id="1395" w:name="_Toc338170761"/>
            <w:bookmarkStart w:id="1396" w:name="_Toc338170889"/>
            <w:bookmarkStart w:id="1397" w:name="_Toc338171016"/>
            <w:bookmarkStart w:id="1398" w:name="_Toc338171145"/>
            <w:bookmarkStart w:id="1399" w:name="_Toc338171275"/>
            <w:bookmarkStart w:id="1400" w:name="_Toc338171404"/>
            <w:bookmarkStart w:id="1401" w:name="_Toc338171534"/>
            <w:bookmarkStart w:id="1402" w:name="_Toc338171666"/>
            <w:bookmarkStart w:id="1403" w:name="_Toc338241039"/>
            <w:bookmarkStart w:id="1404" w:name="_Toc338241437"/>
            <w:bookmarkStart w:id="1405" w:name="_Toc338241769"/>
            <w:bookmarkStart w:id="1406" w:name="_Toc338241924"/>
            <w:bookmarkStart w:id="1407" w:name="_Toc339458173"/>
            <w:bookmarkStart w:id="1408" w:name="_Toc339628688"/>
            <w:bookmarkStart w:id="1409" w:name="_Toc338165352"/>
            <w:bookmarkStart w:id="1410" w:name="_Toc338166541"/>
            <w:bookmarkStart w:id="1411" w:name="_Toc338166848"/>
            <w:bookmarkStart w:id="1412" w:name="_Toc338166966"/>
            <w:bookmarkStart w:id="1413" w:name="_Toc338167084"/>
            <w:bookmarkStart w:id="1414" w:name="_Toc338167203"/>
            <w:bookmarkStart w:id="1415" w:name="_Toc338167325"/>
            <w:bookmarkStart w:id="1416" w:name="_Toc338167448"/>
            <w:bookmarkStart w:id="1417" w:name="_Toc338167572"/>
            <w:bookmarkStart w:id="1418" w:name="_Toc338167952"/>
            <w:bookmarkStart w:id="1419" w:name="_Toc338168075"/>
            <w:bookmarkStart w:id="1420" w:name="_Toc338168198"/>
            <w:bookmarkStart w:id="1421" w:name="_Toc338168323"/>
            <w:bookmarkStart w:id="1422" w:name="_Toc338168448"/>
            <w:bookmarkStart w:id="1423" w:name="_Toc338168574"/>
            <w:bookmarkStart w:id="1424" w:name="_Toc338168699"/>
            <w:bookmarkStart w:id="1425" w:name="_Toc338168825"/>
            <w:bookmarkStart w:id="1426" w:name="_Toc338168951"/>
            <w:bookmarkStart w:id="1427" w:name="_Toc338169076"/>
            <w:bookmarkStart w:id="1428" w:name="_Toc338169206"/>
            <w:bookmarkStart w:id="1429" w:name="_Toc338169335"/>
            <w:bookmarkStart w:id="1430" w:name="_Toc338169465"/>
            <w:bookmarkStart w:id="1431" w:name="_Toc338169595"/>
            <w:bookmarkStart w:id="1432" w:name="_Toc338169724"/>
            <w:bookmarkStart w:id="1433" w:name="_Toc338169854"/>
            <w:bookmarkStart w:id="1434" w:name="_Toc338169984"/>
            <w:bookmarkStart w:id="1435" w:name="_Toc338170114"/>
            <w:bookmarkStart w:id="1436" w:name="_Toc338170245"/>
            <w:bookmarkStart w:id="1437" w:name="_Toc338170374"/>
            <w:bookmarkStart w:id="1438" w:name="_Toc338170503"/>
            <w:bookmarkStart w:id="1439" w:name="_Toc338170633"/>
            <w:bookmarkStart w:id="1440" w:name="_Toc338170762"/>
            <w:bookmarkStart w:id="1441" w:name="_Toc338170890"/>
            <w:bookmarkStart w:id="1442" w:name="_Toc338171017"/>
            <w:bookmarkStart w:id="1443" w:name="_Toc338171146"/>
            <w:bookmarkStart w:id="1444" w:name="_Toc338171276"/>
            <w:bookmarkStart w:id="1445" w:name="_Toc338171405"/>
            <w:bookmarkStart w:id="1446" w:name="_Toc338171535"/>
            <w:bookmarkStart w:id="1447" w:name="_Toc338171667"/>
            <w:bookmarkStart w:id="1448" w:name="_Toc338241040"/>
            <w:bookmarkStart w:id="1449" w:name="_Toc338241438"/>
            <w:bookmarkStart w:id="1450" w:name="_Toc338241770"/>
            <w:bookmarkStart w:id="1451" w:name="_Toc338241925"/>
            <w:bookmarkStart w:id="1452" w:name="_Toc339458174"/>
            <w:bookmarkStart w:id="1453" w:name="_Toc339628689"/>
            <w:bookmarkStart w:id="1454" w:name="_Toc338165353"/>
            <w:bookmarkStart w:id="1455" w:name="_Toc338166542"/>
            <w:bookmarkStart w:id="1456" w:name="_Toc338166849"/>
            <w:bookmarkStart w:id="1457" w:name="_Toc338166967"/>
            <w:bookmarkStart w:id="1458" w:name="_Toc338167085"/>
            <w:bookmarkStart w:id="1459" w:name="_Toc338167204"/>
            <w:bookmarkStart w:id="1460" w:name="_Toc338167326"/>
            <w:bookmarkStart w:id="1461" w:name="_Toc338167449"/>
            <w:bookmarkStart w:id="1462" w:name="_Toc338167573"/>
            <w:bookmarkStart w:id="1463" w:name="_Toc338167953"/>
            <w:bookmarkStart w:id="1464" w:name="_Toc338168076"/>
            <w:bookmarkStart w:id="1465" w:name="_Toc338168199"/>
            <w:bookmarkStart w:id="1466" w:name="_Toc338168324"/>
            <w:bookmarkStart w:id="1467" w:name="_Toc338168449"/>
            <w:bookmarkStart w:id="1468" w:name="_Toc338168575"/>
            <w:bookmarkStart w:id="1469" w:name="_Toc338168700"/>
            <w:bookmarkStart w:id="1470" w:name="_Toc338168826"/>
            <w:bookmarkStart w:id="1471" w:name="_Toc338168952"/>
            <w:bookmarkStart w:id="1472" w:name="_Toc338169077"/>
            <w:bookmarkStart w:id="1473" w:name="_Toc338169207"/>
            <w:bookmarkStart w:id="1474" w:name="_Toc338169336"/>
            <w:bookmarkStart w:id="1475" w:name="_Toc338169466"/>
            <w:bookmarkStart w:id="1476" w:name="_Toc338169596"/>
            <w:bookmarkStart w:id="1477" w:name="_Toc338169725"/>
            <w:bookmarkStart w:id="1478" w:name="_Toc338169855"/>
            <w:bookmarkStart w:id="1479" w:name="_Toc338169985"/>
            <w:bookmarkStart w:id="1480" w:name="_Toc338170115"/>
            <w:bookmarkStart w:id="1481" w:name="_Toc338170246"/>
            <w:bookmarkStart w:id="1482" w:name="_Toc338170375"/>
            <w:bookmarkStart w:id="1483" w:name="_Toc338170504"/>
            <w:bookmarkStart w:id="1484" w:name="_Toc338170634"/>
            <w:bookmarkStart w:id="1485" w:name="_Toc338170763"/>
            <w:bookmarkStart w:id="1486" w:name="_Toc338170891"/>
            <w:bookmarkStart w:id="1487" w:name="_Toc338171018"/>
            <w:bookmarkStart w:id="1488" w:name="_Toc338171147"/>
            <w:bookmarkStart w:id="1489" w:name="_Toc338171277"/>
            <w:bookmarkStart w:id="1490" w:name="_Toc338171406"/>
            <w:bookmarkStart w:id="1491" w:name="_Toc338171536"/>
            <w:bookmarkStart w:id="1492" w:name="_Toc338171668"/>
            <w:bookmarkStart w:id="1493" w:name="_Toc338241041"/>
            <w:bookmarkStart w:id="1494" w:name="_Toc338241439"/>
            <w:bookmarkStart w:id="1495" w:name="_Toc338241771"/>
            <w:bookmarkStart w:id="1496" w:name="_Toc338241926"/>
            <w:bookmarkStart w:id="1497" w:name="_Toc339458175"/>
            <w:bookmarkStart w:id="1498" w:name="_Toc339628690"/>
            <w:bookmarkStart w:id="1499" w:name="_Toc338165354"/>
            <w:bookmarkStart w:id="1500" w:name="_Toc338166543"/>
            <w:bookmarkStart w:id="1501" w:name="_Toc338166850"/>
            <w:bookmarkStart w:id="1502" w:name="_Toc338166968"/>
            <w:bookmarkStart w:id="1503" w:name="_Toc338167086"/>
            <w:bookmarkStart w:id="1504" w:name="_Toc338167205"/>
            <w:bookmarkStart w:id="1505" w:name="_Toc338167327"/>
            <w:bookmarkStart w:id="1506" w:name="_Toc338167450"/>
            <w:bookmarkStart w:id="1507" w:name="_Toc338167574"/>
            <w:bookmarkStart w:id="1508" w:name="_Toc338167954"/>
            <w:bookmarkStart w:id="1509" w:name="_Toc338168077"/>
            <w:bookmarkStart w:id="1510" w:name="_Toc338168200"/>
            <w:bookmarkStart w:id="1511" w:name="_Toc338168325"/>
            <w:bookmarkStart w:id="1512" w:name="_Toc338168450"/>
            <w:bookmarkStart w:id="1513" w:name="_Toc338168576"/>
            <w:bookmarkStart w:id="1514" w:name="_Toc338168701"/>
            <w:bookmarkStart w:id="1515" w:name="_Toc338168827"/>
            <w:bookmarkStart w:id="1516" w:name="_Toc338168953"/>
            <w:bookmarkStart w:id="1517" w:name="_Toc338169078"/>
            <w:bookmarkStart w:id="1518" w:name="_Toc338169208"/>
            <w:bookmarkStart w:id="1519" w:name="_Toc338169337"/>
            <w:bookmarkStart w:id="1520" w:name="_Toc338169467"/>
            <w:bookmarkStart w:id="1521" w:name="_Toc338169597"/>
            <w:bookmarkStart w:id="1522" w:name="_Toc338169726"/>
            <w:bookmarkStart w:id="1523" w:name="_Toc338169856"/>
            <w:bookmarkStart w:id="1524" w:name="_Toc338169986"/>
            <w:bookmarkStart w:id="1525" w:name="_Toc338170116"/>
            <w:bookmarkStart w:id="1526" w:name="_Toc338170247"/>
            <w:bookmarkStart w:id="1527" w:name="_Toc338170376"/>
            <w:bookmarkStart w:id="1528" w:name="_Toc338170505"/>
            <w:bookmarkStart w:id="1529" w:name="_Toc338170635"/>
            <w:bookmarkStart w:id="1530" w:name="_Toc338170764"/>
            <w:bookmarkStart w:id="1531" w:name="_Toc338170892"/>
            <w:bookmarkStart w:id="1532" w:name="_Toc338171019"/>
            <w:bookmarkStart w:id="1533" w:name="_Toc338171148"/>
            <w:bookmarkStart w:id="1534" w:name="_Toc338171278"/>
            <w:bookmarkStart w:id="1535" w:name="_Toc338171407"/>
            <w:bookmarkStart w:id="1536" w:name="_Toc338171537"/>
            <w:bookmarkStart w:id="1537" w:name="_Toc338171669"/>
            <w:bookmarkStart w:id="1538" w:name="_Toc338241042"/>
            <w:bookmarkStart w:id="1539" w:name="_Toc338241440"/>
            <w:bookmarkStart w:id="1540" w:name="_Toc338241772"/>
            <w:bookmarkStart w:id="1541" w:name="_Toc338241927"/>
            <w:bookmarkStart w:id="1542" w:name="_Toc339458176"/>
            <w:bookmarkStart w:id="1543" w:name="_Toc339628691"/>
            <w:bookmarkStart w:id="1544" w:name="_Toc338165355"/>
            <w:bookmarkStart w:id="1545" w:name="_Toc338166544"/>
            <w:bookmarkStart w:id="1546" w:name="_Toc338166851"/>
            <w:bookmarkStart w:id="1547" w:name="_Toc338166969"/>
            <w:bookmarkStart w:id="1548" w:name="_Toc338167087"/>
            <w:bookmarkStart w:id="1549" w:name="_Toc338167206"/>
            <w:bookmarkStart w:id="1550" w:name="_Toc338167328"/>
            <w:bookmarkStart w:id="1551" w:name="_Toc338167451"/>
            <w:bookmarkStart w:id="1552" w:name="_Toc338167575"/>
            <w:bookmarkStart w:id="1553" w:name="_Toc338167955"/>
            <w:bookmarkStart w:id="1554" w:name="_Toc338168078"/>
            <w:bookmarkStart w:id="1555" w:name="_Toc338168201"/>
            <w:bookmarkStart w:id="1556" w:name="_Toc338168326"/>
            <w:bookmarkStart w:id="1557" w:name="_Toc338168451"/>
            <w:bookmarkStart w:id="1558" w:name="_Toc338168577"/>
            <w:bookmarkStart w:id="1559" w:name="_Toc338168702"/>
            <w:bookmarkStart w:id="1560" w:name="_Toc338168828"/>
            <w:bookmarkStart w:id="1561" w:name="_Toc338168954"/>
            <w:bookmarkStart w:id="1562" w:name="_Toc338169079"/>
            <w:bookmarkStart w:id="1563" w:name="_Toc338169209"/>
            <w:bookmarkStart w:id="1564" w:name="_Toc338169338"/>
            <w:bookmarkStart w:id="1565" w:name="_Toc338169468"/>
            <w:bookmarkStart w:id="1566" w:name="_Toc338169598"/>
            <w:bookmarkStart w:id="1567" w:name="_Toc338169727"/>
            <w:bookmarkStart w:id="1568" w:name="_Toc338169857"/>
            <w:bookmarkStart w:id="1569" w:name="_Toc338169987"/>
            <w:bookmarkStart w:id="1570" w:name="_Toc338170117"/>
            <w:bookmarkStart w:id="1571" w:name="_Toc338170248"/>
            <w:bookmarkStart w:id="1572" w:name="_Toc338170377"/>
            <w:bookmarkStart w:id="1573" w:name="_Toc338170506"/>
            <w:bookmarkStart w:id="1574" w:name="_Toc338170636"/>
            <w:bookmarkStart w:id="1575" w:name="_Toc338170765"/>
            <w:bookmarkStart w:id="1576" w:name="_Toc338170893"/>
            <w:bookmarkStart w:id="1577" w:name="_Toc338171020"/>
            <w:bookmarkStart w:id="1578" w:name="_Toc338171149"/>
            <w:bookmarkStart w:id="1579" w:name="_Toc338171279"/>
            <w:bookmarkStart w:id="1580" w:name="_Toc338171408"/>
            <w:bookmarkStart w:id="1581" w:name="_Toc338171538"/>
            <w:bookmarkStart w:id="1582" w:name="_Toc338171670"/>
            <w:bookmarkStart w:id="1583" w:name="_Toc338241043"/>
            <w:bookmarkStart w:id="1584" w:name="_Toc338241441"/>
            <w:bookmarkStart w:id="1585" w:name="_Toc338241773"/>
            <w:bookmarkStart w:id="1586" w:name="_Toc338241928"/>
            <w:bookmarkStart w:id="1587" w:name="_Toc339458177"/>
            <w:bookmarkStart w:id="1588" w:name="_Toc339628692"/>
            <w:bookmarkStart w:id="1589" w:name="_Toc338165356"/>
            <w:bookmarkStart w:id="1590" w:name="_Toc338166545"/>
            <w:bookmarkStart w:id="1591" w:name="_Toc338166852"/>
            <w:bookmarkStart w:id="1592" w:name="_Toc338166970"/>
            <w:bookmarkStart w:id="1593" w:name="_Toc338167088"/>
            <w:bookmarkStart w:id="1594" w:name="_Toc338167207"/>
            <w:bookmarkStart w:id="1595" w:name="_Toc338167329"/>
            <w:bookmarkStart w:id="1596" w:name="_Toc338167452"/>
            <w:bookmarkStart w:id="1597" w:name="_Toc338167576"/>
            <w:bookmarkStart w:id="1598" w:name="_Toc338167956"/>
            <w:bookmarkStart w:id="1599" w:name="_Toc338168079"/>
            <w:bookmarkStart w:id="1600" w:name="_Toc338168202"/>
            <w:bookmarkStart w:id="1601" w:name="_Toc338168327"/>
            <w:bookmarkStart w:id="1602" w:name="_Toc338168452"/>
            <w:bookmarkStart w:id="1603" w:name="_Toc338168578"/>
            <w:bookmarkStart w:id="1604" w:name="_Toc338168703"/>
            <w:bookmarkStart w:id="1605" w:name="_Toc338168829"/>
            <w:bookmarkStart w:id="1606" w:name="_Toc338168955"/>
            <w:bookmarkStart w:id="1607" w:name="_Toc338169080"/>
            <w:bookmarkStart w:id="1608" w:name="_Toc338169210"/>
            <w:bookmarkStart w:id="1609" w:name="_Toc338169339"/>
            <w:bookmarkStart w:id="1610" w:name="_Toc338169469"/>
            <w:bookmarkStart w:id="1611" w:name="_Toc338169599"/>
            <w:bookmarkStart w:id="1612" w:name="_Toc338169728"/>
            <w:bookmarkStart w:id="1613" w:name="_Toc338169858"/>
            <w:bookmarkStart w:id="1614" w:name="_Toc338169988"/>
            <w:bookmarkStart w:id="1615" w:name="_Toc338170118"/>
            <w:bookmarkStart w:id="1616" w:name="_Toc338170249"/>
            <w:bookmarkStart w:id="1617" w:name="_Toc338170378"/>
            <w:bookmarkStart w:id="1618" w:name="_Toc338170507"/>
            <w:bookmarkStart w:id="1619" w:name="_Toc338170637"/>
            <w:bookmarkStart w:id="1620" w:name="_Toc338170766"/>
            <w:bookmarkStart w:id="1621" w:name="_Toc338170894"/>
            <w:bookmarkStart w:id="1622" w:name="_Toc338171021"/>
            <w:bookmarkStart w:id="1623" w:name="_Toc338171150"/>
            <w:bookmarkStart w:id="1624" w:name="_Toc338171280"/>
            <w:bookmarkStart w:id="1625" w:name="_Toc338171409"/>
            <w:bookmarkStart w:id="1626" w:name="_Toc338171539"/>
            <w:bookmarkStart w:id="1627" w:name="_Toc338171671"/>
            <w:bookmarkStart w:id="1628" w:name="_Toc338241044"/>
            <w:bookmarkStart w:id="1629" w:name="_Toc338241442"/>
            <w:bookmarkStart w:id="1630" w:name="_Toc338241774"/>
            <w:bookmarkStart w:id="1631" w:name="_Toc338241929"/>
            <w:bookmarkStart w:id="1632" w:name="_Toc339458178"/>
            <w:bookmarkStart w:id="1633" w:name="_Toc339628693"/>
            <w:bookmarkStart w:id="1634" w:name="_Toc338165357"/>
            <w:bookmarkStart w:id="1635" w:name="_Toc338166546"/>
            <w:bookmarkStart w:id="1636" w:name="_Toc338166853"/>
            <w:bookmarkStart w:id="1637" w:name="_Toc338166971"/>
            <w:bookmarkStart w:id="1638" w:name="_Toc338167089"/>
            <w:bookmarkStart w:id="1639" w:name="_Toc338167208"/>
            <w:bookmarkStart w:id="1640" w:name="_Toc338167330"/>
            <w:bookmarkStart w:id="1641" w:name="_Toc338167453"/>
            <w:bookmarkStart w:id="1642" w:name="_Toc338167577"/>
            <w:bookmarkStart w:id="1643" w:name="_Toc338167957"/>
            <w:bookmarkStart w:id="1644" w:name="_Toc338168080"/>
            <w:bookmarkStart w:id="1645" w:name="_Toc338168203"/>
            <w:bookmarkStart w:id="1646" w:name="_Toc338168328"/>
            <w:bookmarkStart w:id="1647" w:name="_Toc338168453"/>
            <w:bookmarkStart w:id="1648" w:name="_Toc338168579"/>
            <w:bookmarkStart w:id="1649" w:name="_Toc338168704"/>
            <w:bookmarkStart w:id="1650" w:name="_Toc338168830"/>
            <w:bookmarkStart w:id="1651" w:name="_Toc338168956"/>
            <w:bookmarkStart w:id="1652" w:name="_Toc338169081"/>
            <w:bookmarkStart w:id="1653" w:name="_Toc338169211"/>
            <w:bookmarkStart w:id="1654" w:name="_Toc338169340"/>
            <w:bookmarkStart w:id="1655" w:name="_Toc338169470"/>
            <w:bookmarkStart w:id="1656" w:name="_Toc338169600"/>
            <w:bookmarkStart w:id="1657" w:name="_Toc338169729"/>
            <w:bookmarkStart w:id="1658" w:name="_Toc338169859"/>
            <w:bookmarkStart w:id="1659" w:name="_Toc338169989"/>
            <w:bookmarkStart w:id="1660" w:name="_Toc338170119"/>
            <w:bookmarkStart w:id="1661" w:name="_Toc338170250"/>
            <w:bookmarkStart w:id="1662" w:name="_Toc338170379"/>
            <w:bookmarkStart w:id="1663" w:name="_Toc338170508"/>
            <w:bookmarkStart w:id="1664" w:name="_Toc338170638"/>
            <w:bookmarkStart w:id="1665" w:name="_Toc338170767"/>
            <w:bookmarkStart w:id="1666" w:name="_Toc338170895"/>
            <w:bookmarkStart w:id="1667" w:name="_Toc338171022"/>
            <w:bookmarkStart w:id="1668" w:name="_Toc338171151"/>
            <w:bookmarkStart w:id="1669" w:name="_Toc338171281"/>
            <w:bookmarkStart w:id="1670" w:name="_Toc338171410"/>
            <w:bookmarkStart w:id="1671" w:name="_Toc338171540"/>
            <w:bookmarkStart w:id="1672" w:name="_Toc338171672"/>
            <w:bookmarkStart w:id="1673" w:name="_Toc338241045"/>
            <w:bookmarkStart w:id="1674" w:name="_Toc338241443"/>
            <w:bookmarkStart w:id="1675" w:name="_Toc338241775"/>
            <w:bookmarkStart w:id="1676" w:name="_Toc338241930"/>
            <w:bookmarkStart w:id="1677" w:name="_Toc339458179"/>
            <w:bookmarkStart w:id="1678" w:name="_Toc339628694"/>
            <w:bookmarkStart w:id="1679" w:name="_Toc338165358"/>
            <w:bookmarkStart w:id="1680" w:name="_Toc338166547"/>
            <w:bookmarkStart w:id="1681" w:name="_Toc338166854"/>
            <w:bookmarkStart w:id="1682" w:name="_Toc338166972"/>
            <w:bookmarkStart w:id="1683" w:name="_Toc338167090"/>
            <w:bookmarkStart w:id="1684" w:name="_Toc338167209"/>
            <w:bookmarkStart w:id="1685" w:name="_Toc338167331"/>
            <w:bookmarkStart w:id="1686" w:name="_Toc338167454"/>
            <w:bookmarkStart w:id="1687" w:name="_Toc338167578"/>
            <w:bookmarkStart w:id="1688" w:name="_Toc338167958"/>
            <w:bookmarkStart w:id="1689" w:name="_Toc338168081"/>
            <w:bookmarkStart w:id="1690" w:name="_Toc338168204"/>
            <w:bookmarkStart w:id="1691" w:name="_Toc338168329"/>
            <w:bookmarkStart w:id="1692" w:name="_Toc338168454"/>
            <w:bookmarkStart w:id="1693" w:name="_Toc338168580"/>
            <w:bookmarkStart w:id="1694" w:name="_Toc338168705"/>
            <w:bookmarkStart w:id="1695" w:name="_Toc338168831"/>
            <w:bookmarkStart w:id="1696" w:name="_Toc338168957"/>
            <w:bookmarkStart w:id="1697" w:name="_Toc338169082"/>
            <w:bookmarkStart w:id="1698" w:name="_Toc338169212"/>
            <w:bookmarkStart w:id="1699" w:name="_Toc338169341"/>
            <w:bookmarkStart w:id="1700" w:name="_Toc338169471"/>
            <w:bookmarkStart w:id="1701" w:name="_Toc338169601"/>
            <w:bookmarkStart w:id="1702" w:name="_Toc338169730"/>
            <w:bookmarkStart w:id="1703" w:name="_Toc338169860"/>
            <w:bookmarkStart w:id="1704" w:name="_Toc338169990"/>
            <w:bookmarkStart w:id="1705" w:name="_Toc338170120"/>
            <w:bookmarkStart w:id="1706" w:name="_Toc338170251"/>
            <w:bookmarkStart w:id="1707" w:name="_Toc338170380"/>
            <w:bookmarkStart w:id="1708" w:name="_Toc338170509"/>
            <w:bookmarkStart w:id="1709" w:name="_Toc338170639"/>
            <w:bookmarkStart w:id="1710" w:name="_Toc338170768"/>
            <w:bookmarkStart w:id="1711" w:name="_Toc338170896"/>
            <w:bookmarkStart w:id="1712" w:name="_Toc338171023"/>
            <w:bookmarkStart w:id="1713" w:name="_Toc338171152"/>
            <w:bookmarkStart w:id="1714" w:name="_Toc338171282"/>
            <w:bookmarkStart w:id="1715" w:name="_Toc338171411"/>
            <w:bookmarkStart w:id="1716" w:name="_Toc338171541"/>
            <w:bookmarkStart w:id="1717" w:name="_Toc338171673"/>
            <w:bookmarkStart w:id="1718" w:name="_Toc338241046"/>
            <w:bookmarkStart w:id="1719" w:name="_Toc338241444"/>
            <w:bookmarkStart w:id="1720" w:name="_Toc338241776"/>
            <w:bookmarkStart w:id="1721" w:name="_Toc338241931"/>
            <w:bookmarkStart w:id="1722" w:name="_Toc339458180"/>
            <w:bookmarkStart w:id="1723" w:name="_Toc339628695"/>
            <w:bookmarkStart w:id="1724" w:name="_Toc338165359"/>
            <w:bookmarkStart w:id="1725" w:name="_Toc338166548"/>
            <w:bookmarkStart w:id="1726" w:name="_Toc338166855"/>
            <w:bookmarkStart w:id="1727" w:name="_Toc338166973"/>
            <w:bookmarkStart w:id="1728" w:name="_Toc338167091"/>
            <w:bookmarkStart w:id="1729" w:name="_Toc338167210"/>
            <w:bookmarkStart w:id="1730" w:name="_Toc338167332"/>
            <w:bookmarkStart w:id="1731" w:name="_Toc338167455"/>
            <w:bookmarkStart w:id="1732" w:name="_Toc338167579"/>
            <w:bookmarkStart w:id="1733" w:name="_Toc338167959"/>
            <w:bookmarkStart w:id="1734" w:name="_Toc338168082"/>
            <w:bookmarkStart w:id="1735" w:name="_Toc338168205"/>
            <w:bookmarkStart w:id="1736" w:name="_Toc338168330"/>
            <w:bookmarkStart w:id="1737" w:name="_Toc338168455"/>
            <w:bookmarkStart w:id="1738" w:name="_Toc338168581"/>
            <w:bookmarkStart w:id="1739" w:name="_Toc338168706"/>
            <w:bookmarkStart w:id="1740" w:name="_Toc338168832"/>
            <w:bookmarkStart w:id="1741" w:name="_Toc338168958"/>
            <w:bookmarkStart w:id="1742" w:name="_Toc338169083"/>
            <w:bookmarkStart w:id="1743" w:name="_Toc338169213"/>
            <w:bookmarkStart w:id="1744" w:name="_Toc338169342"/>
            <w:bookmarkStart w:id="1745" w:name="_Toc338169472"/>
            <w:bookmarkStart w:id="1746" w:name="_Toc338169602"/>
            <w:bookmarkStart w:id="1747" w:name="_Toc338169731"/>
            <w:bookmarkStart w:id="1748" w:name="_Toc338169861"/>
            <w:bookmarkStart w:id="1749" w:name="_Toc338169991"/>
            <w:bookmarkStart w:id="1750" w:name="_Toc338170121"/>
            <w:bookmarkStart w:id="1751" w:name="_Toc338170252"/>
            <w:bookmarkStart w:id="1752" w:name="_Toc338170381"/>
            <w:bookmarkStart w:id="1753" w:name="_Toc338170510"/>
            <w:bookmarkStart w:id="1754" w:name="_Toc338170640"/>
            <w:bookmarkStart w:id="1755" w:name="_Toc338170769"/>
            <w:bookmarkStart w:id="1756" w:name="_Toc338170897"/>
            <w:bookmarkStart w:id="1757" w:name="_Toc338171024"/>
            <w:bookmarkStart w:id="1758" w:name="_Toc338171153"/>
            <w:bookmarkStart w:id="1759" w:name="_Toc338171283"/>
            <w:bookmarkStart w:id="1760" w:name="_Toc338171412"/>
            <w:bookmarkStart w:id="1761" w:name="_Toc338171542"/>
            <w:bookmarkStart w:id="1762" w:name="_Toc338171674"/>
            <w:bookmarkStart w:id="1763" w:name="_Toc338241047"/>
            <w:bookmarkStart w:id="1764" w:name="_Toc338241445"/>
            <w:bookmarkStart w:id="1765" w:name="_Toc338241777"/>
            <w:bookmarkStart w:id="1766" w:name="_Toc338241932"/>
            <w:bookmarkStart w:id="1767" w:name="_Toc339458181"/>
            <w:bookmarkStart w:id="1768" w:name="_Toc339628696"/>
            <w:bookmarkStart w:id="1769" w:name="_Toc338165360"/>
            <w:bookmarkStart w:id="1770" w:name="_Toc338166549"/>
            <w:bookmarkStart w:id="1771" w:name="_Toc338166856"/>
            <w:bookmarkStart w:id="1772" w:name="_Toc338166974"/>
            <w:bookmarkStart w:id="1773" w:name="_Toc338167092"/>
            <w:bookmarkStart w:id="1774" w:name="_Toc338167211"/>
            <w:bookmarkStart w:id="1775" w:name="_Toc338167333"/>
            <w:bookmarkStart w:id="1776" w:name="_Toc338167456"/>
            <w:bookmarkStart w:id="1777" w:name="_Toc338167580"/>
            <w:bookmarkStart w:id="1778" w:name="_Toc338167960"/>
            <w:bookmarkStart w:id="1779" w:name="_Toc338168083"/>
            <w:bookmarkStart w:id="1780" w:name="_Toc338168206"/>
            <w:bookmarkStart w:id="1781" w:name="_Toc338168331"/>
            <w:bookmarkStart w:id="1782" w:name="_Toc338168456"/>
            <w:bookmarkStart w:id="1783" w:name="_Toc338168582"/>
            <w:bookmarkStart w:id="1784" w:name="_Toc338168707"/>
            <w:bookmarkStart w:id="1785" w:name="_Toc338168833"/>
            <w:bookmarkStart w:id="1786" w:name="_Toc338168959"/>
            <w:bookmarkStart w:id="1787" w:name="_Toc338169084"/>
            <w:bookmarkStart w:id="1788" w:name="_Toc338169214"/>
            <w:bookmarkStart w:id="1789" w:name="_Toc338169343"/>
            <w:bookmarkStart w:id="1790" w:name="_Toc338169473"/>
            <w:bookmarkStart w:id="1791" w:name="_Toc338169603"/>
            <w:bookmarkStart w:id="1792" w:name="_Toc338169732"/>
            <w:bookmarkStart w:id="1793" w:name="_Toc338169862"/>
            <w:bookmarkStart w:id="1794" w:name="_Toc338169992"/>
            <w:bookmarkStart w:id="1795" w:name="_Toc338170122"/>
            <w:bookmarkStart w:id="1796" w:name="_Toc338170253"/>
            <w:bookmarkStart w:id="1797" w:name="_Toc338170382"/>
            <w:bookmarkStart w:id="1798" w:name="_Toc338170511"/>
            <w:bookmarkStart w:id="1799" w:name="_Toc338170641"/>
            <w:bookmarkStart w:id="1800" w:name="_Toc338170770"/>
            <w:bookmarkStart w:id="1801" w:name="_Toc338170898"/>
            <w:bookmarkStart w:id="1802" w:name="_Toc338171025"/>
            <w:bookmarkStart w:id="1803" w:name="_Toc338171154"/>
            <w:bookmarkStart w:id="1804" w:name="_Toc338171284"/>
            <w:bookmarkStart w:id="1805" w:name="_Toc338171413"/>
            <w:bookmarkStart w:id="1806" w:name="_Toc338171543"/>
            <w:bookmarkStart w:id="1807" w:name="_Toc338171675"/>
            <w:bookmarkStart w:id="1808" w:name="_Toc338241048"/>
            <w:bookmarkStart w:id="1809" w:name="_Toc338241446"/>
            <w:bookmarkStart w:id="1810" w:name="_Toc338241778"/>
            <w:bookmarkStart w:id="1811" w:name="_Toc338241933"/>
            <w:bookmarkStart w:id="1812" w:name="_Toc339458182"/>
            <w:bookmarkStart w:id="1813" w:name="_Toc339628697"/>
            <w:bookmarkStart w:id="1814" w:name="_Toc338165361"/>
            <w:bookmarkStart w:id="1815" w:name="_Toc338166550"/>
            <w:bookmarkStart w:id="1816" w:name="_Toc338166857"/>
            <w:bookmarkStart w:id="1817" w:name="_Toc338166975"/>
            <w:bookmarkStart w:id="1818" w:name="_Toc338167093"/>
            <w:bookmarkStart w:id="1819" w:name="_Toc338167212"/>
            <w:bookmarkStart w:id="1820" w:name="_Toc338167334"/>
            <w:bookmarkStart w:id="1821" w:name="_Toc338167457"/>
            <w:bookmarkStart w:id="1822" w:name="_Toc338167581"/>
            <w:bookmarkStart w:id="1823" w:name="_Toc338167961"/>
            <w:bookmarkStart w:id="1824" w:name="_Toc338168084"/>
            <w:bookmarkStart w:id="1825" w:name="_Toc338168207"/>
            <w:bookmarkStart w:id="1826" w:name="_Toc338168332"/>
            <w:bookmarkStart w:id="1827" w:name="_Toc338168457"/>
            <w:bookmarkStart w:id="1828" w:name="_Toc338168583"/>
            <w:bookmarkStart w:id="1829" w:name="_Toc338168708"/>
            <w:bookmarkStart w:id="1830" w:name="_Toc338168834"/>
            <w:bookmarkStart w:id="1831" w:name="_Toc338168960"/>
            <w:bookmarkStart w:id="1832" w:name="_Toc338169085"/>
            <w:bookmarkStart w:id="1833" w:name="_Toc338169215"/>
            <w:bookmarkStart w:id="1834" w:name="_Toc338169344"/>
            <w:bookmarkStart w:id="1835" w:name="_Toc338169474"/>
            <w:bookmarkStart w:id="1836" w:name="_Toc338169604"/>
            <w:bookmarkStart w:id="1837" w:name="_Toc338169733"/>
            <w:bookmarkStart w:id="1838" w:name="_Toc338169863"/>
            <w:bookmarkStart w:id="1839" w:name="_Toc338169993"/>
            <w:bookmarkStart w:id="1840" w:name="_Toc338170123"/>
            <w:bookmarkStart w:id="1841" w:name="_Toc338170254"/>
            <w:bookmarkStart w:id="1842" w:name="_Toc338170383"/>
            <w:bookmarkStart w:id="1843" w:name="_Toc338170512"/>
            <w:bookmarkStart w:id="1844" w:name="_Toc338170642"/>
            <w:bookmarkStart w:id="1845" w:name="_Toc338170771"/>
            <w:bookmarkStart w:id="1846" w:name="_Toc338170899"/>
            <w:bookmarkStart w:id="1847" w:name="_Toc338171026"/>
            <w:bookmarkStart w:id="1848" w:name="_Toc338171155"/>
            <w:bookmarkStart w:id="1849" w:name="_Toc338171285"/>
            <w:bookmarkStart w:id="1850" w:name="_Toc338171414"/>
            <w:bookmarkStart w:id="1851" w:name="_Toc338171544"/>
            <w:bookmarkStart w:id="1852" w:name="_Toc338171676"/>
            <w:bookmarkStart w:id="1853" w:name="_Toc338241049"/>
            <w:bookmarkStart w:id="1854" w:name="_Toc338241447"/>
            <w:bookmarkStart w:id="1855" w:name="_Toc338241779"/>
            <w:bookmarkStart w:id="1856" w:name="_Toc338241934"/>
            <w:bookmarkStart w:id="1857" w:name="_Toc339458183"/>
            <w:bookmarkStart w:id="1858" w:name="_Toc339628698"/>
            <w:bookmarkStart w:id="1859" w:name="_Toc338165362"/>
            <w:bookmarkStart w:id="1860" w:name="_Toc338166551"/>
            <w:bookmarkStart w:id="1861" w:name="_Toc338166858"/>
            <w:bookmarkStart w:id="1862" w:name="_Toc338166976"/>
            <w:bookmarkStart w:id="1863" w:name="_Toc338167094"/>
            <w:bookmarkStart w:id="1864" w:name="_Toc338167213"/>
            <w:bookmarkStart w:id="1865" w:name="_Toc338167335"/>
            <w:bookmarkStart w:id="1866" w:name="_Toc338167458"/>
            <w:bookmarkStart w:id="1867" w:name="_Toc338167582"/>
            <w:bookmarkStart w:id="1868" w:name="_Toc338167962"/>
            <w:bookmarkStart w:id="1869" w:name="_Toc338168085"/>
            <w:bookmarkStart w:id="1870" w:name="_Toc338168208"/>
            <w:bookmarkStart w:id="1871" w:name="_Toc338168333"/>
            <w:bookmarkStart w:id="1872" w:name="_Toc338168458"/>
            <w:bookmarkStart w:id="1873" w:name="_Toc338168584"/>
            <w:bookmarkStart w:id="1874" w:name="_Toc338168709"/>
            <w:bookmarkStart w:id="1875" w:name="_Toc338168835"/>
            <w:bookmarkStart w:id="1876" w:name="_Toc338168961"/>
            <w:bookmarkStart w:id="1877" w:name="_Toc338169086"/>
            <w:bookmarkStart w:id="1878" w:name="_Toc338169216"/>
            <w:bookmarkStart w:id="1879" w:name="_Toc338169345"/>
            <w:bookmarkStart w:id="1880" w:name="_Toc338169475"/>
            <w:bookmarkStart w:id="1881" w:name="_Toc338169605"/>
            <w:bookmarkStart w:id="1882" w:name="_Toc338169734"/>
            <w:bookmarkStart w:id="1883" w:name="_Toc338169864"/>
            <w:bookmarkStart w:id="1884" w:name="_Toc338169994"/>
            <w:bookmarkStart w:id="1885" w:name="_Toc338170124"/>
            <w:bookmarkStart w:id="1886" w:name="_Toc338170255"/>
            <w:bookmarkStart w:id="1887" w:name="_Toc338170384"/>
            <w:bookmarkStart w:id="1888" w:name="_Toc338170513"/>
            <w:bookmarkStart w:id="1889" w:name="_Toc338170643"/>
            <w:bookmarkStart w:id="1890" w:name="_Toc338170772"/>
            <w:bookmarkStart w:id="1891" w:name="_Toc338170900"/>
            <w:bookmarkStart w:id="1892" w:name="_Toc338171027"/>
            <w:bookmarkStart w:id="1893" w:name="_Toc338171156"/>
            <w:bookmarkStart w:id="1894" w:name="_Toc338171286"/>
            <w:bookmarkStart w:id="1895" w:name="_Toc338171415"/>
            <w:bookmarkStart w:id="1896" w:name="_Toc338171545"/>
            <w:bookmarkStart w:id="1897" w:name="_Toc338171677"/>
            <w:bookmarkStart w:id="1898" w:name="_Toc338241050"/>
            <w:bookmarkStart w:id="1899" w:name="_Toc338241448"/>
            <w:bookmarkStart w:id="1900" w:name="_Toc338241780"/>
            <w:bookmarkStart w:id="1901" w:name="_Toc338241935"/>
            <w:bookmarkStart w:id="1902" w:name="_Toc339458184"/>
            <w:bookmarkStart w:id="1903" w:name="_Toc339628699"/>
            <w:bookmarkStart w:id="1904" w:name="_Toc338165363"/>
            <w:bookmarkStart w:id="1905" w:name="_Toc338166552"/>
            <w:bookmarkStart w:id="1906" w:name="_Toc338166859"/>
            <w:bookmarkStart w:id="1907" w:name="_Toc338166977"/>
            <w:bookmarkStart w:id="1908" w:name="_Toc338167095"/>
            <w:bookmarkStart w:id="1909" w:name="_Toc338167214"/>
            <w:bookmarkStart w:id="1910" w:name="_Toc338167336"/>
            <w:bookmarkStart w:id="1911" w:name="_Toc338167459"/>
            <w:bookmarkStart w:id="1912" w:name="_Toc338167583"/>
            <w:bookmarkStart w:id="1913" w:name="_Toc338167963"/>
            <w:bookmarkStart w:id="1914" w:name="_Toc338168086"/>
            <w:bookmarkStart w:id="1915" w:name="_Toc338168209"/>
            <w:bookmarkStart w:id="1916" w:name="_Toc338168334"/>
            <w:bookmarkStart w:id="1917" w:name="_Toc338168459"/>
            <w:bookmarkStart w:id="1918" w:name="_Toc338168585"/>
            <w:bookmarkStart w:id="1919" w:name="_Toc338168710"/>
            <w:bookmarkStart w:id="1920" w:name="_Toc338168836"/>
            <w:bookmarkStart w:id="1921" w:name="_Toc338168962"/>
            <w:bookmarkStart w:id="1922" w:name="_Toc338169087"/>
            <w:bookmarkStart w:id="1923" w:name="_Toc338169217"/>
            <w:bookmarkStart w:id="1924" w:name="_Toc338169346"/>
            <w:bookmarkStart w:id="1925" w:name="_Toc338169476"/>
            <w:bookmarkStart w:id="1926" w:name="_Toc338169606"/>
            <w:bookmarkStart w:id="1927" w:name="_Toc338169735"/>
            <w:bookmarkStart w:id="1928" w:name="_Toc338169865"/>
            <w:bookmarkStart w:id="1929" w:name="_Toc338169995"/>
            <w:bookmarkStart w:id="1930" w:name="_Toc338170125"/>
            <w:bookmarkStart w:id="1931" w:name="_Toc338170256"/>
            <w:bookmarkStart w:id="1932" w:name="_Toc338170385"/>
            <w:bookmarkStart w:id="1933" w:name="_Toc338170514"/>
            <w:bookmarkStart w:id="1934" w:name="_Toc338170644"/>
            <w:bookmarkStart w:id="1935" w:name="_Toc338170773"/>
            <w:bookmarkStart w:id="1936" w:name="_Toc338170901"/>
            <w:bookmarkStart w:id="1937" w:name="_Toc338171028"/>
            <w:bookmarkStart w:id="1938" w:name="_Toc338171157"/>
            <w:bookmarkStart w:id="1939" w:name="_Toc338171287"/>
            <w:bookmarkStart w:id="1940" w:name="_Toc338171416"/>
            <w:bookmarkStart w:id="1941" w:name="_Toc338171546"/>
            <w:bookmarkStart w:id="1942" w:name="_Toc338171678"/>
            <w:bookmarkStart w:id="1943" w:name="_Toc338241051"/>
            <w:bookmarkStart w:id="1944" w:name="_Toc338241449"/>
            <w:bookmarkStart w:id="1945" w:name="_Toc338241781"/>
            <w:bookmarkStart w:id="1946" w:name="_Toc338241936"/>
            <w:bookmarkStart w:id="1947" w:name="_Toc339458185"/>
            <w:bookmarkStart w:id="1948" w:name="_Toc339628700"/>
            <w:bookmarkStart w:id="1949" w:name="_Toc337481255"/>
            <w:bookmarkStart w:id="1950" w:name="_Toc337481349"/>
            <w:bookmarkStart w:id="1951" w:name="_Toc338165364"/>
            <w:bookmarkStart w:id="1952" w:name="_Toc338166553"/>
            <w:bookmarkStart w:id="1953" w:name="_Toc338166860"/>
            <w:bookmarkStart w:id="1954" w:name="_Toc338166978"/>
            <w:bookmarkStart w:id="1955" w:name="_Toc338167096"/>
            <w:bookmarkStart w:id="1956" w:name="_Toc338167215"/>
            <w:bookmarkStart w:id="1957" w:name="_Toc338167337"/>
            <w:bookmarkStart w:id="1958" w:name="_Toc338167460"/>
            <w:bookmarkStart w:id="1959" w:name="_Toc338167584"/>
            <w:bookmarkStart w:id="1960" w:name="_Toc338167964"/>
            <w:bookmarkStart w:id="1961" w:name="_Toc338168087"/>
            <w:bookmarkStart w:id="1962" w:name="_Toc338168210"/>
            <w:bookmarkStart w:id="1963" w:name="_Toc338168335"/>
            <w:bookmarkStart w:id="1964" w:name="_Toc338168460"/>
            <w:bookmarkStart w:id="1965" w:name="_Toc338168586"/>
            <w:bookmarkStart w:id="1966" w:name="_Toc338168711"/>
            <w:bookmarkStart w:id="1967" w:name="_Toc338168837"/>
            <w:bookmarkStart w:id="1968" w:name="_Toc338168963"/>
            <w:bookmarkStart w:id="1969" w:name="_Toc338169088"/>
            <w:bookmarkStart w:id="1970" w:name="_Toc338169218"/>
            <w:bookmarkStart w:id="1971" w:name="_Toc338169347"/>
            <w:bookmarkStart w:id="1972" w:name="_Toc338169477"/>
            <w:bookmarkStart w:id="1973" w:name="_Toc338169607"/>
            <w:bookmarkStart w:id="1974" w:name="_Toc338169736"/>
            <w:bookmarkStart w:id="1975" w:name="_Toc338169866"/>
            <w:bookmarkStart w:id="1976" w:name="_Toc338169996"/>
            <w:bookmarkStart w:id="1977" w:name="_Toc338170126"/>
            <w:bookmarkStart w:id="1978" w:name="_Toc338170257"/>
            <w:bookmarkStart w:id="1979" w:name="_Toc338170386"/>
            <w:bookmarkStart w:id="1980" w:name="_Toc338170515"/>
            <w:bookmarkStart w:id="1981" w:name="_Toc338170645"/>
            <w:bookmarkStart w:id="1982" w:name="_Toc338170774"/>
            <w:bookmarkStart w:id="1983" w:name="_Toc338170902"/>
            <w:bookmarkStart w:id="1984" w:name="_Toc338171029"/>
            <w:bookmarkStart w:id="1985" w:name="_Toc338171158"/>
            <w:bookmarkStart w:id="1986" w:name="_Toc338171288"/>
            <w:bookmarkStart w:id="1987" w:name="_Toc338171417"/>
            <w:bookmarkStart w:id="1988" w:name="_Toc338171547"/>
            <w:bookmarkStart w:id="1989" w:name="_Toc338171679"/>
            <w:bookmarkStart w:id="1990" w:name="_Toc338241052"/>
            <w:bookmarkStart w:id="1991" w:name="_Toc338241450"/>
            <w:bookmarkStart w:id="1992" w:name="_Toc338241782"/>
            <w:bookmarkStart w:id="1993" w:name="_Toc338241937"/>
            <w:bookmarkStart w:id="1994" w:name="_Toc339458186"/>
            <w:bookmarkStart w:id="1995" w:name="_Toc339628701"/>
            <w:bookmarkStart w:id="1996" w:name="_Toc337481256"/>
            <w:bookmarkStart w:id="1997" w:name="_Toc337481350"/>
            <w:bookmarkStart w:id="1998" w:name="_Toc338165365"/>
            <w:bookmarkStart w:id="1999" w:name="_Toc338166554"/>
            <w:bookmarkStart w:id="2000" w:name="_Toc338166861"/>
            <w:bookmarkStart w:id="2001" w:name="_Toc338166979"/>
            <w:bookmarkStart w:id="2002" w:name="_Toc338167097"/>
            <w:bookmarkStart w:id="2003" w:name="_Toc338167216"/>
            <w:bookmarkStart w:id="2004" w:name="_Toc338167338"/>
            <w:bookmarkStart w:id="2005" w:name="_Toc338167461"/>
            <w:bookmarkStart w:id="2006" w:name="_Toc338167585"/>
            <w:bookmarkStart w:id="2007" w:name="_Toc338167965"/>
            <w:bookmarkStart w:id="2008" w:name="_Toc338168088"/>
            <w:bookmarkStart w:id="2009" w:name="_Toc338168211"/>
            <w:bookmarkStart w:id="2010" w:name="_Toc338168336"/>
            <w:bookmarkStart w:id="2011" w:name="_Toc338168461"/>
            <w:bookmarkStart w:id="2012" w:name="_Toc338168587"/>
            <w:bookmarkStart w:id="2013" w:name="_Toc338168712"/>
            <w:bookmarkStart w:id="2014" w:name="_Toc338168838"/>
            <w:bookmarkStart w:id="2015" w:name="_Toc338168964"/>
            <w:bookmarkStart w:id="2016" w:name="_Toc338169089"/>
            <w:bookmarkStart w:id="2017" w:name="_Toc338169219"/>
            <w:bookmarkStart w:id="2018" w:name="_Toc338169348"/>
            <w:bookmarkStart w:id="2019" w:name="_Toc338169478"/>
            <w:bookmarkStart w:id="2020" w:name="_Toc338169608"/>
            <w:bookmarkStart w:id="2021" w:name="_Toc338169737"/>
            <w:bookmarkStart w:id="2022" w:name="_Toc338169867"/>
            <w:bookmarkStart w:id="2023" w:name="_Toc338169997"/>
            <w:bookmarkStart w:id="2024" w:name="_Toc338170127"/>
            <w:bookmarkStart w:id="2025" w:name="_Toc338170258"/>
            <w:bookmarkStart w:id="2026" w:name="_Toc338170387"/>
            <w:bookmarkStart w:id="2027" w:name="_Toc338170516"/>
            <w:bookmarkStart w:id="2028" w:name="_Toc338170646"/>
            <w:bookmarkStart w:id="2029" w:name="_Toc338170775"/>
            <w:bookmarkStart w:id="2030" w:name="_Toc338170903"/>
            <w:bookmarkStart w:id="2031" w:name="_Toc338171030"/>
            <w:bookmarkStart w:id="2032" w:name="_Toc338171159"/>
            <w:bookmarkStart w:id="2033" w:name="_Toc338171289"/>
            <w:bookmarkStart w:id="2034" w:name="_Toc338171418"/>
            <w:bookmarkStart w:id="2035" w:name="_Toc338171548"/>
            <w:bookmarkStart w:id="2036" w:name="_Toc338171680"/>
            <w:bookmarkStart w:id="2037" w:name="_Toc338241053"/>
            <w:bookmarkStart w:id="2038" w:name="_Toc338241451"/>
            <w:bookmarkStart w:id="2039" w:name="_Toc338241783"/>
            <w:bookmarkStart w:id="2040" w:name="_Toc338241938"/>
            <w:bookmarkStart w:id="2041" w:name="_Toc339458187"/>
            <w:bookmarkStart w:id="2042" w:name="_Toc339628702"/>
            <w:bookmarkStart w:id="2043" w:name="_Toc337481257"/>
            <w:bookmarkStart w:id="2044" w:name="_Toc337481351"/>
            <w:bookmarkStart w:id="2045" w:name="_Toc338165366"/>
            <w:bookmarkStart w:id="2046" w:name="_Toc338166555"/>
            <w:bookmarkStart w:id="2047" w:name="_Toc338166862"/>
            <w:bookmarkStart w:id="2048" w:name="_Toc338166980"/>
            <w:bookmarkStart w:id="2049" w:name="_Toc338167098"/>
            <w:bookmarkStart w:id="2050" w:name="_Toc338167217"/>
            <w:bookmarkStart w:id="2051" w:name="_Toc338167339"/>
            <w:bookmarkStart w:id="2052" w:name="_Toc338167462"/>
            <w:bookmarkStart w:id="2053" w:name="_Toc338167586"/>
            <w:bookmarkStart w:id="2054" w:name="_Toc338167966"/>
            <w:bookmarkStart w:id="2055" w:name="_Toc338168089"/>
            <w:bookmarkStart w:id="2056" w:name="_Toc338168212"/>
            <w:bookmarkStart w:id="2057" w:name="_Toc338168337"/>
            <w:bookmarkStart w:id="2058" w:name="_Toc338168462"/>
            <w:bookmarkStart w:id="2059" w:name="_Toc338168588"/>
            <w:bookmarkStart w:id="2060" w:name="_Toc338168713"/>
            <w:bookmarkStart w:id="2061" w:name="_Toc338168839"/>
            <w:bookmarkStart w:id="2062" w:name="_Toc338168965"/>
            <w:bookmarkStart w:id="2063" w:name="_Toc338169090"/>
            <w:bookmarkStart w:id="2064" w:name="_Toc338169220"/>
            <w:bookmarkStart w:id="2065" w:name="_Toc338169349"/>
            <w:bookmarkStart w:id="2066" w:name="_Toc338169479"/>
            <w:bookmarkStart w:id="2067" w:name="_Toc338169609"/>
            <w:bookmarkStart w:id="2068" w:name="_Toc338169738"/>
            <w:bookmarkStart w:id="2069" w:name="_Toc338169868"/>
            <w:bookmarkStart w:id="2070" w:name="_Toc338169998"/>
            <w:bookmarkStart w:id="2071" w:name="_Toc338170128"/>
            <w:bookmarkStart w:id="2072" w:name="_Toc338170259"/>
            <w:bookmarkStart w:id="2073" w:name="_Toc338170388"/>
            <w:bookmarkStart w:id="2074" w:name="_Toc338170517"/>
            <w:bookmarkStart w:id="2075" w:name="_Toc338170647"/>
            <w:bookmarkStart w:id="2076" w:name="_Toc338170776"/>
            <w:bookmarkStart w:id="2077" w:name="_Toc338170904"/>
            <w:bookmarkStart w:id="2078" w:name="_Toc338171031"/>
            <w:bookmarkStart w:id="2079" w:name="_Toc338171160"/>
            <w:bookmarkStart w:id="2080" w:name="_Toc338171290"/>
            <w:bookmarkStart w:id="2081" w:name="_Toc338171419"/>
            <w:bookmarkStart w:id="2082" w:name="_Toc338171549"/>
            <w:bookmarkStart w:id="2083" w:name="_Toc338171681"/>
            <w:bookmarkStart w:id="2084" w:name="_Toc338241054"/>
            <w:bookmarkStart w:id="2085" w:name="_Toc338241452"/>
            <w:bookmarkStart w:id="2086" w:name="_Toc338241784"/>
            <w:bookmarkStart w:id="2087" w:name="_Toc338241939"/>
            <w:bookmarkStart w:id="2088" w:name="_Toc339458188"/>
            <w:bookmarkStart w:id="2089" w:name="_Toc339628703"/>
            <w:bookmarkStart w:id="2090" w:name="_Toc337481258"/>
            <w:bookmarkStart w:id="2091" w:name="_Toc337481352"/>
            <w:bookmarkStart w:id="2092" w:name="_Toc338165367"/>
            <w:bookmarkStart w:id="2093" w:name="_Toc338166556"/>
            <w:bookmarkStart w:id="2094" w:name="_Toc338166863"/>
            <w:bookmarkStart w:id="2095" w:name="_Toc338166981"/>
            <w:bookmarkStart w:id="2096" w:name="_Toc338167099"/>
            <w:bookmarkStart w:id="2097" w:name="_Toc338167218"/>
            <w:bookmarkStart w:id="2098" w:name="_Toc338167340"/>
            <w:bookmarkStart w:id="2099" w:name="_Toc338167463"/>
            <w:bookmarkStart w:id="2100" w:name="_Toc338167587"/>
            <w:bookmarkStart w:id="2101" w:name="_Toc338167967"/>
            <w:bookmarkStart w:id="2102" w:name="_Toc338168090"/>
            <w:bookmarkStart w:id="2103" w:name="_Toc338168213"/>
            <w:bookmarkStart w:id="2104" w:name="_Toc338168338"/>
            <w:bookmarkStart w:id="2105" w:name="_Toc338168463"/>
            <w:bookmarkStart w:id="2106" w:name="_Toc338168589"/>
            <w:bookmarkStart w:id="2107" w:name="_Toc338168714"/>
            <w:bookmarkStart w:id="2108" w:name="_Toc338168840"/>
            <w:bookmarkStart w:id="2109" w:name="_Toc338168966"/>
            <w:bookmarkStart w:id="2110" w:name="_Toc338169091"/>
            <w:bookmarkStart w:id="2111" w:name="_Toc338169221"/>
            <w:bookmarkStart w:id="2112" w:name="_Toc338169350"/>
            <w:bookmarkStart w:id="2113" w:name="_Toc338169480"/>
            <w:bookmarkStart w:id="2114" w:name="_Toc338169610"/>
            <w:bookmarkStart w:id="2115" w:name="_Toc338169739"/>
            <w:bookmarkStart w:id="2116" w:name="_Toc338169869"/>
            <w:bookmarkStart w:id="2117" w:name="_Toc338169999"/>
            <w:bookmarkStart w:id="2118" w:name="_Toc338170129"/>
            <w:bookmarkStart w:id="2119" w:name="_Toc338170260"/>
            <w:bookmarkStart w:id="2120" w:name="_Toc338170389"/>
            <w:bookmarkStart w:id="2121" w:name="_Toc338170518"/>
            <w:bookmarkStart w:id="2122" w:name="_Toc338170648"/>
            <w:bookmarkStart w:id="2123" w:name="_Toc338170777"/>
            <w:bookmarkStart w:id="2124" w:name="_Toc338170905"/>
            <w:bookmarkStart w:id="2125" w:name="_Toc338171032"/>
            <w:bookmarkStart w:id="2126" w:name="_Toc338171161"/>
            <w:bookmarkStart w:id="2127" w:name="_Toc338171291"/>
            <w:bookmarkStart w:id="2128" w:name="_Toc338171420"/>
            <w:bookmarkStart w:id="2129" w:name="_Toc338171550"/>
            <w:bookmarkStart w:id="2130" w:name="_Toc338171682"/>
            <w:bookmarkStart w:id="2131" w:name="_Toc338241055"/>
            <w:bookmarkStart w:id="2132" w:name="_Toc338241453"/>
            <w:bookmarkStart w:id="2133" w:name="_Toc338241785"/>
            <w:bookmarkStart w:id="2134" w:name="_Toc338241940"/>
            <w:bookmarkStart w:id="2135" w:name="_Toc339458189"/>
            <w:bookmarkStart w:id="2136" w:name="_Toc339628704"/>
            <w:bookmarkStart w:id="2137" w:name="_Toc337481259"/>
            <w:bookmarkStart w:id="2138" w:name="_Toc337481353"/>
            <w:bookmarkStart w:id="2139" w:name="_Toc338165368"/>
            <w:bookmarkStart w:id="2140" w:name="_Toc338166557"/>
            <w:bookmarkStart w:id="2141" w:name="_Toc338166864"/>
            <w:bookmarkStart w:id="2142" w:name="_Toc338166982"/>
            <w:bookmarkStart w:id="2143" w:name="_Toc338167100"/>
            <w:bookmarkStart w:id="2144" w:name="_Toc338167219"/>
            <w:bookmarkStart w:id="2145" w:name="_Toc338167341"/>
            <w:bookmarkStart w:id="2146" w:name="_Toc338167464"/>
            <w:bookmarkStart w:id="2147" w:name="_Toc338167588"/>
            <w:bookmarkStart w:id="2148" w:name="_Toc338167968"/>
            <w:bookmarkStart w:id="2149" w:name="_Toc338168091"/>
            <w:bookmarkStart w:id="2150" w:name="_Toc338168214"/>
            <w:bookmarkStart w:id="2151" w:name="_Toc338168339"/>
            <w:bookmarkStart w:id="2152" w:name="_Toc338168464"/>
            <w:bookmarkStart w:id="2153" w:name="_Toc338168590"/>
            <w:bookmarkStart w:id="2154" w:name="_Toc338168715"/>
            <w:bookmarkStart w:id="2155" w:name="_Toc338168841"/>
            <w:bookmarkStart w:id="2156" w:name="_Toc338168967"/>
            <w:bookmarkStart w:id="2157" w:name="_Toc338169092"/>
            <w:bookmarkStart w:id="2158" w:name="_Toc338169222"/>
            <w:bookmarkStart w:id="2159" w:name="_Toc338169351"/>
            <w:bookmarkStart w:id="2160" w:name="_Toc338169481"/>
            <w:bookmarkStart w:id="2161" w:name="_Toc338169611"/>
            <w:bookmarkStart w:id="2162" w:name="_Toc338169740"/>
            <w:bookmarkStart w:id="2163" w:name="_Toc338169870"/>
            <w:bookmarkStart w:id="2164" w:name="_Toc338170000"/>
            <w:bookmarkStart w:id="2165" w:name="_Toc338170130"/>
            <w:bookmarkStart w:id="2166" w:name="_Toc338170261"/>
            <w:bookmarkStart w:id="2167" w:name="_Toc338170390"/>
            <w:bookmarkStart w:id="2168" w:name="_Toc338170519"/>
            <w:bookmarkStart w:id="2169" w:name="_Toc338170649"/>
            <w:bookmarkStart w:id="2170" w:name="_Toc338170778"/>
            <w:bookmarkStart w:id="2171" w:name="_Toc338170906"/>
            <w:bookmarkStart w:id="2172" w:name="_Toc338171033"/>
            <w:bookmarkStart w:id="2173" w:name="_Toc338171162"/>
            <w:bookmarkStart w:id="2174" w:name="_Toc338171292"/>
            <w:bookmarkStart w:id="2175" w:name="_Toc338171421"/>
            <w:bookmarkStart w:id="2176" w:name="_Toc338171551"/>
            <w:bookmarkStart w:id="2177" w:name="_Toc338171683"/>
            <w:bookmarkStart w:id="2178" w:name="_Toc338241056"/>
            <w:bookmarkStart w:id="2179" w:name="_Toc338241454"/>
            <w:bookmarkStart w:id="2180" w:name="_Toc338241786"/>
            <w:bookmarkStart w:id="2181" w:name="_Toc338241941"/>
            <w:bookmarkStart w:id="2182" w:name="_Toc339458190"/>
            <w:bookmarkStart w:id="2183" w:name="_Toc339628705"/>
            <w:bookmarkStart w:id="2184" w:name="_Toc337481260"/>
            <w:bookmarkStart w:id="2185" w:name="_Toc337481354"/>
            <w:bookmarkStart w:id="2186" w:name="_Toc338165369"/>
            <w:bookmarkStart w:id="2187" w:name="_Toc338166558"/>
            <w:bookmarkStart w:id="2188" w:name="_Toc338166865"/>
            <w:bookmarkStart w:id="2189" w:name="_Toc338166983"/>
            <w:bookmarkStart w:id="2190" w:name="_Toc338167101"/>
            <w:bookmarkStart w:id="2191" w:name="_Toc338167220"/>
            <w:bookmarkStart w:id="2192" w:name="_Toc338167342"/>
            <w:bookmarkStart w:id="2193" w:name="_Toc338167465"/>
            <w:bookmarkStart w:id="2194" w:name="_Toc338167589"/>
            <w:bookmarkStart w:id="2195" w:name="_Toc338167969"/>
            <w:bookmarkStart w:id="2196" w:name="_Toc338168092"/>
            <w:bookmarkStart w:id="2197" w:name="_Toc338168215"/>
            <w:bookmarkStart w:id="2198" w:name="_Toc338168340"/>
            <w:bookmarkStart w:id="2199" w:name="_Toc338168465"/>
            <w:bookmarkStart w:id="2200" w:name="_Toc338168591"/>
            <w:bookmarkStart w:id="2201" w:name="_Toc338168716"/>
            <w:bookmarkStart w:id="2202" w:name="_Toc338168842"/>
            <w:bookmarkStart w:id="2203" w:name="_Toc338168968"/>
            <w:bookmarkStart w:id="2204" w:name="_Toc338169093"/>
            <w:bookmarkStart w:id="2205" w:name="_Toc338169223"/>
            <w:bookmarkStart w:id="2206" w:name="_Toc338169352"/>
            <w:bookmarkStart w:id="2207" w:name="_Toc338169482"/>
            <w:bookmarkStart w:id="2208" w:name="_Toc338169612"/>
            <w:bookmarkStart w:id="2209" w:name="_Toc338169741"/>
            <w:bookmarkStart w:id="2210" w:name="_Toc338169871"/>
            <w:bookmarkStart w:id="2211" w:name="_Toc338170001"/>
            <w:bookmarkStart w:id="2212" w:name="_Toc338170131"/>
            <w:bookmarkStart w:id="2213" w:name="_Toc338170262"/>
            <w:bookmarkStart w:id="2214" w:name="_Toc338170391"/>
            <w:bookmarkStart w:id="2215" w:name="_Toc338170520"/>
            <w:bookmarkStart w:id="2216" w:name="_Toc338170650"/>
            <w:bookmarkStart w:id="2217" w:name="_Toc338170779"/>
            <w:bookmarkStart w:id="2218" w:name="_Toc338170907"/>
            <w:bookmarkStart w:id="2219" w:name="_Toc338171034"/>
            <w:bookmarkStart w:id="2220" w:name="_Toc338171163"/>
            <w:bookmarkStart w:id="2221" w:name="_Toc338171293"/>
            <w:bookmarkStart w:id="2222" w:name="_Toc338171422"/>
            <w:bookmarkStart w:id="2223" w:name="_Toc338171552"/>
            <w:bookmarkStart w:id="2224" w:name="_Toc338171684"/>
            <w:bookmarkStart w:id="2225" w:name="_Toc338241057"/>
            <w:bookmarkStart w:id="2226" w:name="_Toc338241455"/>
            <w:bookmarkStart w:id="2227" w:name="_Toc338241787"/>
            <w:bookmarkStart w:id="2228" w:name="_Toc338241942"/>
            <w:bookmarkStart w:id="2229" w:name="_Toc339458191"/>
            <w:bookmarkStart w:id="2230" w:name="_Toc339628706"/>
            <w:bookmarkStart w:id="2231" w:name="_Toc337481261"/>
            <w:bookmarkStart w:id="2232" w:name="_Toc337481355"/>
            <w:bookmarkStart w:id="2233" w:name="_Toc338165370"/>
            <w:bookmarkStart w:id="2234" w:name="_Toc338166559"/>
            <w:bookmarkStart w:id="2235" w:name="_Toc338166866"/>
            <w:bookmarkStart w:id="2236" w:name="_Toc338166984"/>
            <w:bookmarkStart w:id="2237" w:name="_Toc338167102"/>
            <w:bookmarkStart w:id="2238" w:name="_Toc338167221"/>
            <w:bookmarkStart w:id="2239" w:name="_Toc338167343"/>
            <w:bookmarkStart w:id="2240" w:name="_Toc338167466"/>
            <w:bookmarkStart w:id="2241" w:name="_Toc338167590"/>
            <w:bookmarkStart w:id="2242" w:name="_Toc338167970"/>
            <w:bookmarkStart w:id="2243" w:name="_Toc338168093"/>
            <w:bookmarkStart w:id="2244" w:name="_Toc338168216"/>
            <w:bookmarkStart w:id="2245" w:name="_Toc338168341"/>
            <w:bookmarkStart w:id="2246" w:name="_Toc338168466"/>
            <w:bookmarkStart w:id="2247" w:name="_Toc338168592"/>
            <w:bookmarkStart w:id="2248" w:name="_Toc338168717"/>
            <w:bookmarkStart w:id="2249" w:name="_Toc338168843"/>
            <w:bookmarkStart w:id="2250" w:name="_Toc338168969"/>
            <w:bookmarkStart w:id="2251" w:name="_Toc338169094"/>
            <w:bookmarkStart w:id="2252" w:name="_Toc338169224"/>
            <w:bookmarkStart w:id="2253" w:name="_Toc338169353"/>
            <w:bookmarkStart w:id="2254" w:name="_Toc338169483"/>
            <w:bookmarkStart w:id="2255" w:name="_Toc338169613"/>
            <w:bookmarkStart w:id="2256" w:name="_Toc338169742"/>
            <w:bookmarkStart w:id="2257" w:name="_Toc338169872"/>
            <w:bookmarkStart w:id="2258" w:name="_Toc338170002"/>
            <w:bookmarkStart w:id="2259" w:name="_Toc338170132"/>
            <w:bookmarkStart w:id="2260" w:name="_Toc338170263"/>
            <w:bookmarkStart w:id="2261" w:name="_Toc338170392"/>
            <w:bookmarkStart w:id="2262" w:name="_Toc338170521"/>
            <w:bookmarkStart w:id="2263" w:name="_Toc338170651"/>
            <w:bookmarkStart w:id="2264" w:name="_Toc338170780"/>
            <w:bookmarkStart w:id="2265" w:name="_Toc338170908"/>
            <w:bookmarkStart w:id="2266" w:name="_Toc338171035"/>
            <w:bookmarkStart w:id="2267" w:name="_Toc338171164"/>
            <w:bookmarkStart w:id="2268" w:name="_Toc338171294"/>
            <w:bookmarkStart w:id="2269" w:name="_Toc338171423"/>
            <w:bookmarkStart w:id="2270" w:name="_Toc338171553"/>
            <w:bookmarkStart w:id="2271" w:name="_Toc338171685"/>
            <w:bookmarkStart w:id="2272" w:name="_Toc338241058"/>
            <w:bookmarkStart w:id="2273" w:name="_Toc338241456"/>
            <w:bookmarkStart w:id="2274" w:name="_Toc338241788"/>
            <w:bookmarkStart w:id="2275" w:name="_Toc338241943"/>
            <w:bookmarkStart w:id="2276" w:name="_Toc339458192"/>
            <w:bookmarkStart w:id="2277" w:name="_Toc339628707"/>
            <w:bookmarkStart w:id="2278" w:name="_Toc337481262"/>
            <w:bookmarkStart w:id="2279" w:name="_Toc337481356"/>
            <w:bookmarkStart w:id="2280" w:name="_Toc338165371"/>
            <w:bookmarkStart w:id="2281" w:name="_Toc338166560"/>
            <w:bookmarkStart w:id="2282" w:name="_Toc338166867"/>
            <w:bookmarkStart w:id="2283" w:name="_Toc338166985"/>
            <w:bookmarkStart w:id="2284" w:name="_Toc338167103"/>
            <w:bookmarkStart w:id="2285" w:name="_Toc338167222"/>
            <w:bookmarkStart w:id="2286" w:name="_Toc338167344"/>
            <w:bookmarkStart w:id="2287" w:name="_Toc338167467"/>
            <w:bookmarkStart w:id="2288" w:name="_Toc338167591"/>
            <w:bookmarkStart w:id="2289" w:name="_Toc338167971"/>
            <w:bookmarkStart w:id="2290" w:name="_Toc338168094"/>
            <w:bookmarkStart w:id="2291" w:name="_Toc338168217"/>
            <w:bookmarkStart w:id="2292" w:name="_Toc338168342"/>
            <w:bookmarkStart w:id="2293" w:name="_Toc338168467"/>
            <w:bookmarkStart w:id="2294" w:name="_Toc338168593"/>
            <w:bookmarkStart w:id="2295" w:name="_Toc338168718"/>
            <w:bookmarkStart w:id="2296" w:name="_Toc338168844"/>
            <w:bookmarkStart w:id="2297" w:name="_Toc338168970"/>
            <w:bookmarkStart w:id="2298" w:name="_Toc338169095"/>
            <w:bookmarkStart w:id="2299" w:name="_Toc338169225"/>
            <w:bookmarkStart w:id="2300" w:name="_Toc338169354"/>
            <w:bookmarkStart w:id="2301" w:name="_Toc338169484"/>
            <w:bookmarkStart w:id="2302" w:name="_Toc338169614"/>
            <w:bookmarkStart w:id="2303" w:name="_Toc338169743"/>
            <w:bookmarkStart w:id="2304" w:name="_Toc338169873"/>
            <w:bookmarkStart w:id="2305" w:name="_Toc338170003"/>
            <w:bookmarkStart w:id="2306" w:name="_Toc338170133"/>
            <w:bookmarkStart w:id="2307" w:name="_Toc338170264"/>
            <w:bookmarkStart w:id="2308" w:name="_Toc338170393"/>
            <w:bookmarkStart w:id="2309" w:name="_Toc338170522"/>
            <w:bookmarkStart w:id="2310" w:name="_Toc338170652"/>
            <w:bookmarkStart w:id="2311" w:name="_Toc338170781"/>
            <w:bookmarkStart w:id="2312" w:name="_Toc338170909"/>
            <w:bookmarkStart w:id="2313" w:name="_Toc338171036"/>
            <w:bookmarkStart w:id="2314" w:name="_Toc338171165"/>
            <w:bookmarkStart w:id="2315" w:name="_Toc338171295"/>
            <w:bookmarkStart w:id="2316" w:name="_Toc338171424"/>
            <w:bookmarkStart w:id="2317" w:name="_Toc338171554"/>
            <w:bookmarkStart w:id="2318" w:name="_Toc338171686"/>
            <w:bookmarkStart w:id="2319" w:name="_Toc338241059"/>
            <w:bookmarkStart w:id="2320" w:name="_Toc338241457"/>
            <w:bookmarkStart w:id="2321" w:name="_Toc338241789"/>
            <w:bookmarkStart w:id="2322" w:name="_Toc338241944"/>
            <w:bookmarkStart w:id="2323" w:name="_Toc339458193"/>
            <w:bookmarkStart w:id="2324" w:name="_Toc339628708"/>
            <w:bookmarkStart w:id="2325" w:name="_Toc337212914"/>
            <w:bookmarkStart w:id="2326" w:name="_Toc337465802"/>
            <w:bookmarkStart w:id="2327" w:name="_Toc337466560"/>
            <w:bookmarkStart w:id="2328" w:name="_Toc337468486"/>
            <w:bookmarkStart w:id="2329" w:name="_Toc337468537"/>
            <w:bookmarkStart w:id="2330" w:name="_Toc337481263"/>
            <w:bookmarkStart w:id="2331" w:name="_Toc337481357"/>
            <w:bookmarkStart w:id="2332" w:name="_Toc338165372"/>
            <w:bookmarkStart w:id="2333" w:name="_Toc338166561"/>
            <w:bookmarkStart w:id="2334" w:name="_Toc338166868"/>
            <w:bookmarkStart w:id="2335" w:name="_Toc338166986"/>
            <w:bookmarkStart w:id="2336" w:name="_Toc338167104"/>
            <w:bookmarkStart w:id="2337" w:name="_Toc338167223"/>
            <w:bookmarkStart w:id="2338" w:name="_Toc338167345"/>
            <w:bookmarkStart w:id="2339" w:name="_Toc338167468"/>
            <w:bookmarkStart w:id="2340" w:name="_Toc338167592"/>
            <w:bookmarkStart w:id="2341" w:name="_Toc338167972"/>
            <w:bookmarkStart w:id="2342" w:name="_Toc338168095"/>
            <w:bookmarkStart w:id="2343" w:name="_Toc338168218"/>
            <w:bookmarkStart w:id="2344" w:name="_Toc338168343"/>
            <w:bookmarkStart w:id="2345" w:name="_Toc338168468"/>
            <w:bookmarkStart w:id="2346" w:name="_Toc338168594"/>
            <w:bookmarkStart w:id="2347" w:name="_Toc338168719"/>
            <w:bookmarkStart w:id="2348" w:name="_Toc338168845"/>
            <w:bookmarkStart w:id="2349" w:name="_Toc338168971"/>
            <w:bookmarkStart w:id="2350" w:name="_Toc338169096"/>
            <w:bookmarkStart w:id="2351" w:name="_Toc338169226"/>
            <w:bookmarkStart w:id="2352" w:name="_Toc338169355"/>
            <w:bookmarkStart w:id="2353" w:name="_Toc338169485"/>
            <w:bookmarkStart w:id="2354" w:name="_Toc338169615"/>
            <w:bookmarkStart w:id="2355" w:name="_Toc338169744"/>
            <w:bookmarkStart w:id="2356" w:name="_Toc338169874"/>
            <w:bookmarkStart w:id="2357" w:name="_Toc338170004"/>
            <w:bookmarkStart w:id="2358" w:name="_Toc338170134"/>
            <w:bookmarkStart w:id="2359" w:name="_Toc338170265"/>
            <w:bookmarkStart w:id="2360" w:name="_Toc338170394"/>
            <w:bookmarkStart w:id="2361" w:name="_Toc338170523"/>
            <w:bookmarkStart w:id="2362" w:name="_Toc338170653"/>
            <w:bookmarkStart w:id="2363" w:name="_Toc338170782"/>
            <w:bookmarkStart w:id="2364" w:name="_Toc338170910"/>
            <w:bookmarkStart w:id="2365" w:name="_Toc338171037"/>
            <w:bookmarkStart w:id="2366" w:name="_Toc338171166"/>
            <w:bookmarkStart w:id="2367" w:name="_Toc338171296"/>
            <w:bookmarkStart w:id="2368" w:name="_Toc338171425"/>
            <w:bookmarkStart w:id="2369" w:name="_Toc338171555"/>
            <w:bookmarkStart w:id="2370" w:name="_Toc338171687"/>
            <w:bookmarkStart w:id="2371" w:name="_Toc338241060"/>
            <w:bookmarkStart w:id="2372" w:name="_Toc338241458"/>
            <w:bookmarkStart w:id="2373" w:name="_Toc338241790"/>
            <w:bookmarkStart w:id="2374" w:name="_Toc338241945"/>
            <w:bookmarkStart w:id="2375" w:name="_Toc339458194"/>
            <w:bookmarkStart w:id="2376" w:name="_Toc339628709"/>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r w:rsidRPr="00892460">
              <w:rPr>
                <w:b/>
                <w:sz w:val="22"/>
                <w:szCs w:val="22"/>
              </w:rPr>
              <w:lastRenderedPageBreak/>
              <w:t>20</w:t>
            </w:r>
          </w:p>
        </w:tc>
        <w:tc>
          <w:tcPr>
            <w:tcW w:w="4677" w:type="dxa"/>
          </w:tcPr>
          <w:p w:rsidR="000F0671" w:rsidRPr="00892460" w:rsidRDefault="000F0671" w:rsidP="00892460">
            <w:pPr>
              <w:tabs>
                <w:tab w:val="left" w:pos="567"/>
                <w:tab w:val="num" w:pos="1134"/>
              </w:tabs>
              <w:contextualSpacing/>
              <w:jc w:val="both"/>
              <w:rPr>
                <w:b/>
                <w:sz w:val="22"/>
                <w:szCs w:val="22"/>
              </w:rPr>
            </w:pPr>
            <w:r w:rsidRPr="00892460">
              <w:rPr>
                <w:b/>
                <w:sz w:val="22"/>
                <w:szCs w:val="22"/>
              </w:rPr>
              <w:t xml:space="preserve">Преференции. </w:t>
            </w:r>
          </w:p>
          <w:p w:rsidR="000F0671" w:rsidRPr="00892460" w:rsidRDefault="000F0671" w:rsidP="00892460">
            <w:pPr>
              <w:tabs>
                <w:tab w:val="left" w:pos="567"/>
                <w:tab w:val="num" w:pos="1134"/>
              </w:tabs>
              <w:contextualSpacing/>
              <w:jc w:val="both"/>
              <w:rPr>
                <w:b/>
                <w:sz w:val="22"/>
                <w:szCs w:val="22"/>
              </w:rPr>
            </w:pPr>
            <w:r w:rsidRPr="00892460">
              <w:rPr>
                <w:b/>
                <w:sz w:val="22"/>
                <w:szCs w:val="22"/>
              </w:rPr>
              <w:t>Порядок предоставления</w:t>
            </w:r>
          </w:p>
        </w:tc>
        <w:tc>
          <w:tcPr>
            <w:tcW w:w="4554" w:type="dxa"/>
            <w:gridSpan w:val="2"/>
          </w:tcPr>
          <w:p w:rsidR="000F0671" w:rsidRPr="00892460" w:rsidRDefault="000F0671" w:rsidP="00892460">
            <w:pPr>
              <w:contextualSpacing/>
              <w:jc w:val="both"/>
              <w:rPr>
                <w:sz w:val="22"/>
                <w:szCs w:val="22"/>
              </w:rPr>
            </w:pPr>
            <w:r w:rsidRPr="00892460">
              <w:rPr>
                <w:sz w:val="22"/>
                <w:szCs w:val="22"/>
              </w:rPr>
              <w:t>Не предоставляются</w:t>
            </w:r>
          </w:p>
        </w:tc>
      </w:tr>
      <w:tr w:rsidR="000F0671" w:rsidRPr="00892460" w:rsidTr="004E4EB8">
        <w:trPr>
          <w:gridAfter w:val="1"/>
          <w:wAfter w:w="47" w:type="dxa"/>
          <w:trHeight w:val="550"/>
          <w:jc w:val="center"/>
        </w:trPr>
        <w:tc>
          <w:tcPr>
            <w:tcW w:w="9929" w:type="dxa"/>
            <w:gridSpan w:val="5"/>
          </w:tcPr>
          <w:p w:rsidR="000F0671" w:rsidRPr="00892460" w:rsidRDefault="000F0671" w:rsidP="00892460">
            <w:pPr>
              <w:contextualSpacing/>
              <w:jc w:val="both"/>
              <w:rPr>
                <w:sz w:val="22"/>
                <w:szCs w:val="22"/>
              </w:rPr>
            </w:pPr>
            <w:r w:rsidRPr="00892460">
              <w:rPr>
                <w:b/>
                <w:sz w:val="22"/>
                <w:szCs w:val="22"/>
              </w:rPr>
              <w:t>Документация участниками комиссионного отбора предоставляется на официальном сайте https://www.eurosib-td.ru/</w:t>
            </w:r>
          </w:p>
        </w:tc>
      </w:tr>
    </w:tbl>
    <w:p w:rsidR="000D7E60" w:rsidRPr="00892460" w:rsidRDefault="000D7E60" w:rsidP="00892460">
      <w:pPr>
        <w:rPr>
          <w:b/>
          <w:bCs/>
          <w:sz w:val="22"/>
          <w:szCs w:val="22"/>
        </w:rPr>
      </w:pPr>
      <w:bookmarkStart w:id="2377" w:name="_Toc536617021"/>
      <w:bookmarkStart w:id="2378" w:name="_Toc9837191"/>
      <w:bookmarkStart w:id="2379" w:name="_Toc377632392"/>
      <w:bookmarkStart w:id="2380" w:name="_Ref55300680"/>
      <w:bookmarkStart w:id="2381" w:name="_Toc55305378"/>
      <w:bookmarkStart w:id="2382" w:name="_Toc57314640"/>
      <w:bookmarkStart w:id="2383" w:name="_Toc69728963"/>
      <w:bookmarkStart w:id="2384" w:name="_Toc141095959"/>
      <w:bookmarkStart w:id="2385" w:name="_Toc141096600"/>
      <w:bookmarkStart w:id="2386" w:name="_Toc337481268"/>
      <w:bookmarkStart w:id="2387" w:name="_Toc353538212"/>
    </w:p>
    <w:p w:rsidR="00F16D22" w:rsidRPr="00892460" w:rsidRDefault="00F16D22" w:rsidP="00892460">
      <w:pPr>
        <w:ind w:firstLine="426"/>
        <w:jc w:val="center"/>
        <w:rPr>
          <w:b/>
          <w:bCs/>
          <w:sz w:val="22"/>
          <w:szCs w:val="22"/>
        </w:rPr>
      </w:pPr>
    </w:p>
    <w:p w:rsidR="00441CFC" w:rsidRPr="00892460" w:rsidRDefault="00441CFC" w:rsidP="00892460">
      <w:pPr>
        <w:ind w:firstLine="426"/>
        <w:jc w:val="center"/>
        <w:rPr>
          <w:b/>
          <w:bCs/>
          <w:sz w:val="22"/>
          <w:szCs w:val="22"/>
        </w:rPr>
      </w:pPr>
    </w:p>
    <w:p w:rsidR="00F16D22" w:rsidRPr="00892460" w:rsidRDefault="00F16D22" w:rsidP="00892460">
      <w:pPr>
        <w:ind w:firstLine="426"/>
        <w:jc w:val="center"/>
        <w:rPr>
          <w:b/>
          <w:bCs/>
          <w:sz w:val="22"/>
          <w:szCs w:val="22"/>
        </w:rPr>
      </w:pPr>
    </w:p>
    <w:p w:rsidR="00004DB0" w:rsidRPr="00892460" w:rsidRDefault="00004DB0" w:rsidP="00892460">
      <w:pPr>
        <w:ind w:firstLine="426"/>
        <w:jc w:val="center"/>
        <w:rPr>
          <w:b/>
          <w:bCs/>
          <w:sz w:val="22"/>
          <w:szCs w:val="22"/>
        </w:rPr>
      </w:pPr>
    </w:p>
    <w:p w:rsidR="00004DB0" w:rsidRPr="00892460" w:rsidRDefault="00004DB0" w:rsidP="00892460">
      <w:pPr>
        <w:ind w:firstLine="426"/>
        <w:jc w:val="center"/>
        <w:rPr>
          <w:b/>
          <w:bCs/>
          <w:sz w:val="22"/>
          <w:szCs w:val="22"/>
        </w:rPr>
      </w:pPr>
    </w:p>
    <w:p w:rsidR="00004DB0" w:rsidRPr="00892460" w:rsidRDefault="00004DB0" w:rsidP="00892460">
      <w:pPr>
        <w:ind w:firstLine="426"/>
        <w:jc w:val="center"/>
        <w:rPr>
          <w:b/>
          <w:bCs/>
          <w:sz w:val="22"/>
          <w:szCs w:val="22"/>
        </w:rPr>
      </w:pPr>
    </w:p>
    <w:p w:rsidR="00004DB0" w:rsidRPr="00892460" w:rsidRDefault="00004DB0" w:rsidP="00892460">
      <w:pPr>
        <w:ind w:firstLine="426"/>
        <w:jc w:val="center"/>
        <w:rPr>
          <w:b/>
          <w:bCs/>
          <w:sz w:val="22"/>
          <w:szCs w:val="22"/>
        </w:rPr>
      </w:pPr>
    </w:p>
    <w:p w:rsidR="00004DB0" w:rsidRPr="00892460" w:rsidRDefault="00004DB0" w:rsidP="00892460">
      <w:pPr>
        <w:ind w:firstLine="426"/>
        <w:jc w:val="center"/>
        <w:rPr>
          <w:b/>
          <w:bCs/>
          <w:sz w:val="22"/>
          <w:szCs w:val="22"/>
        </w:rPr>
      </w:pPr>
    </w:p>
    <w:p w:rsidR="00004DB0" w:rsidRPr="00892460" w:rsidRDefault="00004DB0" w:rsidP="00892460">
      <w:pPr>
        <w:ind w:firstLine="426"/>
        <w:jc w:val="center"/>
        <w:rPr>
          <w:b/>
          <w:bCs/>
          <w:sz w:val="22"/>
          <w:szCs w:val="22"/>
        </w:rPr>
      </w:pPr>
    </w:p>
    <w:p w:rsidR="00004DB0" w:rsidRPr="00892460" w:rsidRDefault="00004DB0" w:rsidP="00892460">
      <w:pPr>
        <w:ind w:firstLine="426"/>
        <w:jc w:val="center"/>
        <w:rPr>
          <w:b/>
          <w:bCs/>
          <w:sz w:val="22"/>
          <w:szCs w:val="22"/>
        </w:rPr>
      </w:pPr>
    </w:p>
    <w:p w:rsidR="00004DB0" w:rsidRPr="00892460" w:rsidRDefault="00004DB0" w:rsidP="00892460">
      <w:pPr>
        <w:ind w:firstLine="426"/>
        <w:jc w:val="center"/>
        <w:rPr>
          <w:b/>
          <w:bCs/>
          <w:sz w:val="22"/>
          <w:szCs w:val="22"/>
        </w:rPr>
      </w:pPr>
    </w:p>
    <w:p w:rsidR="00004DB0" w:rsidRPr="00892460" w:rsidRDefault="00004DB0" w:rsidP="00892460">
      <w:pPr>
        <w:ind w:firstLine="426"/>
        <w:jc w:val="center"/>
        <w:rPr>
          <w:b/>
          <w:bCs/>
          <w:sz w:val="22"/>
          <w:szCs w:val="22"/>
        </w:rPr>
      </w:pPr>
    </w:p>
    <w:p w:rsidR="00004DB0" w:rsidRPr="00892460" w:rsidRDefault="00004DB0" w:rsidP="00892460">
      <w:pPr>
        <w:ind w:firstLine="426"/>
        <w:jc w:val="center"/>
        <w:rPr>
          <w:b/>
          <w:bCs/>
          <w:sz w:val="22"/>
          <w:szCs w:val="22"/>
        </w:rPr>
      </w:pPr>
    </w:p>
    <w:p w:rsidR="00004DB0" w:rsidRPr="00892460" w:rsidRDefault="00004DB0" w:rsidP="00892460">
      <w:pPr>
        <w:ind w:firstLine="426"/>
        <w:jc w:val="center"/>
        <w:rPr>
          <w:b/>
          <w:bCs/>
          <w:sz w:val="22"/>
          <w:szCs w:val="22"/>
        </w:rPr>
      </w:pPr>
    </w:p>
    <w:p w:rsidR="00C96FCE" w:rsidRPr="00892460" w:rsidRDefault="00C96FCE" w:rsidP="00892460">
      <w:pPr>
        <w:ind w:firstLine="426"/>
        <w:jc w:val="center"/>
        <w:rPr>
          <w:b/>
          <w:bCs/>
          <w:sz w:val="22"/>
          <w:szCs w:val="22"/>
        </w:rPr>
      </w:pPr>
    </w:p>
    <w:p w:rsidR="00C96FCE" w:rsidRPr="00892460" w:rsidRDefault="00C96FCE" w:rsidP="00892460">
      <w:pPr>
        <w:ind w:firstLine="426"/>
        <w:jc w:val="center"/>
        <w:rPr>
          <w:b/>
          <w:bCs/>
          <w:sz w:val="22"/>
          <w:szCs w:val="22"/>
        </w:rPr>
      </w:pPr>
    </w:p>
    <w:p w:rsidR="00C96FCE" w:rsidRPr="00892460" w:rsidRDefault="00C96FCE" w:rsidP="00892460">
      <w:pPr>
        <w:ind w:firstLine="426"/>
        <w:jc w:val="center"/>
        <w:rPr>
          <w:b/>
          <w:bCs/>
          <w:sz w:val="22"/>
          <w:szCs w:val="22"/>
        </w:rPr>
      </w:pPr>
    </w:p>
    <w:p w:rsidR="00C96FCE" w:rsidRPr="00892460" w:rsidRDefault="00C96FCE" w:rsidP="00892460">
      <w:pPr>
        <w:ind w:firstLine="426"/>
        <w:jc w:val="center"/>
        <w:rPr>
          <w:b/>
          <w:bCs/>
          <w:sz w:val="22"/>
          <w:szCs w:val="22"/>
        </w:rPr>
      </w:pPr>
    </w:p>
    <w:p w:rsidR="00C96FCE" w:rsidRPr="00892460" w:rsidRDefault="00C96FCE" w:rsidP="00892460">
      <w:pPr>
        <w:ind w:firstLine="426"/>
        <w:jc w:val="center"/>
        <w:rPr>
          <w:b/>
          <w:bCs/>
          <w:sz w:val="22"/>
          <w:szCs w:val="22"/>
        </w:rPr>
      </w:pPr>
    </w:p>
    <w:p w:rsidR="00C96FCE" w:rsidRPr="00892460" w:rsidRDefault="00C96FCE" w:rsidP="00892460">
      <w:pPr>
        <w:ind w:firstLine="426"/>
        <w:jc w:val="center"/>
        <w:rPr>
          <w:b/>
          <w:bCs/>
          <w:sz w:val="22"/>
          <w:szCs w:val="22"/>
        </w:rPr>
      </w:pPr>
    </w:p>
    <w:p w:rsidR="00C96FCE" w:rsidRPr="00892460" w:rsidRDefault="00C96FCE" w:rsidP="00892460">
      <w:pPr>
        <w:ind w:firstLine="426"/>
        <w:jc w:val="center"/>
        <w:rPr>
          <w:b/>
          <w:bCs/>
          <w:sz w:val="22"/>
          <w:szCs w:val="22"/>
        </w:rPr>
      </w:pPr>
    </w:p>
    <w:p w:rsidR="00C96FCE" w:rsidRPr="00892460" w:rsidRDefault="00C96FCE" w:rsidP="00892460">
      <w:pPr>
        <w:ind w:firstLine="426"/>
        <w:jc w:val="center"/>
        <w:rPr>
          <w:b/>
          <w:bCs/>
          <w:sz w:val="22"/>
          <w:szCs w:val="22"/>
        </w:rPr>
      </w:pPr>
    </w:p>
    <w:p w:rsidR="00C96FCE" w:rsidRPr="00892460" w:rsidRDefault="00C96FCE" w:rsidP="00892460">
      <w:pPr>
        <w:ind w:firstLine="426"/>
        <w:jc w:val="center"/>
        <w:rPr>
          <w:b/>
          <w:bCs/>
          <w:sz w:val="22"/>
          <w:szCs w:val="22"/>
        </w:rPr>
      </w:pPr>
    </w:p>
    <w:p w:rsidR="00C96FCE" w:rsidRPr="00892460" w:rsidRDefault="00C96FCE" w:rsidP="00892460">
      <w:pPr>
        <w:ind w:firstLine="426"/>
        <w:jc w:val="center"/>
        <w:rPr>
          <w:b/>
          <w:bCs/>
          <w:sz w:val="22"/>
          <w:szCs w:val="22"/>
        </w:rPr>
      </w:pPr>
    </w:p>
    <w:p w:rsidR="0066516B" w:rsidRDefault="0066516B" w:rsidP="00892460">
      <w:pPr>
        <w:ind w:firstLine="426"/>
        <w:jc w:val="center"/>
        <w:rPr>
          <w:b/>
          <w:bCs/>
          <w:sz w:val="22"/>
          <w:szCs w:val="22"/>
        </w:rPr>
      </w:pPr>
    </w:p>
    <w:p w:rsidR="00892460" w:rsidRDefault="00892460" w:rsidP="00892460">
      <w:pPr>
        <w:ind w:firstLine="426"/>
        <w:jc w:val="center"/>
        <w:rPr>
          <w:b/>
          <w:bCs/>
          <w:sz w:val="22"/>
          <w:szCs w:val="22"/>
        </w:rPr>
      </w:pPr>
    </w:p>
    <w:p w:rsidR="00892460" w:rsidRDefault="00892460" w:rsidP="00892460">
      <w:pPr>
        <w:ind w:firstLine="426"/>
        <w:jc w:val="center"/>
        <w:rPr>
          <w:b/>
          <w:bCs/>
          <w:sz w:val="22"/>
          <w:szCs w:val="22"/>
        </w:rPr>
      </w:pPr>
    </w:p>
    <w:p w:rsidR="00892460" w:rsidRDefault="00892460" w:rsidP="00892460">
      <w:pPr>
        <w:ind w:firstLine="426"/>
        <w:jc w:val="center"/>
        <w:rPr>
          <w:b/>
          <w:bCs/>
          <w:sz w:val="22"/>
          <w:szCs w:val="22"/>
        </w:rPr>
      </w:pPr>
    </w:p>
    <w:p w:rsidR="00892460" w:rsidRDefault="00892460" w:rsidP="00892460">
      <w:pPr>
        <w:ind w:firstLine="426"/>
        <w:jc w:val="center"/>
        <w:rPr>
          <w:b/>
          <w:bCs/>
          <w:sz w:val="22"/>
          <w:szCs w:val="22"/>
        </w:rPr>
      </w:pPr>
    </w:p>
    <w:p w:rsidR="00892460" w:rsidRDefault="00892460" w:rsidP="00892460">
      <w:pPr>
        <w:ind w:firstLine="426"/>
        <w:jc w:val="center"/>
        <w:rPr>
          <w:b/>
          <w:bCs/>
          <w:sz w:val="22"/>
          <w:szCs w:val="22"/>
        </w:rPr>
      </w:pPr>
    </w:p>
    <w:p w:rsidR="00892460" w:rsidRPr="00892460" w:rsidRDefault="00892460" w:rsidP="00892460">
      <w:pPr>
        <w:ind w:firstLine="426"/>
        <w:jc w:val="center"/>
        <w:rPr>
          <w:b/>
          <w:bCs/>
          <w:sz w:val="22"/>
          <w:szCs w:val="22"/>
        </w:rPr>
      </w:pPr>
    </w:p>
    <w:p w:rsidR="0066516B" w:rsidRPr="00892460" w:rsidRDefault="0066516B" w:rsidP="00892460">
      <w:pPr>
        <w:ind w:firstLine="426"/>
        <w:jc w:val="center"/>
        <w:rPr>
          <w:b/>
          <w:bCs/>
          <w:sz w:val="22"/>
          <w:szCs w:val="22"/>
        </w:rPr>
      </w:pPr>
    </w:p>
    <w:p w:rsidR="00C96FCE" w:rsidRPr="00892460" w:rsidRDefault="00C96FCE" w:rsidP="00892460">
      <w:pPr>
        <w:ind w:firstLine="426"/>
        <w:jc w:val="center"/>
        <w:rPr>
          <w:b/>
          <w:bCs/>
          <w:sz w:val="22"/>
          <w:szCs w:val="22"/>
        </w:rPr>
      </w:pPr>
    </w:p>
    <w:p w:rsidR="00C96FCE" w:rsidRPr="00892460" w:rsidRDefault="00C96FCE" w:rsidP="00892460">
      <w:pPr>
        <w:ind w:firstLine="426"/>
        <w:jc w:val="center"/>
        <w:rPr>
          <w:b/>
          <w:bCs/>
          <w:sz w:val="22"/>
          <w:szCs w:val="22"/>
        </w:rPr>
      </w:pPr>
    </w:p>
    <w:p w:rsidR="00C96FCE" w:rsidRPr="00892460" w:rsidRDefault="00892460" w:rsidP="00892460">
      <w:pPr>
        <w:tabs>
          <w:tab w:val="right" w:pos="1134"/>
          <w:tab w:val="left" w:pos="1224"/>
        </w:tabs>
        <w:spacing w:before="79"/>
        <w:ind w:right="-553"/>
        <w:jc w:val="center"/>
        <w:rPr>
          <w:b/>
          <w:bCs/>
          <w:sz w:val="22"/>
          <w:szCs w:val="22"/>
        </w:rPr>
      </w:pPr>
      <w:r>
        <w:rPr>
          <w:b/>
          <w:bCs/>
          <w:sz w:val="22"/>
          <w:szCs w:val="22"/>
        </w:rPr>
        <w:lastRenderedPageBreak/>
        <w:t>3. ТЕХНИЧЕСКОЕ ЗАДАНИЕ</w:t>
      </w:r>
    </w:p>
    <w:p w:rsidR="00004DB0" w:rsidRPr="00892460" w:rsidRDefault="00004DB0" w:rsidP="00892460">
      <w:pPr>
        <w:rPr>
          <w:b/>
          <w:bCs/>
          <w:sz w:val="22"/>
          <w:szCs w:val="22"/>
        </w:rPr>
      </w:pPr>
    </w:p>
    <w:tbl>
      <w:tblPr>
        <w:tblW w:w="101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12"/>
        <w:gridCol w:w="4223"/>
      </w:tblGrid>
      <w:tr w:rsidR="0066516B" w:rsidRPr="00892460" w:rsidTr="00CC50DF">
        <w:trPr>
          <w:jc w:val="center"/>
        </w:trPr>
        <w:tc>
          <w:tcPr>
            <w:tcW w:w="5912" w:type="dxa"/>
          </w:tcPr>
          <w:p w:rsidR="0066516B" w:rsidRPr="00892460" w:rsidRDefault="0066516B" w:rsidP="00892460">
            <w:pPr>
              <w:contextualSpacing/>
              <w:jc w:val="both"/>
              <w:rPr>
                <w:b/>
                <w:sz w:val="22"/>
                <w:szCs w:val="22"/>
              </w:rPr>
            </w:pPr>
            <w:r w:rsidRPr="00892460">
              <w:rPr>
                <w:b/>
                <w:sz w:val="22"/>
                <w:szCs w:val="22"/>
                <w:u w:val="single"/>
              </w:rPr>
              <w:t xml:space="preserve">ЛОТ </w:t>
            </w:r>
            <w:r w:rsidRPr="00892460">
              <w:rPr>
                <w:b/>
                <w:sz w:val="22"/>
                <w:szCs w:val="22"/>
              </w:rPr>
              <w:t>Содержание общего имущества МКД (Периодическое техническое освидетельствование лифтов после проведения капитального ремонта (многоквартирные дома, находящиеся в управлении ООО «УИ ЖКХ – 2008»)</w:t>
            </w:r>
          </w:p>
        </w:tc>
        <w:tc>
          <w:tcPr>
            <w:tcW w:w="4223" w:type="dxa"/>
          </w:tcPr>
          <w:p w:rsidR="0066516B" w:rsidRPr="00892460" w:rsidRDefault="0066516B" w:rsidP="00892460">
            <w:pPr>
              <w:jc w:val="both"/>
              <w:rPr>
                <w:b/>
                <w:sz w:val="22"/>
                <w:szCs w:val="22"/>
              </w:rPr>
            </w:pPr>
            <w:r w:rsidRPr="00892460">
              <w:rPr>
                <w:b/>
                <w:sz w:val="22"/>
                <w:szCs w:val="22"/>
              </w:rPr>
              <w:t>Предельная стоимость по договору в рублях       (2023 г.)</w:t>
            </w:r>
          </w:p>
          <w:p w:rsidR="0066516B" w:rsidRPr="00892460" w:rsidRDefault="0066516B" w:rsidP="00892460">
            <w:pPr>
              <w:jc w:val="both"/>
              <w:rPr>
                <w:b/>
                <w:sz w:val="22"/>
                <w:szCs w:val="22"/>
              </w:rPr>
            </w:pPr>
          </w:p>
          <w:p w:rsidR="0066516B" w:rsidRPr="00892460" w:rsidRDefault="0066516B" w:rsidP="00892460">
            <w:pPr>
              <w:tabs>
                <w:tab w:val="left" w:pos="4712"/>
              </w:tabs>
              <w:contextualSpacing/>
              <w:jc w:val="center"/>
              <w:rPr>
                <w:b/>
                <w:sz w:val="22"/>
                <w:szCs w:val="22"/>
              </w:rPr>
            </w:pPr>
            <w:r w:rsidRPr="00892460">
              <w:rPr>
                <w:b/>
                <w:sz w:val="22"/>
                <w:szCs w:val="22"/>
              </w:rPr>
              <w:t>305 613,00</w:t>
            </w:r>
          </w:p>
        </w:tc>
      </w:tr>
      <w:tr w:rsidR="0066516B" w:rsidRPr="00892460" w:rsidTr="00CC50DF">
        <w:trPr>
          <w:jc w:val="center"/>
        </w:trPr>
        <w:tc>
          <w:tcPr>
            <w:tcW w:w="5912" w:type="dxa"/>
          </w:tcPr>
          <w:p w:rsidR="0066516B" w:rsidRPr="00892460" w:rsidRDefault="008B2D59" w:rsidP="00892460">
            <w:pPr>
              <w:rPr>
                <w:sz w:val="22"/>
                <w:szCs w:val="22"/>
              </w:rPr>
            </w:pPr>
            <w:r w:rsidRPr="008B2D59">
              <w:rPr>
                <w:sz w:val="24"/>
                <w:szCs w:val="24"/>
              </w:rPr>
              <w:t>Техническое освидетельствование лифтов</w:t>
            </w:r>
          </w:p>
        </w:tc>
        <w:tc>
          <w:tcPr>
            <w:tcW w:w="4223" w:type="dxa"/>
            <w:vAlign w:val="center"/>
          </w:tcPr>
          <w:p w:rsidR="0066516B" w:rsidRPr="00892460" w:rsidRDefault="0066516B" w:rsidP="00892460">
            <w:pPr>
              <w:jc w:val="both"/>
              <w:rPr>
                <w:b/>
                <w:sz w:val="22"/>
                <w:szCs w:val="22"/>
              </w:rPr>
            </w:pPr>
            <w:r w:rsidRPr="00892460">
              <w:rPr>
                <w:sz w:val="22"/>
                <w:szCs w:val="22"/>
              </w:rPr>
              <w:t>Цена за 1 шт. в рублях – 4 851,00</w:t>
            </w:r>
          </w:p>
        </w:tc>
      </w:tr>
    </w:tbl>
    <w:p w:rsidR="00AD5FD2" w:rsidRPr="00892460" w:rsidRDefault="00AD5FD2" w:rsidP="00892460">
      <w:pPr>
        <w:tabs>
          <w:tab w:val="right" w:pos="1134"/>
          <w:tab w:val="left" w:pos="1224"/>
        </w:tabs>
        <w:spacing w:before="79"/>
        <w:ind w:right="-553"/>
        <w:jc w:val="center"/>
        <w:rPr>
          <w:b/>
          <w:bCs/>
          <w:sz w:val="22"/>
          <w:szCs w:val="22"/>
        </w:rPr>
      </w:pPr>
    </w:p>
    <w:p w:rsidR="0066516B" w:rsidRPr="00892460" w:rsidRDefault="0066516B" w:rsidP="00892460">
      <w:pPr>
        <w:jc w:val="both"/>
        <w:rPr>
          <w:color w:val="000000"/>
          <w:sz w:val="22"/>
          <w:szCs w:val="22"/>
        </w:rPr>
      </w:pPr>
    </w:p>
    <w:p w:rsidR="0066516B" w:rsidRPr="00892460" w:rsidRDefault="0066516B" w:rsidP="00892460">
      <w:pPr>
        <w:jc w:val="center"/>
        <w:rPr>
          <w:b/>
          <w:color w:val="000000"/>
          <w:sz w:val="22"/>
          <w:szCs w:val="22"/>
        </w:rPr>
      </w:pPr>
      <w:r w:rsidRPr="00892460">
        <w:rPr>
          <w:b/>
          <w:color w:val="000000"/>
          <w:sz w:val="22"/>
          <w:szCs w:val="22"/>
        </w:rPr>
        <w:t>ПЕРЕЧЕНЬ</w:t>
      </w:r>
    </w:p>
    <w:p w:rsidR="0066516B" w:rsidRPr="00892460" w:rsidRDefault="0066516B" w:rsidP="00892460">
      <w:pPr>
        <w:jc w:val="center"/>
        <w:rPr>
          <w:b/>
          <w:color w:val="000000"/>
          <w:sz w:val="22"/>
          <w:szCs w:val="22"/>
        </w:rPr>
      </w:pPr>
      <w:r w:rsidRPr="00892460">
        <w:rPr>
          <w:b/>
          <w:color w:val="000000"/>
          <w:sz w:val="22"/>
          <w:szCs w:val="22"/>
        </w:rPr>
        <w:t>работ по содержанию и ремонту лифтов многоквартирных домов.</w:t>
      </w:r>
    </w:p>
    <w:p w:rsidR="0066516B" w:rsidRPr="00892460" w:rsidRDefault="0066516B" w:rsidP="00892460">
      <w:pPr>
        <w:jc w:val="both"/>
        <w:rPr>
          <w:color w:val="000000"/>
          <w:sz w:val="22"/>
          <w:szCs w:val="22"/>
        </w:rPr>
      </w:pPr>
    </w:p>
    <w:p w:rsidR="0066516B" w:rsidRPr="00892460" w:rsidRDefault="0066516B" w:rsidP="00892460">
      <w:pPr>
        <w:jc w:val="both"/>
        <w:rPr>
          <w:color w:val="000000"/>
          <w:sz w:val="22"/>
          <w:szCs w:val="22"/>
        </w:rPr>
      </w:pPr>
      <w:r w:rsidRPr="00892460">
        <w:rPr>
          <w:color w:val="000000"/>
          <w:sz w:val="22"/>
          <w:szCs w:val="22"/>
        </w:rPr>
        <w:t xml:space="preserve">    Работы осуществляются на основании утверждённых графиков, входящих в состав данного приложения с учётом требований Правил и норм технической эксплуатации жилищного фонда, Правил устройства и безопасной эксплуатации лифтов и другой нормативно-технической документации в пределах имеющихся средств. </w:t>
      </w:r>
    </w:p>
    <w:p w:rsidR="0066516B" w:rsidRPr="00892460" w:rsidRDefault="0066516B" w:rsidP="00892460">
      <w:pPr>
        <w:jc w:val="both"/>
        <w:rPr>
          <w:color w:val="000000"/>
          <w:sz w:val="22"/>
          <w:szCs w:val="22"/>
        </w:rPr>
      </w:pPr>
    </w:p>
    <w:p w:rsidR="0066516B" w:rsidRPr="00892460" w:rsidRDefault="0066516B" w:rsidP="00892460">
      <w:pPr>
        <w:ind w:left="180"/>
        <w:jc w:val="both"/>
        <w:rPr>
          <w:color w:val="000000"/>
          <w:sz w:val="22"/>
          <w:szCs w:val="22"/>
        </w:rPr>
      </w:pPr>
      <w:r w:rsidRPr="00892460">
        <w:rPr>
          <w:color w:val="000000"/>
          <w:sz w:val="22"/>
          <w:szCs w:val="22"/>
        </w:rPr>
        <w:t>В течение всего срока эксплуатации лифт подвергается периодическому техническому освидетельствованию один раз в 12 календарных месяцев.</w:t>
      </w:r>
    </w:p>
    <w:p w:rsidR="0066516B" w:rsidRPr="00892460" w:rsidRDefault="0066516B" w:rsidP="00892460">
      <w:pPr>
        <w:ind w:left="180"/>
        <w:jc w:val="both"/>
        <w:rPr>
          <w:color w:val="000000"/>
          <w:sz w:val="22"/>
          <w:szCs w:val="22"/>
        </w:rPr>
      </w:pPr>
      <w:r w:rsidRPr="00892460">
        <w:rPr>
          <w:color w:val="000000"/>
          <w:sz w:val="22"/>
          <w:szCs w:val="22"/>
        </w:rPr>
        <w:t>Периодическое техническое освидетельствование проводится с целью установить, что:</w:t>
      </w:r>
    </w:p>
    <w:p w:rsidR="0066516B" w:rsidRPr="00892460" w:rsidRDefault="0066516B" w:rsidP="00892460">
      <w:pPr>
        <w:ind w:left="180"/>
        <w:jc w:val="both"/>
        <w:rPr>
          <w:color w:val="000000"/>
          <w:sz w:val="22"/>
          <w:szCs w:val="22"/>
        </w:rPr>
      </w:pPr>
      <w:r w:rsidRPr="00892460">
        <w:rPr>
          <w:color w:val="000000"/>
          <w:sz w:val="22"/>
          <w:szCs w:val="22"/>
        </w:rPr>
        <w:t>а) лифт находится в исправном состоянии, обеспечивающем его безопасную работу;</w:t>
      </w:r>
    </w:p>
    <w:p w:rsidR="0066516B" w:rsidRPr="00892460" w:rsidRDefault="0066516B" w:rsidP="00892460">
      <w:pPr>
        <w:ind w:left="180"/>
        <w:jc w:val="both"/>
        <w:rPr>
          <w:color w:val="000000"/>
          <w:sz w:val="22"/>
          <w:szCs w:val="22"/>
        </w:rPr>
      </w:pPr>
      <w:r w:rsidRPr="00892460">
        <w:rPr>
          <w:color w:val="000000"/>
          <w:sz w:val="22"/>
          <w:szCs w:val="22"/>
        </w:rPr>
        <w:t>б) организация эксплуатации лифта соответствует Правилам.</w:t>
      </w:r>
    </w:p>
    <w:p w:rsidR="0066516B" w:rsidRPr="00892460" w:rsidRDefault="0066516B" w:rsidP="00892460">
      <w:pPr>
        <w:ind w:left="360"/>
        <w:jc w:val="both"/>
        <w:rPr>
          <w:b/>
          <w:bCs/>
          <w:color w:val="000000"/>
          <w:sz w:val="22"/>
          <w:szCs w:val="22"/>
        </w:rPr>
      </w:pPr>
      <w:r w:rsidRPr="00892460">
        <w:rPr>
          <w:b/>
          <w:bCs/>
          <w:color w:val="000000"/>
          <w:sz w:val="22"/>
          <w:szCs w:val="22"/>
        </w:rPr>
        <w:t>1. При периодическом техническом освидетельствовании лифта:</w:t>
      </w:r>
    </w:p>
    <w:p w:rsidR="0066516B" w:rsidRPr="00892460" w:rsidRDefault="0066516B" w:rsidP="003E54B6">
      <w:pPr>
        <w:numPr>
          <w:ilvl w:val="0"/>
          <w:numId w:val="36"/>
        </w:numPr>
        <w:suppressAutoHyphens/>
        <w:jc w:val="both"/>
        <w:rPr>
          <w:color w:val="000000"/>
          <w:sz w:val="22"/>
          <w:szCs w:val="22"/>
        </w:rPr>
      </w:pPr>
      <w:r w:rsidRPr="00892460">
        <w:rPr>
          <w:color w:val="000000"/>
          <w:sz w:val="22"/>
          <w:szCs w:val="22"/>
        </w:rPr>
        <w:t>проводится визуальный и измерительный контроль установки лифтового оборудования, при котором проверяется соответствие лифтового оборудования паспортным данным и его установки размерам, регламентированным ТРТС 011/2011 и монтажным чертежом;</w:t>
      </w:r>
    </w:p>
    <w:p w:rsidR="0066516B" w:rsidRPr="00892460" w:rsidRDefault="0066516B" w:rsidP="003E54B6">
      <w:pPr>
        <w:numPr>
          <w:ilvl w:val="0"/>
          <w:numId w:val="36"/>
        </w:numPr>
        <w:suppressAutoHyphens/>
        <w:jc w:val="both"/>
        <w:rPr>
          <w:color w:val="000000"/>
          <w:sz w:val="22"/>
          <w:szCs w:val="22"/>
        </w:rPr>
      </w:pPr>
      <w:r w:rsidRPr="00892460">
        <w:rPr>
          <w:color w:val="000000"/>
          <w:sz w:val="22"/>
          <w:szCs w:val="22"/>
        </w:rPr>
        <w:t>проверяется функционирование лифта во всех режимах, предусмотренных принципиальной электрической схемой, а также работа:</w:t>
      </w:r>
    </w:p>
    <w:p w:rsidR="0066516B" w:rsidRPr="00892460" w:rsidRDefault="0066516B" w:rsidP="003E54B6">
      <w:pPr>
        <w:numPr>
          <w:ilvl w:val="1"/>
          <w:numId w:val="37"/>
        </w:numPr>
        <w:tabs>
          <w:tab w:val="num" w:pos="709"/>
        </w:tabs>
        <w:suppressAutoHyphens/>
        <w:ind w:left="709"/>
        <w:jc w:val="both"/>
        <w:rPr>
          <w:color w:val="000000"/>
          <w:sz w:val="22"/>
          <w:szCs w:val="22"/>
        </w:rPr>
      </w:pPr>
      <w:r w:rsidRPr="00892460">
        <w:rPr>
          <w:color w:val="000000"/>
          <w:sz w:val="22"/>
          <w:szCs w:val="22"/>
        </w:rPr>
        <w:t>лебёдки;</w:t>
      </w:r>
    </w:p>
    <w:p w:rsidR="0066516B" w:rsidRPr="00892460" w:rsidRDefault="0066516B" w:rsidP="003E54B6">
      <w:pPr>
        <w:numPr>
          <w:ilvl w:val="1"/>
          <w:numId w:val="37"/>
        </w:numPr>
        <w:tabs>
          <w:tab w:val="num" w:pos="709"/>
        </w:tabs>
        <w:suppressAutoHyphens/>
        <w:ind w:left="709"/>
        <w:jc w:val="both"/>
        <w:rPr>
          <w:color w:val="000000"/>
          <w:sz w:val="22"/>
          <w:szCs w:val="22"/>
        </w:rPr>
      </w:pPr>
      <w:r w:rsidRPr="00892460">
        <w:rPr>
          <w:color w:val="000000"/>
          <w:sz w:val="22"/>
          <w:szCs w:val="22"/>
        </w:rPr>
        <w:t>дверей шахты, кабины и привода дверей;</w:t>
      </w:r>
    </w:p>
    <w:p w:rsidR="0066516B" w:rsidRPr="00892460" w:rsidRDefault="0066516B" w:rsidP="003E54B6">
      <w:pPr>
        <w:numPr>
          <w:ilvl w:val="1"/>
          <w:numId w:val="37"/>
        </w:numPr>
        <w:tabs>
          <w:tab w:val="num" w:pos="709"/>
        </w:tabs>
        <w:suppressAutoHyphens/>
        <w:ind w:left="709"/>
        <w:jc w:val="both"/>
        <w:rPr>
          <w:color w:val="000000"/>
          <w:sz w:val="22"/>
          <w:szCs w:val="22"/>
        </w:rPr>
      </w:pPr>
      <w:r w:rsidRPr="00892460">
        <w:rPr>
          <w:color w:val="000000"/>
          <w:sz w:val="22"/>
          <w:szCs w:val="22"/>
        </w:rPr>
        <w:t>устройств безопасности;</w:t>
      </w:r>
    </w:p>
    <w:p w:rsidR="0066516B" w:rsidRPr="00892460" w:rsidRDefault="0066516B" w:rsidP="00892460">
      <w:pPr>
        <w:jc w:val="both"/>
        <w:rPr>
          <w:color w:val="000000"/>
          <w:sz w:val="22"/>
          <w:szCs w:val="22"/>
        </w:rPr>
      </w:pPr>
      <w:r w:rsidRPr="00892460">
        <w:rPr>
          <w:color w:val="000000"/>
          <w:sz w:val="22"/>
          <w:szCs w:val="22"/>
        </w:rPr>
        <w:t xml:space="preserve">      -      сигнализации, связи, диспетчерского контроля, освещения, а также контролируется точность остановки кабины на этажных площадках;</w:t>
      </w:r>
    </w:p>
    <w:p w:rsidR="0066516B" w:rsidRPr="00892460" w:rsidRDefault="0066516B" w:rsidP="00892460">
      <w:pPr>
        <w:jc w:val="both"/>
        <w:rPr>
          <w:color w:val="000000"/>
          <w:sz w:val="22"/>
          <w:szCs w:val="22"/>
        </w:rPr>
      </w:pPr>
      <w:r w:rsidRPr="00892460">
        <w:rPr>
          <w:color w:val="000000"/>
          <w:sz w:val="22"/>
          <w:szCs w:val="22"/>
        </w:rPr>
        <w:t xml:space="preserve">       -     проводятся испытания.</w:t>
      </w:r>
    </w:p>
    <w:p w:rsidR="0066516B" w:rsidRPr="00892460" w:rsidRDefault="0066516B" w:rsidP="00892460">
      <w:pPr>
        <w:jc w:val="both"/>
        <w:rPr>
          <w:color w:val="000000"/>
          <w:sz w:val="22"/>
          <w:szCs w:val="22"/>
        </w:rPr>
      </w:pPr>
      <w:r w:rsidRPr="00892460">
        <w:rPr>
          <w:color w:val="000000"/>
          <w:sz w:val="22"/>
          <w:szCs w:val="22"/>
        </w:rPr>
        <w:t xml:space="preserve">                Испытаниям подвергаются:</w:t>
      </w:r>
    </w:p>
    <w:p w:rsidR="0066516B" w:rsidRPr="00892460" w:rsidRDefault="0066516B" w:rsidP="003E54B6">
      <w:pPr>
        <w:numPr>
          <w:ilvl w:val="1"/>
          <w:numId w:val="37"/>
        </w:numPr>
        <w:suppressAutoHyphens/>
        <w:jc w:val="both"/>
        <w:rPr>
          <w:color w:val="000000"/>
          <w:sz w:val="22"/>
          <w:szCs w:val="22"/>
        </w:rPr>
      </w:pPr>
      <w:r w:rsidRPr="00892460">
        <w:rPr>
          <w:color w:val="000000"/>
          <w:sz w:val="22"/>
          <w:szCs w:val="22"/>
        </w:rPr>
        <w:t>ограничитель скорости;</w:t>
      </w:r>
    </w:p>
    <w:p w:rsidR="0066516B" w:rsidRPr="00892460" w:rsidRDefault="0066516B" w:rsidP="003E54B6">
      <w:pPr>
        <w:numPr>
          <w:ilvl w:val="1"/>
          <w:numId w:val="37"/>
        </w:numPr>
        <w:suppressAutoHyphens/>
        <w:jc w:val="both"/>
        <w:rPr>
          <w:color w:val="000000"/>
          <w:sz w:val="22"/>
          <w:szCs w:val="22"/>
        </w:rPr>
      </w:pPr>
      <w:r w:rsidRPr="00892460">
        <w:rPr>
          <w:color w:val="000000"/>
          <w:sz w:val="22"/>
          <w:szCs w:val="22"/>
        </w:rPr>
        <w:t>ловители;</w:t>
      </w:r>
    </w:p>
    <w:p w:rsidR="0066516B" w:rsidRPr="00892460" w:rsidRDefault="0066516B" w:rsidP="003E54B6">
      <w:pPr>
        <w:numPr>
          <w:ilvl w:val="1"/>
          <w:numId w:val="37"/>
        </w:numPr>
        <w:suppressAutoHyphens/>
        <w:jc w:val="both"/>
        <w:rPr>
          <w:color w:val="000000"/>
          <w:sz w:val="22"/>
          <w:szCs w:val="22"/>
        </w:rPr>
      </w:pPr>
      <w:r w:rsidRPr="00892460">
        <w:rPr>
          <w:color w:val="000000"/>
          <w:sz w:val="22"/>
          <w:szCs w:val="22"/>
        </w:rPr>
        <w:t>буфера;</w:t>
      </w:r>
    </w:p>
    <w:p w:rsidR="0066516B" w:rsidRPr="00892460" w:rsidRDefault="0066516B" w:rsidP="003E54B6">
      <w:pPr>
        <w:numPr>
          <w:ilvl w:val="1"/>
          <w:numId w:val="37"/>
        </w:numPr>
        <w:suppressAutoHyphens/>
        <w:jc w:val="both"/>
        <w:rPr>
          <w:color w:val="000000"/>
          <w:sz w:val="22"/>
          <w:szCs w:val="22"/>
        </w:rPr>
      </w:pPr>
      <w:r w:rsidRPr="00892460">
        <w:rPr>
          <w:color w:val="000000"/>
          <w:sz w:val="22"/>
          <w:szCs w:val="22"/>
        </w:rPr>
        <w:t>тормозная система;</w:t>
      </w:r>
    </w:p>
    <w:p w:rsidR="0066516B" w:rsidRPr="00892460" w:rsidRDefault="0066516B" w:rsidP="003E54B6">
      <w:pPr>
        <w:numPr>
          <w:ilvl w:val="1"/>
          <w:numId w:val="37"/>
        </w:numPr>
        <w:suppressAutoHyphens/>
        <w:jc w:val="both"/>
        <w:rPr>
          <w:color w:val="000000"/>
          <w:sz w:val="22"/>
          <w:szCs w:val="22"/>
        </w:rPr>
      </w:pPr>
      <w:r w:rsidRPr="00892460">
        <w:rPr>
          <w:color w:val="000000"/>
          <w:sz w:val="22"/>
          <w:szCs w:val="22"/>
        </w:rPr>
        <w:t>электропривод;</w:t>
      </w:r>
    </w:p>
    <w:p w:rsidR="0066516B" w:rsidRPr="00892460" w:rsidRDefault="0066516B" w:rsidP="003E54B6">
      <w:pPr>
        <w:numPr>
          <w:ilvl w:val="1"/>
          <w:numId w:val="37"/>
        </w:numPr>
        <w:suppressAutoHyphens/>
        <w:jc w:val="both"/>
        <w:rPr>
          <w:color w:val="000000"/>
          <w:sz w:val="22"/>
          <w:szCs w:val="22"/>
        </w:rPr>
      </w:pPr>
      <w:r w:rsidRPr="00892460">
        <w:rPr>
          <w:color w:val="000000"/>
          <w:sz w:val="22"/>
          <w:szCs w:val="22"/>
        </w:rPr>
        <w:t>канатоведущий шкив;</w:t>
      </w:r>
    </w:p>
    <w:p w:rsidR="0066516B" w:rsidRPr="00892460" w:rsidRDefault="0066516B" w:rsidP="003E54B6">
      <w:pPr>
        <w:numPr>
          <w:ilvl w:val="1"/>
          <w:numId w:val="37"/>
        </w:numPr>
        <w:suppressAutoHyphens/>
        <w:jc w:val="both"/>
        <w:rPr>
          <w:color w:val="000000"/>
          <w:sz w:val="22"/>
          <w:szCs w:val="22"/>
        </w:rPr>
      </w:pPr>
      <w:r w:rsidRPr="00892460">
        <w:rPr>
          <w:color w:val="000000"/>
          <w:sz w:val="22"/>
          <w:szCs w:val="22"/>
        </w:rPr>
        <w:t>защитное заземление, изоляция электросетей и электрооборудования, защита в электросетях.</w:t>
      </w:r>
    </w:p>
    <w:p w:rsidR="0066516B" w:rsidRPr="00892460" w:rsidRDefault="0066516B" w:rsidP="00892460">
      <w:pPr>
        <w:jc w:val="both"/>
        <w:rPr>
          <w:b/>
          <w:color w:val="000000"/>
          <w:sz w:val="22"/>
          <w:szCs w:val="22"/>
        </w:rPr>
      </w:pPr>
      <w:r w:rsidRPr="00892460">
        <w:rPr>
          <w:b/>
          <w:color w:val="000000"/>
          <w:sz w:val="22"/>
          <w:szCs w:val="22"/>
        </w:rPr>
        <w:t xml:space="preserve">      2. Испытания лифта:</w:t>
      </w:r>
    </w:p>
    <w:p w:rsidR="0066516B" w:rsidRPr="00892460" w:rsidRDefault="0066516B" w:rsidP="00892460">
      <w:pPr>
        <w:jc w:val="both"/>
        <w:rPr>
          <w:color w:val="000000"/>
          <w:sz w:val="22"/>
          <w:szCs w:val="22"/>
        </w:rPr>
      </w:pPr>
      <w:r w:rsidRPr="00892460">
        <w:rPr>
          <w:color w:val="000000"/>
          <w:sz w:val="22"/>
          <w:szCs w:val="22"/>
        </w:rPr>
        <w:t xml:space="preserve">             2.1. Защитное заземление:</w:t>
      </w:r>
    </w:p>
    <w:p w:rsidR="0066516B" w:rsidRPr="00892460" w:rsidRDefault="0066516B" w:rsidP="003E54B6">
      <w:pPr>
        <w:numPr>
          <w:ilvl w:val="1"/>
          <w:numId w:val="37"/>
        </w:numPr>
        <w:suppressAutoHyphens/>
        <w:jc w:val="both"/>
        <w:rPr>
          <w:color w:val="000000"/>
          <w:sz w:val="22"/>
          <w:szCs w:val="22"/>
        </w:rPr>
      </w:pPr>
      <w:r w:rsidRPr="00892460">
        <w:rPr>
          <w:color w:val="000000"/>
          <w:sz w:val="22"/>
          <w:szCs w:val="22"/>
        </w:rPr>
        <w:t>проверка наличия цепи между заземлёнными установками и элементами заземлённой установки производится один раз в год - не должно быть обрывов и неудовлетворительных контактов. Переходное сопротивление контактов должно быть не выше 0,05 Ом.</w:t>
      </w:r>
    </w:p>
    <w:p w:rsidR="0066516B" w:rsidRPr="00892460" w:rsidRDefault="0066516B" w:rsidP="00892460">
      <w:pPr>
        <w:jc w:val="both"/>
        <w:rPr>
          <w:color w:val="000000"/>
          <w:sz w:val="22"/>
          <w:szCs w:val="22"/>
        </w:rPr>
      </w:pPr>
      <w:r w:rsidRPr="00892460">
        <w:rPr>
          <w:color w:val="000000"/>
          <w:sz w:val="22"/>
          <w:szCs w:val="22"/>
        </w:rPr>
        <w:t xml:space="preserve">              2.2. Изоляция электросетей и электрооборудования:</w:t>
      </w:r>
    </w:p>
    <w:p w:rsidR="0066516B" w:rsidRPr="00892460" w:rsidRDefault="0066516B" w:rsidP="003E54B6">
      <w:pPr>
        <w:numPr>
          <w:ilvl w:val="1"/>
          <w:numId w:val="37"/>
        </w:numPr>
        <w:suppressAutoHyphens/>
        <w:jc w:val="both"/>
        <w:rPr>
          <w:color w:val="000000"/>
          <w:sz w:val="22"/>
          <w:szCs w:val="22"/>
        </w:rPr>
      </w:pPr>
      <w:r w:rsidRPr="00892460">
        <w:rPr>
          <w:color w:val="000000"/>
          <w:sz w:val="22"/>
          <w:szCs w:val="22"/>
        </w:rPr>
        <w:t>измерение сопротивления изоляции электропроводок производится один раз в год, сопротивление изоляции на лифтах должно быть не менее 0,5 Мом.</w:t>
      </w:r>
    </w:p>
    <w:p w:rsidR="0066516B" w:rsidRPr="00892460" w:rsidRDefault="0066516B" w:rsidP="00892460">
      <w:pPr>
        <w:jc w:val="both"/>
        <w:rPr>
          <w:color w:val="000000"/>
          <w:sz w:val="22"/>
          <w:szCs w:val="22"/>
        </w:rPr>
      </w:pPr>
      <w:r w:rsidRPr="00892460">
        <w:rPr>
          <w:color w:val="000000"/>
          <w:sz w:val="22"/>
          <w:szCs w:val="22"/>
        </w:rPr>
        <w:t xml:space="preserve">              2.3.  Защита в электросетях:</w:t>
      </w:r>
    </w:p>
    <w:p w:rsidR="0066516B" w:rsidRPr="00892460" w:rsidRDefault="0066516B" w:rsidP="003E54B6">
      <w:pPr>
        <w:numPr>
          <w:ilvl w:val="1"/>
          <w:numId w:val="37"/>
        </w:numPr>
        <w:suppressAutoHyphens/>
        <w:jc w:val="both"/>
        <w:rPr>
          <w:color w:val="000000"/>
          <w:sz w:val="22"/>
          <w:szCs w:val="22"/>
        </w:rPr>
      </w:pPr>
      <w:r w:rsidRPr="00892460">
        <w:rPr>
          <w:color w:val="000000"/>
          <w:sz w:val="22"/>
          <w:szCs w:val="22"/>
        </w:rPr>
        <w:t>измерение полного сопротивления цепи «фаза-нуль» производится один раз в 2 года, с целью проверки срабатывания защиты при системе питания с глухозаземленной нейтралью.</w:t>
      </w:r>
    </w:p>
    <w:p w:rsidR="0066516B" w:rsidRPr="00892460" w:rsidRDefault="0066516B" w:rsidP="00892460">
      <w:pPr>
        <w:jc w:val="both"/>
        <w:rPr>
          <w:color w:val="000000"/>
          <w:sz w:val="22"/>
          <w:szCs w:val="22"/>
        </w:rPr>
      </w:pPr>
      <w:r w:rsidRPr="00892460">
        <w:rPr>
          <w:color w:val="000000"/>
          <w:sz w:val="22"/>
          <w:szCs w:val="22"/>
        </w:rPr>
        <w:t xml:space="preserve">    Результаты периодического технического освидетельствования лифта отражаются в паспорте лифта и в «Акте периодического технического освидетельствования лифта».</w:t>
      </w:r>
    </w:p>
    <w:p w:rsidR="0066516B" w:rsidRPr="00892460" w:rsidRDefault="0066516B" w:rsidP="00892460">
      <w:pPr>
        <w:jc w:val="both"/>
        <w:rPr>
          <w:color w:val="000000"/>
          <w:sz w:val="22"/>
          <w:szCs w:val="22"/>
        </w:rPr>
      </w:pPr>
      <w:r w:rsidRPr="00892460">
        <w:rPr>
          <w:color w:val="000000"/>
          <w:sz w:val="22"/>
          <w:szCs w:val="22"/>
        </w:rPr>
        <w:t xml:space="preserve">    Результаты измерений оформляются протоколом установленной формы, один экземпляр которого хранится в паспортах лифтов. </w:t>
      </w:r>
    </w:p>
    <w:p w:rsidR="00A2723D" w:rsidRPr="00892460" w:rsidRDefault="00A2723D" w:rsidP="00892460">
      <w:pPr>
        <w:widowControl w:val="0"/>
        <w:jc w:val="center"/>
        <w:outlineLvl w:val="0"/>
        <w:rPr>
          <w:b/>
          <w:kern w:val="28"/>
          <w:sz w:val="22"/>
          <w:szCs w:val="22"/>
        </w:rPr>
      </w:pPr>
    </w:p>
    <w:p w:rsidR="00AD5FD2" w:rsidRPr="00892460" w:rsidRDefault="00AD5FD2" w:rsidP="008B2D59">
      <w:pPr>
        <w:widowControl w:val="0"/>
        <w:jc w:val="center"/>
        <w:outlineLvl w:val="0"/>
        <w:rPr>
          <w:b/>
          <w:kern w:val="28"/>
          <w:sz w:val="22"/>
          <w:szCs w:val="22"/>
        </w:rPr>
      </w:pPr>
      <w:bookmarkStart w:id="2388" w:name="_Toc377632394"/>
      <w:bookmarkStart w:id="2389" w:name="_Toc9837194"/>
      <w:r w:rsidRPr="00892460">
        <w:rPr>
          <w:b/>
          <w:kern w:val="28"/>
          <w:sz w:val="22"/>
          <w:szCs w:val="22"/>
        </w:rPr>
        <w:t>4. ПРОЕКТ ДОГОВОРА</w:t>
      </w:r>
    </w:p>
    <w:p w:rsidR="00AD5FD2" w:rsidRPr="00892460" w:rsidRDefault="00AD5FD2" w:rsidP="00892460">
      <w:pPr>
        <w:rPr>
          <w:sz w:val="22"/>
          <w:szCs w:val="22"/>
        </w:rPr>
      </w:pPr>
    </w:p>
    <w:p w:rsidR="00AD5FD2" w:rsidRPr="00892460" w:rsidRDefault="00AD5FD2" w:rsidP="00892460">
      <w:pPr>
        <w:jc w:val="both"/>
        <w:rPr>
          <w:sz w:val="22"/>
          <w:szCs w:val="22"/>
        </w:rPr>
      </w:pPr>
      <w:r w:rsidRPr="00892460">
        <w:rPr>
          <w:sz w:val="22"/>
          <w:szCs w:val="22"/>
        </w:rPr>
        <w:t>4.1</w:t>
      </w:r>
      <w:r w:rsidRPr="00892460">
        <w:rPr>
          <w:sz w:val="22"/>
          <w:szCs w:val="22"/>
        </w:rPr>
        <w:tab/>
        <w:t>Приведенная в приложении к настоящей документации форма договора обязательна как по существу изложенных требований, так и по форме. Предложение иных условий договора является основанием для отклонения заявки такого Участника.</w:t>
      </w:r>
    </w:p>
    <w:p w:rsidR="00AD5FD2" w:rsidRPr="00892460" w:rsidRDefault="00AD5FD2" w:rsidP="00892460">
      <w:pPr>
        <w:rPr>
          <w:sz w:val="22"/>
          <w:szCs w:val="22"/>
        </w:rPr>
      </w:pPr>
    </w:p>
    <w:p w:rsidR="00CC50DF" w:rsidRPr="00892460" w:rsidRDefault="00CC50DF" w:rsidP="00892460">
      <w:pPr>
        <w:ind w:firstLine="700"/>
        <w:jc w:val="center"/>
        <w:rPr>
          <w:b/>
          <w:bCs/>
          <w:iCs/>
          <w:sz w:val="22"/>
          <w:szCs w:val="22"/>
        </w:rPr>
      </w:pPr>
      <w:r w:rsidRPr="00892460">
        <w:rPr>
          <w:b/>
          <w:sz w:val="22"/>
          <w:szCs w:val="22"/>
        </w:rPr>
        <w:t xml:space="preserve">ДОГОВОР № </w:t>
      </w:r>
      <w:r w:rsidRPr="00892460">
        <w:rPr>
          <w:b/>
          <w:sz w:val="22"/>
          <w:szCs w:val="22"/>
        </w:rPr>
        <w:softHyphen/>
      </w:r>
      <w:r w:rsidRPr="00892460">
        <w:rPr>
          <w:b/>
          <w:sz w:val="22"/>
          <w:szCs w:val="22"/>
        </w:rPr>
        <w:softHyphen/>
        <w:t>__/__</w:t>
      </w:r>
    </w:p>
    <w:p w:rsidR="00CC50DF" w:rsidRPr="00892460" w:rsidRDefault="00CC50DF" w:rsidP="00892460">
      <w:pPr>
        <w:jc w:val="center"/>
        <w:rPr>
          <w:b/>
          <w:sz w:val="22"/>
          <w:szCs w:val="22"/>
        </w:rPr>
      </w:pPr>
      <w:r w:rsidRPr="00892460">
        <w:rPr>
          <w:b/>
          <w:sz w:val="22"/>
          <w:szCs w:val="22"/>
        </w:rPr>
        <w:t xml:space="preserve">на содержание и ремонт общего имущества многоквартирных домов </w:t>
      </w:r>
    </w:p>
    <w:p w:rsidR="00CC50DF" w:rsidRPr="00892460" w:rsidRDefault="000D6B19" w:rsidP="00892460">
      <w:pPr>
        <w:jc w:val="both"/>
        <w:rPr>
          <w:sz w:val="22"/>
          <w:szCs w:val="22"/>
        </w:rPr>
      </w:pPr>
      <w:r w:rsidRPr="00892460">
        <w:rPr>
          <w:sz w:val="22"/>
          <w:szCs w:val="22"/>
        </w:rPr>
        <w:t xml:space="preserve">  </w:t>
      </w:r>
    </w:p>
    <w:p w:rsidR="00CC50DF" w:rsidRPr="00892460" w:rsidRDefault="00CC50DF" w:rsidP="00892460">
      <w:pPr>
        <w:jc w:val="both"/>
        <w:rPr>
          <w:sz w:val="22"/>
          <w:szCs w:val="22"/>
        </w:rPr>
      </w:pPr>
      <w:r w:rsidRPr="00892460">
        <w:rPr>
          <w:sz w:val="22"/>
          <w:szCs w:val="22"/>
        </w:rPr>
        <w:t xml:space="preserve">г. Усть-Илимск </w:t>
      </w:r>
      <w:r w:rsidR="000D6B19" w:rsidRPr="00892460">
        <w:rPr>
          <w:sz w:val="22"/>
          <w:szCs w:val="22"/>
        </w:rPr>
        <w:t xml:space="preserve">        </w:t>
      </w:r>
      <w:r w:rsidRPr="00892460">
        <w:rPr>
          <w:sz w:val="22"/>
          <w:szCs w:val="22"/>
        </w:rPr>
        <w:t xml:space="preserve">                                                                                               “___”______  20__г.</w:t>
      </w:r>
    </w:p>
    <w:p w:rsidR="00CC50DF" w:rsidRPr="00892460" w:rsidRDefault="00CC50DF" w:rsidP="00892460">
      <w:pPr>
        <w:jc w:val="both"/>
        <w:rPr>
          <w:sz w:val="22"/>
          <w:szCs w:val="22"/>
        </w:rPr>
      </w:pPr>
      <w:r w:rsidRPr="00892460">
        <w:rPr>
          <w:sz w:val="22"/>
          <w:szCs w:val="22"/>
        </w:rPr>
        <w:t xml:space="preserve">                                                                                                                             </w:t>
      </w:r>
    </w:p>
    <w:p w:rsidR="00CC50DF" w:rsidRPr="00892460" w:rsidRDefault="00CC50DF" w:rsidP="00892460">
      <w:pPr>
        <w:jc w:val="both"/>
        <w:rPr>
          <w:sz w:val="22"/>
          <w:szCs w:val="22"/>
        </w:rPr>
      </w:pPr>
      <w:r w:rsidRPr="00892460">
        <w:rPr>
          <w:sz w:val="22"/>
          <w:szCs w:val="22"/>
        </w:rPr>
        <w:t xml:space="preserve">        Общество с ограниченной ответственностью «Усть-Илимское жилищно-коммунальное хозяйство - 2008», именуемое в дальнейшем «Управляющая организация», в лице директора Сёмина Юрия Николаевича, действующего на основании Устава, с одной стороны, и Общество с ограниченной ответственностью «__________» именуемое в дальнейшем «Подрядчик», в лице директора ______________________________ действующего на основании Устава, с другой стороны, по результатам комиссионного отбора на право заключения Договора на содержание и ремонт общего имущества многоквартирных домов, на основании Протокола заседания Конкурсной комиссии по выбору Победителя комиссионного отбора от «_____»______2022 года № ____, лот № _____ заключили настоящий договор о нижеследующем:</w:t>
      </w:r>
    </w:p>
    <w:p w:rsidR="00CC50DF" w:rsidRPr="00892460" w:rsidRDefault="00CC50DF" w:rsidP="00892460">
      <w:pPr>
        <w:tabs>
          <w:tab w:val="left" w:pos="284"/>
          <w:tab w:val="left" w:pos="426"/>
        </w:tabs>
        <w:jc w:val="both"/>
        <w:rPr>
          <w:sz w:val="22"/>
          <w:szCs w:val="22"/>
        </w:rPr>
      </w:pPr>
    </w:p>
    <w:p w:rsidR="00CC50DF" w:rsidRPr="00892460" w:rsidRDefault="00CC50DF" w:rsidP="003E54B6">
      <w:pPr>
        <w:pStyle w:val="af"/>
        <w:numPr>
          <w:ilvl w:val="0"/>
          <w:numId w:val="43"/>
        </w:numPr>
        <w:tabs>
          <w:tab w:val="left" w:pos="284"/>
          <w:tab w:val="left" w:pos="426"/>
        </w:tabs>
        <w:jc w:val="center"/>
        <w:rPr>
          <w:b/>
          <w:sz w:val="22"/>
          <w:szCs w:val="22"/>
        </w:rPr>
      </w:pPr>
      <w:r w:rsidRPr="00892460">
        <w:rPr>
          <w:b/>
          <w:sz w:val="22"/>
          <w:szCs w:val="22"/>
        </w:rPr>
        <w:t>Предмет договора.</w:t>
      </w:r>
    </w:p>
    <w:p w:rsidR="000D6B19" w:rsidRPr="00892460" w:rsidRDefault="000D6B19" w:rsidP="00892460">
      <w:pPr>
        <w:tabs>
          <w:tab w:val="left" w:pos="284"/>
          <w:tab w:val="left" w:pos="426"/>
        </w:tabs>
        <w:rPr>
          <w:b/>
          <w:bCs/>
          <w:sz w:val="22"/>
          <w:szCs w:val="22"/>
        </w:rPr>
      </w:pPr>
    </w:p>
    <w:p w:rsidR="00CC50DF" w:rsidRPr="00892460" w:rsidRDefault="00CC50DF" w:rsidP="003E54B6">
      <w:pPr>
        <w:numPr>
          <w:ilvl w:val="1"/>
          <w:numId w:val="43"/>
        </w:numPr>
        <w:tabs>
          <w:tab w:val="left" w:pos="284"/>
          <w:tab w:val="left" w:pos="426"/>
        </w:tabs>
        <w:ind w:left="0" w:firstLine="0"/>
        <w:jc w:val="both"/>
        <w:rPr>
          <w:sz w:val="22"/>
          <w:szCs w:val="22"/>
        </w:rPr>
      </w:pPr>
      <w:r w:rsidRPr="00892460">
        <w:rPr>
          <w:sz w:val="22"/>
          <w:szCs w:val="22"/>
        </w:rPr>
        <w:t>«Подрядчик» принимает на себя обязательства по поручению «Управляющей организации» за свой риск и своими силами, средствами и материалами выполнять работ по содержанию и ремонту общего имущества многоквартирных домов по прилагаемым приложениям:</w:t>
      </w:r>
    </w:p>
    <w:p w:rsidR="00CC50DF" w:rsidRPr="00892460" w:rsidRDefault="00CC50DF" w:rsidP="00892460">
      <w:pPr>
        <w:tabs>
          <w:tab w:val="left" w:pos="284"/>
          <w:tab w:val="left" w:pos="426"/>
        </w:tabs>
        <w:jc w:val="both"/>
        <w:rPr>
          <w:sz w:val="22"/>
          <w:szCs w:val="22"/>
        </w:rPr>
      </w:pPr>
      <w:r w:rsidRPr="00892460">
        <w:rPr>
          <w:sz w:val="22"/>
          <w:szCs w:val="22"/>
        </w:rPr>
        <w:t xml:space="preserve">      № ___ «Сводный перечень объемов работ (услуг) по содержанию и ремонту общего имущества многоквартирных домов на 2023,2024 года (тип жилых домов)»,</w:t>
      </w:r>
    </w:p>
    <w:p w:rsidR="00CC50DF" w:rsidRPr="00892460" w:rsidRDefault="00CC50DF" w:rsidP="00892460">
      <w:pPr>
        <w:tabs>
          <w:tab w:val="left" w:pos="284"/>
          <w:tab w:val="left" w:pos="426"/>
        </w:tabs>
        <w:jc w:val="both"/>
        <w:rPr>
          <w:sz w:val="22"/>
          <w:szCs w:val="22"/>
        </w:rPr>
      </w:pPr>
      <w:r w:rsidRPr="00892460">
        <w:rPr>
          <w:sz w:val="22"/>
          <w:szCs w:val="22"/>
        </w:rPr>
        <w:t>и сдать их результат «Управляющей организации» по акту приемки выполненных работ, а «Управляющая компания» обязуется, проверив качество выполненных работ и оказанных услуг,</w:t>
      </w:r>
      <w:r w:rsidRPr="00892460">
        <w:rPr>
          <w:b/>
          <w:sz w:val="22"/>
          <w:szCs w:val="22"/>
        </w:rPr>
        <w:t xml:space="preserve"> </w:t>
      </w:r>
      <w:r w:rsidRPr="00892460">
        <w:rPr>
          <w:sz w:val="22"/>
          <w:szCs w:val="22"/>
        </w:rPr>
        <w:t>принять их результат и оплатить его.</w:t>
      </w:r>
    </w:p>
    <w:p w:rsidR="00CC50DF" w:rsidRPr="00892460" w:rsidRDefault="00CC50DF" w:rsidP="003E54B6">
      <w:pPr>
        <w:numPr>
          <w:ilvl w:val="1"/>
          <w:numId w:val="43"/>
        </w:numPr>
        <w:tabs>
          <w:tab w:val="left" w:pos="284"/>
          <w:tab w:val="left" w:pos="426"/>
        </w:tabs>
        <w:ind w:left="0" w:firstLine="0"/>
        <w:jc w:val="both"/>
        <w:rPr>
          <w:sz w:val="22"/>
          <w:szCs w:val="22"/>
        </w:rPr>
      </w:pPr>
      <w:r w:rsidRPr="00892460">
        <w:rPr>
          <w:sz w:val="22"/>
          <w:szCs w:val="22"/>
        </w:rPr>
        <w:t>«Управляющая организация» передает «Подрядчику» на обслуживание многоквартирные дома в пределах границ эксплуатационной ответственности, в технически исправном состоянии.</w:t>
      </w:r>
    </w:p>
    <w:p w:rsidR="00CC50DF" w:rsidRPr="00892460" w:rsidRDefault="00CC50DF" w:rsidP="003E54B6">
      <w:pPr>
        <w:numPr>
          <w:ilvl w:val="1"/>
          <w:numId w:val="43"/>
        </w:numPr>
        <w:tabs>
          <w:tab w:val="left" w:pos="284"/>
          <w:tab w:val="left" w:pos="426"/>
        </w:tabs>
        <w:ind w:left="0" w:firstLine="0"/>
        <w:jc w:val="both"/>
        <w:rPr>
          <w:sz w:val="22"/>
          <w:szCs w:val="22"/>
        </w:rPr>
      </w:pPr>
      <w:r w:rsidRPr="00892460">
        <w:rPr>
          <w:sz w:val="22"/>
          <w:szCs w:val="22"/>
        </w:rPr>
        <w:t>В своей деятельности стороны при выполнении обязательств по настоящему договору обязаны руководствоваться:</w:t>
      </w:r>
    </w:p>
    <w:p w:rsidR="00CC50DF" w:rsidRPr="00892460" w:rsidRDefault="00CC50DF" w:rsidP="003E54B6">
      <w:pPr>
        <w:numPr>
          <w:ilvl w:val="0"/>
          <w:numId w:val="44"/>
        </w:numPr>
        <w:jc w:val="both"/>
        <w:rPr>
          <w:sz w:val="22"/>
          <w:szCs w:val="22"/>
        </w:rPr>
      </w:pPr>
      <w:r w:rsidRPr="00892460">
        <w:rPr>
          <w:sz w:val="22"/>
          <w:szCs w:val="22"/>
        </w:rPr>
        <w:t>«Правилами и нормами технической эксплуатации жилищного фонда» (утвержденные постановлением Госстроя от 27.09.2003 года № 170);</w:t>
      </w:r>
    </w:p>
    <w:p w:rsidR="00CC50DF" w:rsidRPr="00892460" w:rsidRDefault="00CC50DF" w:rsidP="003E54B6">
      <w:pPr>
        <w:numPr>
          <w:ilvl w:val="0"/>
          <w:numId w:val="44"/>
        </w:numPr>
        <w:jc w:val="both"/>
        <w:rPr>
          <w:sz w:val="22"/>
          <w:szCs w:val="22"/>
        </w:rPr>
      </w:pPr>
      <w:r w:rsidRPr="00892460">
        <w:rPr>
          <w:sz w:val="22"/>
          <w:szCs w:val="22"/>
        </w:rPr>
        <w:t>ВСН 58-88 (р) «Положение об организации и проведении реконструкции, ремонта и технического обслуживания зданий» (утвержденные приказом Госкомархитектуры РФ при Госстрое СССР от 23.11.1988 года № 312);</w:t>
      </w:r>
    </w:p>
    <w:p w:rsidR="00CC50DF" w:rsidRPr="00892460" w:rsidRDefault="00CC50DF" w:rsidP="003E54B6">
      <w:pPr>
        <w:numPr>
          <w:ilvl w:val="0"/>
          <w:numId w:val="44"/>
        </w:numPr>
        <w:jc w:val="both"/>
        <w:rPr>
          <w:sz w:val="22"/>
          <w:szCs w:val="22"/>
        </w:rPr>
      </w:pPr>
      <w:r w:rsidRPr="00892460">
        <w:rPr>
          <w:sz w:val="22"/>
          <w:szCs w:val="22"/>
        </w:rPr>
        <w:t>ГОСТом Р-51617-2000 «Жилищно-коммунальные услуги. Общие технические условия» (утвержден постановлением Госстандарта РФ от 19.06.2000 года № 158-ст);</w:t>
      </w:r>
    </w:p>
    <w:p w:rsidR="00CC50DF" w:rsidRPr="00892460" w:rsidRDefault="00CC50DF" w:rsidP="003E54B6">
      <w:pPr>
        <w:numPr>
          <w:ilvl w:val="0"/>
          <w:numId w:val="44"/>
        </w:numPr>
        <w:jc w:val="both"/>
        <w:rPr>
          <w:sz w:val="22"/>
          <w:szCs w:val="22"/>
        </w:rPr>
      </w:pPr>
      <w:r w:rsidRPr="00892460">
        <w:rPr>
          <w:sz w:val="22"/>
          <w:szCs w:val="22"/>
        </w:rPr>
        <w:t>«Правилами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РФ от 06 мая 2011 г. № 354;</w:t>
      </w:r>
    </w:p>
    <w:p w:rsidR="00CC50DF" w:rsidRPr="00892460" w:rsidRDefault="00CC50DF" w:rsidP="003E54B6">
      <w:pPr>
        <w:numPr>
          <w:ilvl w:val="0"/>
          <w:numId w:val="44"/>
        </w:numPr>
        <w:jc w:val="both"/>
        <w:rPr>
          <w:sz w:val="22"/>
          <w:szCs w:val="22"/>
        </w:rPr>
      </w:pPr>
      <w:r w:rsidRPr="00892460">
        <w:rPr>
          <w:sz w:val="22"/>
          <w:szCs w:val="22"/>
        </w:rPr>
        <w:t>Жилищным кодексом РФ от 29.12.2004 года № 188-ФЗ;</w:t>
      </w:r>
    </w:p>
    <w:p w:rsidR="00CC50DF" w:rsidRPr="00892460" w:rsidRDefault="00CC50DF" w:rsidP="003E54B6">
      <w:pPr>
        <w:widowControl w:val="0"/>
        <w:numPr>
          <w:ilvl w:val="0"/>
          <w:numId w:val="44"/>
        </w:numPr>
        <w:autoSpaceDE w:val="0"/>
        <w:autoSpaceDN w:val="0"/>
        <w:adjustRightInd w:val="0"/>
        <w:jc w:val="both"/>
        <w:rPr>
          <w:sz w:val="22"/>
          <w:szCs w:val="22"/>
        </w:rPr>
      </w:pPr>
      <w:r w:rsidRPr="00892460">
        <w:rPr>
          <w:sz w:val="22"/>
          <w:szCs w:val="22"/>
        </w:rPr>
        <w:t>Методическим пособием по содержанию и ремонту жилищного фонда МДК 2-04.2004</w:t>
      </w:r>
      <w:r w:rsidRPr="00892460">
        <w:rPr>
          <w:sz w:val="22"/>
          <w:szCs w:val="22"/>
        </w:rPr>
        <w:br/>
        <w:t>(утвержденным Госстроем РФ);</w:t>
      </w:r>
    </w:p>
    <w:p w:rsidR="00CC50DF" w:rsidRPr="00892460" w:rsidRDefault="00CC50DF" w:rsidP="003E54B6">
      <w:pPr>
        <w:widowControl w:val="0"/>
        <w:numPr>
          <w:ilvl w:val="0"/>
          <w:numId w:val="44"/>
        </w:numPr>
        <w:autoSpaceDE w:val="0"/>
        <w:autoSpaceDN w:val="0"/>
        <w:adjustRightInd w:val="0"/>
        <w:jc w:val="both"/>
        <w:rPr>
          <w:sz w:val="22"/>
          <w:szCs w:val="22"/>
        </w:rPr>
      </w:pPr>
      <w:r w:rsidRPr="00892460">
        <w:rPr>
          <w:sz w:val="22"/>
          <w:szCs w:val="22"/>
        </w:rPr>
        <w:t>Постановлением Правительства РФ от 13 августа 2006 года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CC50DF" w:rsidRPr="00892460" w:rsidRDefault="00CC50DF" w:rsidP="003E54B6">
      <w:pPr>
        <w:widowControl w:val="0"/>
        <w:numPr>
          <w:ilvl w:val="0"/>
          <w:numId w:val="44"/>
        </w:numPr>
        <w:autoSpaceDE w:val="0"/>
        <w:autoSpaceDN w:val="0"/>
        <w:adjustRightInd w:val="0"/>
        <w:jc w:val="both"/>
        <w:rPr>
          <w:sz w:val="22"/>
          <w:szCs w:val="22"/>
        </w:rPr>
      </w:pPr>
      <w:r w:rsidRPr="00892460">
        <w:rPr>
          <w:sz w:val="22"/>
          <w:szCs w:val="22"/>
        </w:rPr>
        <w:t>Регламентом документооборота и порядка осуществления перерасчетов в случае оказания жилищных и коммунальных услуг ненадлежащего качества или с перерывами, превышающими установленную продолжительность;</w:t>
      </w:r>
    </w:p>
    <w:p w:rsidR="00CC50DF" w:rsidRPr="00892460" w:rsidRDefault="00CC50DF" w:rsidP="003E54B6">
      <w:pPr>
        <w:widowControl w:val="0"/>
        <w:numPr>
          <w:ilvl w:val="0"/>
          <w:numId w:val="44"/>
        </w:numPr>
        <w:autoSpaceDE w:val="0"/>
        <w:autoSpaceDN w:val="0"/>
        <w:adjustRightInd w:val="0"/>
        <w:jc w:val="both"/>
        <w:rPr>
          <w:sz w:val="22"/>
          <w:szCs w:val="22"/>
        </w:rPr>
      </w:pPr>
      <w:r w:rsidRPr="00892460">
        <w:rPr>
          <w:sz w:val="22"/>
          <w:szCs w:val="22"/>
        </w:rPr>
        <w:t>Регламентом работы с индивидуальными приборами учета коммунальных услуг;</w:t>
      </w:r>
    </w:p>
    <w:p w:rsidR="00CC50DF" w:rsidRPr="00892460" w:rsidRDefault="00CC50DF" w:rsidP="003E54B6">
      <w:pPr>
        <w:numPr>
          <w:ilvl w:val="0"/>
          <w:numId w:val="44"/>
        </w:numPr>
        <w:jc w:val="both"/>
        <w:rPr>
          <w:sz w:val="22"/>
          <w:szCs w:val="22"/>
        </w:rPr>
      </w:pPr>
      <w:r w:rsidRPr="00892460">
        <w:rPr>
          <w:sz w:val="22"/>
          <w:szCs w:val="22"/>
        </w:rPr>
        <w:t xml:space="preserve">другими федеральными законами, Указами Президента РФ, Постановлениями </w:t>
      </w:r>
    </w:p>
    <w:p w:rsidR="00CC50DF" w:rsidRPr="00892460" w:rsidRDefault="00CC50DF" w:rsidP="00892460">
      <w:pPr>
        <w:autoSpaceDE w:val="0"/>
        <w:autoSpaceDN w:val="0"/>
        <w:adjustRightInd w:val="0"/>
        <w:ind w:left="780"/>
        <w:jc w:val="both"/>
        <w:rPr>
          <w:sz w:val="22"/>
          <w:szCs w:val="22"/>
        </w:rPr>
      </w:pPr>
      <w:r w:rsidRPr="00892460">
        <w:rPr>
          <w:sz w:val="22"/>
          <w:szCs w:val="22"/>
        </w:rPr>
        <w:lastRenderedPageBreak/>
        <w:t>Правительства РФ, нормативно-правовыми актами федеральных органов исполнительной власти, органов власти и управления Иркутской области и г. Иркутска, которые регулируют вопросы содержания, управления, эксплуатации, ремонта жилищного фонда и технического обслуживания инженерного оборудования, санитарного содержания придомовой территории, а также условиями настоящего Договора.</w:t>
      </w:r>
    </w:p>
    <w:p w:rsidR="00CC50DF" w:rsidRPr="00892460" w:rsidRDefault="00CC50DF" w:rsidP="00892460">
      <w:pPr>
        <w:tabs>
          <w:tab w:val="left" w:pos="284"/>
          <w:tab w:val="left" w:pos="426"/>
        </w:tabs>
        <w:jc w:val="both"/>
        <w:rPr>
          <w:sz w:val="22"/>
          <w:szCs w:val="22"/>
        </w:rPr>
      </w:pPr>
      <w:r w:rsidRPr="00892460">
        <w:rPr>
          <w:sz w:val="22"/>
          <w:szCs w:val="22"/>
        </w:rPr>
        <w:t xml:space="preserve">                                                        </w:t>
      </w:r>
    </w:p>
    <w:p w:rsidR="000D6B19" w:rsidRPr="00892460" w:rsidRDefault="00CC50DF" w:rsidP="003E54B6">
      <w:pPr>
        <w:numPr>
          <w:ilvl w:val="0"/>
          <w:numId w:val="43"/>
        </w:numPr>
        <w:tabs>
          <w:tab w:val="left" w:pos="284"/>
          <w:tab w:val="left" w:pos="426"/>
        </w:tabs>
        <w:suppressAutoHyphens/>
        <w:ind w:left="0" w:firstLine="0"/>
        <w:contextualSpacing/>
        <w:jc w:val="center"/>
        <w:rPr>
          <w:b/>
          <w:sz w:val="22"/>
          <w:szCs w:val="22"/>
        </w:rPr>
      </w:pPr>
      <w:r w:rsidRPr="00892460">
        <w:rPr>
          <w:b/>
          <w:sz w:val="22"/>
          <w:szCs w:val="22"/>
        </w:rPr>
        <w:t>Права и обязанности сторон.</w:t>
      </w:r>
    </w:p>
    <w:p w:rsidR="000D6B19" w:rsidRPr="00892460" w:rsidRDefault="000D6B19" w:rsidP="00892460">
      <w:pPr>
        <w:tabs>
          <w:tab w:val="left" w:pos="284"/>
          <w:tab w:val="left" w:pos="426"/>
        </w:tabs>
        <w:suppressAutoHyphens/>
        <w:contextualSpacing/>
        <w:rPr>
          <w:b/>
          <w:sz w:val="22"/>
          <w:szCs w:val="22"/>
        </w:rPr>
      </w:pPr>
    </w:p>
    <w:p w:rsidR="00CC50DF" w:rsidRPr="00892460" w:rsidRDefault="00CC50DF" w:rsidP="003E54B6">
      <w:pPr>
        <w:numPr>
          <w:ilvl w:val="1"/>
          <w:numId w:val="43"/>
        </w:numPr>
        <w:tabs>
          <w:tab w:val="num" w:pos="1070"/>
        </w:tabs>
        <w:ind w:left="0" w:firstLine="0"/>
        <w:jc w:val="both"/>
        <w:rPr>
          <w:sz w:val="22"/>
          <w:szCs w:val="22"/>
        </w:rPr>
      </w:pPr>
      <w:r w:rsidRPr="00892460">
        <w:rPr>
          <w:b/>
          <w:bCs/>
          <w:sz w:val="22"/>
          <w:szCs w:val="22"/>
        </w:rPr>
        <w:t>«Управляющая организация» обязуется:</w:t>
      </w:r>
    </w:p>
    <w:p w:rsidR="00CC50DF" w:rsidRPr="00892460" w:rsidRDefault="00CC50DF" w:rsidP="00892460">
      <w:pPr>
        <w:jc w:val="both"/>
        <w:rPr>
          <w:sz w:val="22"/>
          <w:szCs w:val="22"/>
        </w:rPr>
      </w:pPr>
      <w:r w:rsidRPr="00892460">
        <w:rPr>
          <w:sz w:val="22"/>
          <w:szCs w:val="22"/>
        </w:rPr>
        <w:t>2.2.1.В составе комиссии совместно с «Подрядчиком»:</w:t>
      </w:r>
    </w:p>
    <w:p w:rsidR="00CC50DF" w:rsidRPr="00892460" w:rsidRDefault="00CC50DF" w:rsidP="00892460">
      <w:pPr>
        <w:jc w:val="both"/>
        <w:rPr>
          <w:sz w:val="22"/>
          <w:szCs w:val="22"/>
        </w:rPr>
      </w:pPr>
      <w:r w:rsidRPr="00892460">
        <w:rPr>
          <w:sz w:val="22"/>
          <w:szCs w:val="22"/>
        </w:rPr>
        <w:t>- ежемесячно осуществлять приемку выполненных работ, но не позднее 20 числа текущего месяца, по утвержденным графикам осмотров, обходов (Приложение № ___).</w:t>
      </w:r>
    </w:p>
    <w:p w:rsidR="00CC50DF" w:rsidRPr="00892460" w:rsidRDefault="00CC50DF" w:rsidP="00892460">
      <w:pPr>
        <w:widowControl w:val="0"/>
        <w:autoSpaceDE w:val="0"/>
        <w:autoSpaceDN w:val="0"/>
        <w:adjustRightInd w:val="0"/>
        <w:jc w:val="both"/>
        <w:rPr>
          <w:sz w:val="22"/>
          <w:szCs w:val="22"/>
        </w:rPr>
      </w:pPr>
      <w:r w:rsidRPr="00892460">
        <w:rPr>
          <w:sz w:val="22"/>
          <w:szCs w:val="22"/>
        </w:rPr>
        <w:t>- объём выполненных работ ежемесячный, подлежащий сдаче приемки представителями определяется в соответствии с графиками осмотров (обходов) в размере не менее 5 % от общего объёма выполненных работ.</w:t>
      </w:r>
    </w:p>
    <w:p w:rsidR="00CC50DF" w:rsidRPr="00892460" w:rsidRDefault="00CC50DF" w:rsidP="00892460">
      <w:pPr>
        <w:jc w:val="both"/>
        <w:rPr>
          <w:sz w:val="22"/>
          <w:szCs w:val="22"/>
        </w:rPr>
      </w:pPr>
      <w:r w:rsidRPr="00892460">
        <w:rPr>
          <w:sz w:val="22"/>
          <w:szCs w:val="22"/>
        </w:rPr>
        <w:t xml:space="preserve">- оценивать качество выполняемых «Подрядчиком» работ по разработанным критериям оценки качества работ (Приложение № _) с пересчетом на стоимость каждого вида работ по договору. </w:t>
      </w:r>
    </w:p>
    <w:p w:rsidR="00CC50DF" w:rsidRPr="00892460" w:rsidRDefault="00CC50DF" w:rsidP="00892460">
      <w:pPr>
        <w:tabs>
          <w:tab w:val="num" w:pos="0"/>
        </w:tabs>
        <w:jc w:val="both"/>
        <w:rPr>
          <w:sz w:val="22"/>
          <w:szCs w:val="22"/>
        </w:rPr>
      </w:pPr>
      <w:r w:rsidRPr="00892460">
        <w:rPr>
          <w:sz w:val="22"/>
          <w:szCs w:val="22"/>
        </w:rPr>
        <w:t>Результаты обследования и проверок оформляются актом приемки выполненных работ (Приложение № _), один экземпляр которого передается «Подрядчику». При необходимости «Управляющая организация» вправе назначить внеочередной осмотр. Участие представителя «Подрядчика» обязательно. В случае уклонения представителя «Подрядчика» от участия в проверке, а также от подписания акта приемки выполненных работ, «Управляющая организация» вправе составить акт в одностороннем порядке с отметкой об уклонении от участия в приемке либо от подписания акта приемки выполненных работ.</w:t>
      </w:r>
    </w:p>
    <w:p w:rsidR="00CC50DF" w:rsidRPr="00892460" w:rsidRDefault="00CC50DF" w:rsidP="00892460">
      <w:pPr>
        <w:tabs>
          <w:tab w:val="num" w:pos="0"/>
        </w:tabs>
        <w:jc w:val="both"/>
        <w:rPr>
          <w:sz w:val="22"/>
          <w:szCs w:val="22"/>
        </w:rPr>
      </w:pPr>
      <w:r w:rsidRPr="00892460">
        <w:rPr>
          <w:sz w:val="22"/>
          <w:szCs w:val="22"/>
        </w:rPr>
        <w:t xml:space="preserve">Невыполненные работы оформляются актами произвольной формы и исключаются из объемных показателей с пересчетом на стоимость каждого вида работ и оплате не подлежат. В случае несвоевременного предоставления акта приемки выполненных работ и справки о стоимости выполненных работ (услуг), выполненные объемы учитываются как объемы следующего месяца. </w:t>
      </w:r>
    </w:p>
    <w:p w:rsidR="00CC50DF" w:rsidRPr="00892460" w:rsidRDefault="00CC50DF" w:rsidP="00892460">
      <w:pPr>
        <w:tabs>
          <w:tab w:val="num" w:pos="840"/>
        </w:tabs>
        <w:jc w:val="both"/>
        <w:rPr>
          <w:sz w:val="22"/>
          <w:szCs w:val="22"/>
        </w:rPr>
      </w:pPr>
      <w:r w:rsidRPr="00892460">
        <w:rPr>
          <w:sz w:val="22"/>
          <w:szCs w:val="22"/>
        </w:rPr>
        <w:t>2.2.2. Обеспечить «Подрядчику» доступ к проектно-сметной и технической документации, необходимой для выполнения работ по настоящему договору.</w:t>
      </w:r>
    </w:p>
    <w:p w:rsidR="00CC50DF" w:rsidRPr="00892460" w:rsidRDefault="00CC50DF" w:rsidP="00892460">
      <w:pPr>
        <w:tabs>
          <w:tab w:val="num" w:pos="840"/>
        </w:tabs>
        <w:jc w:val="both"/>
        <w:rPr>
          <w:sz w:val="22"/>
          <w:szCs w:val="22"/>
        </w:rPr>
      </w:pPr>
      <w:r w:rsidRPr="00892460">
        <w:rPr>
          <w:sz w:val="22"/>
          <w:szCs w:val="22"/>
        </w:rPr>
        <w:t>2.2.3. Информировать «Подрядчика» об изменении нормативно-технических требований по обслуживанию многоквартирных домов.</w:t>
      </w:r>
    </w:p>
    <w:p w:rsidR="00CC50DF" w:rsidRPr="00892460" w:rsidRDefault="00CC50DF" w:rsidP="00892460">
      <w:pPr>
        <w:tabs>
          <w:tab w:val="num" w:pos="840"/>
        </w:tabs>
        <w:jc w:val="both"/>
        <w:rPr>
          <w:sz w:val="22"/>
          <w:szCs w:val="22"/>
        </w:rPr>
      </w:pPr>
      <w:r w:rsidRPr="00892460">
        <w:rPr>
          <w:sz w:val="22"/>
          <w:szCs w:val="22"/>
        </w:rPr>
        <w:t>2.2.4. Принимать работы, выполненные «Подрядчиком», в сроки и на условиях, определяемых настоящим договором, на основании предоставляемых «Управляющей организации» счетов-фактур, актов приема-передачи работ (услуг) (Приложение №_), справок о стоимости выполненных работ (Приложение № _), актов приемки выполненных работ (Приложение № _), в срок до 25 числа текущего месяца.</w:t>
      </w:r>
    </w:p>
    <w:p w:rsidR="00CC50DF" w:rsidRPr="00892460" w:rsidRDefault="00CC50DF" w:rsidP="003E54B6">
      <w:pPr>
        <w:numPr>
          <w:ilvl w:val="1"/>
          <w:numId w:val="45"/>
        </w:numPr>
        <w:jc w:val="both"/>
        <w:rPr>
          <w:b/>
          <w:bCs/>
          <w:sz w:val="22"/>
          <w:szCs w:val="22"/>
        </w:rPr>
      </w:pPr>
      <w:r w:rsidRPr="00892460">
        <w:rPr>
          <w:b/>
          <w:bCs/>
          <w:sz w:val="22"/>
          <w:szCs w:val="22"/>
        </w:rPr>
        <w:t>«Подрядчик» обязуется:</w:t>
      </w:r>
    </w:p>
    <w:p w:rsidR="00CC50DF" w:rsidRPr="00892460" w:rsidRDefault="00CC50DF" w:rsidP="00892460">
      <w:pPr>
        <w:jc w:val="both"/>
        <w:rPr>
          <w:sz w:val="22"/>
          <w:szCs w:val="22"/>
        </w:rPr>
      </w:pPr>
      <w:r w:rsidRPr="00892460">
        <w:rPr>
          <w:sz w:val="22"/>
          <w:szCs w:val="22"/>
        </w:rPr>
        <w:t>2.3.1. Выполнить работы, являющиеся предметом настоящего договора, в соответствии с приложениями и в срок, установленный настоящим договором.</w:t>
      </w:r>
    </w:p>
    <w:p w:rsidR="00CC50DF" w:rsidRPr="00892460" w:rsidRDefault="00CC50DF" w:rsidP="00892460">
      <w:pPr>
        <w:jc w:val="both"/>
        <w:rPr>
          <w:sz w:val="22"/>
          <w:szCs w:val="22"/>
        </w:rPr>
      </w:pPr>
      <w:r w:rsidRPr="00892460">
        <w:rPr>
          <w:sz w:val="22"/>
          <w:szCs w:val="22"/>
        </w:rPr>
        <w:t xml:space="preserve">2.3.2. Обеспечить качественное выполнение порученных ему объемов работ по содержанию и ремонту общего имущества многоквартирных домов и нести имущественную ответственность за несоблюдение или за ненадлежащее соблюдение условий договора в соответствии с нормами действующего законодательства, соблюдением правил и норм технической эксплуатации жилищного фонда, правил содержания общего имущества многоквартирных домов, установленной периодичностью и настоящим договором. </w:t>
      </w:r>
    </w:p>
    <w:p w:rsidR="00CC50DF" w:rsidRPr="00892460" w:rsidRDefault="00CC50DF" w:rsidP="00892460">
      <w:pPr>
        <w:jc w:val="both"/>
        <w:rPr>
          <w:sz w:val="22"/>
          <w:szCs w:val="22"/>
        </w:rPr>
      </w:pPr>
      <w:r w:rsidRPr="00892460">
        <w:rPr>
          <w:sz w:val="22"/>
          <w:szCs w:val="22"/>
        </w:rPr>
        <w:t>2.3.3. Предоставить лицензии на право осуществления деятельности по выполнению работ, предусмотренных настоящим договором и подлежащих лицензированию.</w:t>
      </w:r>
    </w:p>
    <w:p w:rsidR="00CC50DF" w:rsidRPr="00892460" w:rsidRDefault="00CC50DF" w:rsidP="00892460">
      <w:pPr>
        <w:jc w:val="both"/>
        <w:rPr>
          <w:sz w:val="22"/>
          <w:szCs w:val="22"/>
        </w:rPr>
      </w:pPr>
      <w:r w:rsidRPr="00892460">
        <w:rPr>
          <w:sz w:val="22"/>
          <w:szCs w:val="22"/>
        </w:rPr>
        <w:t>2.3.4. Незамедлительно информировать «Управляющую организацию» об обнаруженной невозможности получить требуемые результаты или о нецелесообразности продолжения работ по обстоятельствам, не зависящих от «Подрядчика», и до получения от него указаний о дальнейших действиях приостановить выполнение работ.</w:t>
      </w:r>
    </w:p>
    <w:p w:rsidR="00CC50DF" w:rsidRPr="00892460" w:rsidRDefault="00CC50DF" w:rsidP="00892460">
      <w:pPr>
        <w:tabs>
          <w:tab w:val="left" w:pos="142"/>
          <w:tab w:val="left" w:pos="567"/>
          <w:tab w:val="left" w:pos="1134"/>
          <w:tab w:val="left" w:pos="1843"/>
        </w:tabs>
        <w:ind w:right="56"/>
        <w:jc w:val="both"/>
        <w:rPr>
          <w:sz w:val="22"/>
          <w:szCs w:val="22"/>
        </w:rPr>
      </w:pPr>
      <w:r w:rsidRPr="00892460">
        <w:rPr>
          <w:sz w:val="22"/>
          <w:szCs w:val="22"/>
        </w:rPr>
        <w:t xml:space="preserve">2.3.5. Предоставлять ежемесячно «Управляющей организации»: </w:t>
      </w:r>
      <w:r w:rsidRPr="00892460">
        <w:rPr>
          <w:sz w:val="22"/>
          <w:szCs w:val="22"/>
          <w:u w:val="single"/>
        </w:rPr>
        <w:t>за 2 рабочих дня до назначенной даты проверки</w:t>
      </w:r>
      <w:r w:rsidRPr="00892460">
        <w:rPr>
          <w:bCs/>
          <w:iCs/>
          <w:sz w:val="22"/>
          <w:szCs w:val="22"/>
          <w:u w:val="single"/>
        </w:rPr>
        <w:t xml:space="preserve"> в текущем месяце</w:t>
      </w:r>
      <w:r w:rsidRPr="00892460">
        <w:rPr>
          <w:bCs/>
          <w:iCs/>
          <w:sz w:val="22"/>
          <w:szCs w:val="22"/>
        </w:rPr>
        <w:t xml:space="preserve"> дефектные </w:t>
      </w:r>
      <w:r w:rsidRPr="00892460">
        <w:rPr>
          <w:sz w:val="22"/>
          <w:szCs w:val="22"/>
        </w:rPr>
        <w:t xml:space="preserve">ведомости по выполненным работам; акты приемки выполненных работ по критериям оценки качества с учетом выполнения графиков осмотров, обходов и др. «Подрядчик» предоставляет «Управляющей организации» копии указанных документов в течение 3 (трех) дней после подписания. </w:t>
      </w:r>
    </w:p>
    <w:p w:rsidR="00CC50DF" w:rsidRPr="00892460" w:rsidRDefault="00CC50DF" w:rsidP="00892460">
      <w:pPr>
        <w:jc w:val="both"/>
        <w:rPr>
          <w:sz w:val="22"/>
          <w:szCs w:val="22"/>
        </w:rPr>
      </w:pPr>
      <w:r w:rsidRPr="00892460">
        <w:rPr>
          <w:sz w:val="22"/>
          <w:szCs w:val="22"/>
        </w:rPr>
        <w:t xml:space="preserve">2.3.6. Своими силами и за свой счет устранять допущенные в выполненных работах недостатки в сроки, согласованные сторонами. </w:t>
      </w:r>
    </w:p>
    <w:p w:rsidR="00CC50DF" w:rsidRPr="00892460" w:rsidRDefault="00CC50DF" w:rsidP="00892460">
      <w:pPr>
        <w:jc w:val="both"/>
        <w:rPr>
          <w:sz w:val="22"/>
          <w:szCs w:val="22"/>
        </w:rPr>
      </w:pPr>
      <w:r w:rsidRPr="00892460">
        <w:rPr>
          <w:sz w:val="22"/>
          <w:szCs w:val="22"/>
        </w:rPr>
        <w:lastRenderedPageBreak/>
        <w:t>2.3.7. Исполнять полученные в ходе выполнения работ указания «Управляющей организации», если такие указания не противоречат условиям договора и не представляют собой вмешательство в оперативно-хозяйственную деятельность «Подрядчика»;</w:t>
      </w:r>
    </w:p>
    <w:p w:rsidR="00CC50DF" w:rsidRPr="00892460" w:rsidRDefault="00CC50DF" w:rsidP="00892460">
      <w:pPr>
        <w:jc w:val="both"/>
        <w:rPr>
          <w:sz w:val="22"/>
          <w:szCs w:val="22"/>
        </w:rPr>
      </w:pPr>
      <w:r w:rsidRPr="00892460">
        <w:rPr>
          <w:sz w:val="22"/>
          <w:szCs w:val="22"/>
        </w:rPr>
        <w:t>2.3.8. В случае обнаружения неисправностей инженерного оборудования, обслуживание которых производится специализированными подрядными организациями, имеющими самостоятельные договора с «Управляющей организацией», немедленно сообщить об этом «Управляющей организации», всем заинтересованным предприятиям и организациям (включая органы государственного контроля и надзора).</w:t>
      </w:r>
    </w:p>
    <w:p w:rsidR="00CC50DF" w:rsidRPr="00892460" w:rsidRDefault="00CC50DF" w:rsidP="00892460">
      <w:pPr>
        <w:tabs>
          <w:tab w:val="left" w:pos="284"/>
          <w:tab w:val="left" w:pos="426"/>
          <w:tab w:val="num" w:pos="840"/>
        </w:tabs>
        <w:jc w:val="both"/>
        <w:rPr>
          <w:sz w:val="22"/>
          <w:szCs w:val="22"/>
        </w:rPr>
      </w:pPr>
      <w:r w:rsidRPr="00892460">
        <w:rPr>
          <w:sz w:val="22"/>
          <w:szCs w:val="22"/>
        </w:rPr>
        <w:t xml:space="preserve">2.3.9. Вести по установленной форме раздельный учет всех выполненных работ. </w:t>
      </w:r>
    </w:p>
    <w:p w:rsidR="00CC50DF" w:rsidRPr="00892460" w:rsidRDefault="00CC50DF" w:rsidP="00892460">
      <w:pPr>
        <w:tabs>
          <w:tab w:val="left" w:pos="284"/>
          <w:tab w:val="left" w:pos="426"/>
          <w:tab w:val="num" w:pos="840"/>
        </w:tabs>
        <w:jc w:val="both"/>
        <w:rPr>
          <w:sz w:val="22"/>
          <w:szCs w:val="22"/>
        </w:rPr>
      </w:pPr>
      <w:r w:rsidRPr="00892460">
        <w:rPr>
          <w:sz w:val="22"/>
          <w:szCs w:val="22"/>
        </w:rPr>
        <w:t>2.3.10. На территории обслуживаемых многоквартирных домов организовать диспетчерский пункт для обращения жильцов, проинформировать население о его месте нахождения. Принимать и регистрировать обращения собственников жилья. Проводить своевременные обследования объектов по поступившим жалобам от собственников жилья, составлять акты обследования, копии результатов обследования предоставлять собственникам жилья по требованию. Доводить до сведения «Управляющей организации» о необходимости включения в план ремонтных работ по устранению обнаруженных нарушений (дефектов).</w:t>
      </w:r>
    </w:p>
    <w:p w:rsidR="00CC50DF" w:rsidRPr="00892460" w:rsidRDefault="00CC50DF" w:rsidP="00892460">
      <w:pPr>
        <w:jc w:val="both"/>
        <w:rPr>
          <w:sz w:val="22"/>
          <w:szCs w:val="22"/>
        </w:rPr>
      </w:pPr>
      <w:r w:rsidRPr="00892460">
        <w:rPr>
          <w:sz w:val="22"/>
          <w:szCs w:val="22"/>
        </w:rPr>
        <w:t>2.3.11. Предоставлять один раз в квартал в «Управляющую организацию» информацию о наименованиях (именах), адресах и телефонах арендаторов, занимающих нежилые помещения в жилищном фонде, обслуживаемых «Подрядчиком» на момент заключения договора и вновь выявленных в пределах срока действия договора.</w:t>
      </w:r>
    </w:p>
    <w:p w:rsidR="00CC50DF" w:rsidRPr="00892460" w:rsidRDefault="00CC50DF" w:rsidP="00892460">
      <w:pPr>
        <w:jc w:val="both"/>
        <w:rPr>
          <w:sz w:val="22"/>
          <w:szCs w:val="22"/>
        </w:rPr>
      </w:pPr>
      <w:r w:rsidRPr="00892460">
        <w:rPr>
          <w:sz w:val="22"/>
          <w:szCs w:val="22"/>
        </w:rPr>
        <w:t>2.3.12. Предоставлять «Управляющей организации» требуемую информацию и отчетность, непосредственно связанную с выполнением настоящего договора по перечню и в сроки, установленные Приложением № ____ («Перечень документации и отчетности непосредственно связанной с исполнением договора»).</w:t>
      </w:r>
    </w:p>
    <w:p w:rsidR="00CC50DF" w:rsidRPr="00892460" w:rsidRDefault="00CC50DF" w:rsidP="00892460">
      <w:pPr>
        <w:tabs>
          <w:tab w:val="left" w:pos="284"/>
          <w:tab w:val="left" w:pos="426"/>
        </w:tabs>
        <w:jc w:val="both"/>
        <w:rPr>
          <w:sz w:val="22"/>
          <w:szCs w:val="22"/>
        </w:rPr>
      </w:pPr>
      <w:r w:rsidRPr="00892460">
        <w:rPr>
          <w:sz w:val="22"/>
          <w:szCs w:val="22"/>
        </w:rPr>
        <w:t>2.3.13. Участвовать во всех проверках, обследованиях, проводимых «Управляющей организацией» и контролирующими и инспектирующими Государственными органами, а также в оформлении документов при нарушении сроков и качества услуг, предоставляемых гражданам, проживающим в многоквартирных домах.</w:t>
      </w:r>
    </w:p>
    <w:p w:rsidR="00CC50DF" w:rsidRPr="00892460" w:rsidRDefault="00CC50DF" w:rsidP="00892460">
      <w:pPr>
        <w:jc w:val="both"/>
        <w:rPr>
          <w:sz w:val="22"/>
          <w:szCs w:val="22"/>
        </w:rPr>
      </w:pPr>
      <w:r w:rsidRPr="00892460">
        <w:rPr>
          <w:sz w:val="22"/>
          <w:szCs w:val="22"/>
        </w:rPr>
        <w:t xml:space="preserve">2.3.14. Своевременно информировать граждан, проживающих в многоквартирных домах, о сроках предстоящего планового отключения инженерных сетей (горячего и холодного водоснабжения, теплоснабжения и др.), не позднее, чем за 10 календарных дней, а также об авариях на инженерных сетях, и сроках ликвидации их последствий.  </w:t>
      </w:r>
    </w:p>
    <w:p w:rsidR="00CC50DF" w:rsidRPr="00892460" w:rsidRDefault="00CC50DF" w:rsidP="00892460">
      <w:pPr>
        <w:jc w:val="both"/>
        <w:rPr>
          <w:sz w:val="22"/>
          <w:szCs w:val="22"/>
        </w:rPr>
      </w:pPr>
      <w:r w:rsidRPr="00892460">
        <w:rPr>
          <w:sz w:val="22"/>
          <w:szCs w:val="22"/>
        </w:rPr>
        <w:t xml:space="preserve">2.3.15. При подключении потребителей к внутридомовой системе электроснабжения многоквартирного дома лицо, ответственное за электрохозяйство, разрабатывает технические условия на присоединение и оформляет «Акт разграничения принадлежности электрических сетей и электроустановок по эксплуатационной ответственности сторон за их содержание». </w:t>
      </w:r>
    </w:p>
    <w:p w:rsidR="00CC50DF" w:rsidRPr="00892460" w:rsidRDefault="00CC50DF" w:rsidP="00892460">
      <w:pPr>
        <w:shd w:val="clear" w:color="auto" w:fill="FFFFFF"/>
        <w:tabs>
          <w:tab w:val="left" w:pos="782"/>
        </w:tabs>
        <w:jc w:val="both"/>
        <w:rPr>
          <w:sz w:val="22"/>
          <w:szCs w:val="22"/>
        </w:rPr>
      </w:pPr>
      <w:r w:rsidRPr="00892460">
        <w:rPr>
          <w:sz w:val="22"/>
          <w:szCs w:val="22"/>
        </w:rPr>
        <w:t>2.3.16. Принимать все возможные меры по энергосбережению и повышению энергетической эффективности в обслуживаемых многоквартирных домах, не допускать перерасхода коммунальных ресурсов.</w:t>
      </w:r>
    </w:p>
    <w:p w:rsidR="00CC50DF" w:rsidRPr="00892460" w:rsidRDefault="00CC50DF" w:rsidP="00892460">
      <w:pPr>
        <w:shd w:val="clear" w:color="auto" w:fill="FFFFFF"/>
        <w:tabs>
          <w:tab w:val="left" w:pos="898"/>
        </w:tabs>
        <w:jc w:val="both"/>
        <w:rPr>
          <w:sz w:val="22"/>
          <w:szCs w:val="22"/>
        </w:rPr>
      </w:pPr>
      <w:r w:rsidRPr="00892460">
        <w:rPr>
          <w:sz w:val="22"/>
          <w:szCs w:val="22"/>
        </w:rPr>
        <w:t>2.3.17. Обеспечить и нести ответственность за охрану труда и технику безопасности в соответствии с требованиями действующего законодательства Российской Федерации при выполнении обязанностей, предусмотренных настоящим договором.</w:t>
      </w:r>
    </w:p>
    <w:p w:rsidR="00CC50DF" w:rsidRPr="00892460" w:rsidRDefault="00CC50DF" w:rsidP="00892460">
      <w:pPr>
        <w:shd w:val="clear" w:color="auto" w:fill="FFFFFF"/>
        <w:tabs>
          <w:tab w:val="left" w:pos="898"/>
        </w:tabs>
        <w:jc w:val="both"/>
        <w:rPr>
          <w:sz w:val="22"/>
          <w:szCs w:val="22"/>
        </w:rPr>
      </w:pPr>
      <w:r w:rsidRPr="00892460">
        <w:rPr>
          <w:sz w:val="22"/>
          <w:szCs w:val="22"/>
        </w:rPr>
        <w:t>2.3.18. Присутствовать на всех совещаниях «Управляющей организации», связанных с решением технических и оперативных вопросов по обслуживанию многоквартирных жилых домов.</w:t>
      </w:r>
    </w:p>
    <w:p w:rsidR="00CC50DF" w:rsidRPr="00892460" w:rsidRDefault="00CC50DF" w:rsidP="00892460">
      <w:pPr>
        <w:shd w:val="clear" w:color="auto" w:fill="FFFFFF"/>
        <w:jc w:val="both"/>
        <w:rPr>
          <w:sz w:val="22"/>
          <w:szCs w:val="22"/>
        </w:rPr>
      </w:pPr>
      <w:r w:rsidRPr="00892460">
        <w:rPr>
          <w:sz w:val="22"/>
          <w:szCs w:val="22"/>
        </w:rPr>
        <w:t>2.3.19. В случае возникновения аварийных ситуаций незамедлительно принимать все необходимые меры для их устранения с одновременным информированием «Управляющей организации» об их характере и объёме, предпринятых мерах либо о работах, которые необходимо произвести для их ликвидации.</w:t>
      </w:r>
    </w:p>
    <w:p w:rsidR="00CC50DF" w:rsidRPr="00892460" w:rsidRDefault="00CC50DF" w:rsidP="00892460">
      <w:pPr>
        <w:shd w:val="clear" w:color="auto" w:fill="FFFFFF"/>
        <w:jc w:val="both"/>
        <w:rPr>
          <w:sz w:val="22"/>
          <w:szCs w:val="22"/>
        </w:rPr>
      </w:pPr>
      <w:r w:rsidRPr="00892460">
        <w:rPr>
          <w:sz w:val="22"/>
          <w:szCs w:val="22"/>
        </w:rPr>
        <w:t>2.3.20. В пределах, формах и порядке, установленных действующим законодательством, сотрудничать с представителями правоохранительных органов по пресечению действий граждан, направленных на причинение ущерба общему имуществу многоквартирного дома.</w:t>
      </w:r>
    </w:p>
    <w:p w:rsidR="00CC50DF" w:rsidRPr="00892460" w:rsidRDefault="00CC50DF" w:rsidP="00892460">
      <w:pPr>
        <w:shd w:val="clear" w:color="auto" w:fill="FFFFFF"/>
        <w:tabs>
          <w:tab w:val="left" w:pos="754"/>
        </w:tabs>
        <w:jc w:val="both"/>
        <w:rPr>
          <w:sz w:val="22"/>
          <w:szCs w:val="22"/>
        </w:rPr>
      </w:pPr>
      <w:r w:rsidRPr="00892460">
        <w:rPr>
          <w:sz w:val="22"/>
          <w:szCs w:val="22"/>
        </w:rPr>
        <w:t xml:space="preserve">2.3.21. Информировать устно и письменно население о правилах эксплуатации инженерного оборудования и о возможных последствиях их несоблюдения. В течение одного рабочего дня уведомлять «Управляющую организацию» о неправомерных действиях лиц и (или) фактах использования общего имущества многоквартирного дома собственниками помещений или третьими лицами: размещение рекламных конструкций, вывесок, присоединение к общедомовым электрическим сетям и т.п. </w:t>
      </w:r>
    </w:p>
    <w:p w:rsidR="00CC50DF" w:rsidRPr="00892460" w:rsidRDefault="00CC50DF" w:rsidP="00892460">
      <w:pPr>
        <w:shd w:val="clear" w:color="auto" w:fill="FFFFFF"/>
        <w:tabs>
          <w:tab w:val="left" w:pos="567"/>
        </w:tabs>
        <w:jc w:val="both"/>
        <w:rPr>
          <w:sz w:val="22"/>
          <w:szCs w:val="22"/>
        </w:rPr>
      </w:pPr>
      <w:r w:rsidRPr="00892460">
        <w:rPr>
          <w:sz w:val="22"/>
          <w:szCs w:val="22"/>
        </w:rPr>
        <w:t>2.3.22. При эксплуатации систем теплопотребления и горячего водоснабжения необходимо обеспечить:</w:t>
      </w:r>
    </w:p>
    <w:p w:rsidR="00CC50DF" w:rsidRPr="00892460" w:rsidRDefault="00CC50DF" w:rsidP="00892460">
      <w:pPr>
        <w:shd w:val="clear" w:color="auto" w:fill="FFFFFF"/>
        <w:tabs>
          <w:tab w:val="left" w:pos="567"/>
        </w:tabs>
        <w:jc w:val="both"/>
        <w:rPr>
          <w:sz w:val="22"/>
          <w:szCs w:val="22"/>
        </w:rPr>
      </w:pPr>
      <w:r w:rsidRPr="00892460">
        <w:rPr>
          <w:sz w:val="22"/>
          <w:szCs w:val="22"/>
        </w:rPr>
        <w:t>2.3.22.1. Герметичность систем теплопотребления и горячего водоснабжения;</w:t>
      </w:r>
    </w:p>
    <w:p w:rsidR="00CC50DF" w:rsidRPr="00892460" w:rsidRDefault="00CC50DF" w:rsidP="00892460">
      <w:pPr>
        <w:shd w:val="clear" w:color="auto" w:fill="FFFFFF"/>
        <w:tabs>
          <w:tab w:val="left" w:pos="567"/>
        </w:tabs>
        <w:jc w:val="both"/>
        <w:rPr>
          <w:sz w:val="22"/>
          <w:szCs w:val="22"/>
        </w:rPr>
      </w:pPr>
      <w:r w:rsidRPr="00892460">
        <w:rPr>
          <w:sz w:val="22"/>
          <w:szCs w:val="22"/>
        </w:rPr>
        <w:t xml:space="preserve">2.3.22.2. Отсутствие утечек на границе потребителей, связанных с неисправностью оборудования потребителя, если это несет вред общему имуществу многоквартирного дома;  </w:t>
      </w:r>
    </w:p>
    <w:p w:rsidR="00CC50DF" w:rsidRPr="00892460" w:rsidRDefault="00CC50DF" w:rsidP="00892460">
      <w:pPr>
        <w:shd w:val="clear" w:color="auto" w:fill="FFFFFF"/>
        <w:tabs>
          <w:tab w:val="left" w:pos="567"/>
        </w:tabs>
        <w:jc w:val="both"/>
        <w:rPr>
          <w:sz w:val="22"/>
          <w:szCs w:val="22"/>
        </w:rPr>
      </w:pPr>
      <w:r w:rsidRPr="00892460">
        <w:rPr>
          <w:sz w:val="22"/>
          <w:szCs w:val="22"/>
        </w:rPr>
        <w:lastRenderedPageBreak/>
        <w:t>2.3.22.3. Равномерное распределение теплоносителя в системе отопления.</w:t>
      </w:r>
    </w:p>
    <w:p w:rsidR="00CC50DF" w:rsidRPr="00892460" w:rsidRDefault="00CC50DF" w:rsidP="00892460">
      <w:pPr>
        <w:shd w:val="clear" w:color="auto" w:fill="FFFFFF"/>
        <w:tabs>
          <w:tab w:val="left" w:pos="567"/>
        </w:tabs>
        <w:jc w:val="both"/>
        <w:rPr>
          <w:sz w:val="22"/>
          <w:szCs w:val="22"/>
        </w:rPr>
      </w:pPr>
      <w:r w:rsidRPr="00892460">
        <w:rPr>
          <w:sz w:val="22"/>
          <w:szCs w:val="22"/>
        </w:rPr>
        <w:t>2.3.23. Производить бесплатный ввод в эксплуатацию индивидуальных (общих) квартирных приборов учета коммунальных услуг согласно Регламенту работы с индивидуальными приборами учета коммунальных услуг.</w:t>
      </w:r>
    </w:p>
    <w:p w:rsidR="00CC50DF" w:rsidRPr="00892460" w:rsidRDefault="00CC50DF" w:rsidP="00892460">
      <w:pPr>
        <w:jc w:val="both"/>
        <w:rPr>
          <w:sz w:val="22"/>
          <w:szCs w:val="22"/>
        </w:rPr>
      </w:pPr>
      <w:r w:rsidRPr="00892460">
        <w:rPr>
          <w:sz w:val="22"/>
          <w:szCs w:val="22"/>
        </w:rPr>
        <w:t>2.3.24. Сотрудники «Подрядчика» при выполнении заявок, поступивших от собственников и нанимателей помещений, обязаны:</w:t>
      </w:r>
    </w:p>
    <w:p w:rsidR="00CC50DF" w:rsidRPr="00892460" w:rsidRDefault="00CC50DF" w:rsidP="00892460">
      <w:pPr>
        <w:tabs>
          <w:tab w:val="left" w:pos="284"/>
        </w:tabs>
        <w:jc w:val="both"/>
        <w:rPr>
          <w:sz w:val="22"/>
          <w:szCs w:val="22"/>
        </w:rPr>
      </w:pPr>
      <w:r w:rsidRPr="00892460">
        <w:rPr>
          <w:sz w:val="22"/>
          <w:szCs w:val="22"/>
        </w:rPr>
        <w:t>- иметь опрятный и аккуратный внешний вид;</w:t>
      </w:r>
    </w:p>
    <w:p w:rsidR="00CC50DF" w:rsidRPr="00892460" w:rsidRDefault="00CC50DF" w:rsidP="00892460">
      <w:pPr>
        <w:tabs>
          <w:tab w:val="left" w:pos="284"/>
        </w:tabs>
        <w:jc w:val="both"/>
        <w:rPr>
          <w:sz w:val="22"/>
          <w:szCs w:val="22"/>
        </w:rPr>
      </w:pPr>
      <w:r w:rsidRPr="00892460">
        <w:rPr>
          <w:sz w:val="22"/>
          <w:szCs w:val="22"/>
        </w:rPr>
        <w:t>- иметь в запасе несколько пар бахил, либо принимать иные меры для поддержания чистоты и порядка в жилых помещениях при оказании услуг собственникам и нанимателям (снимать обувь и т.п.);</w:t>
      </w:r>
    </w:p>
    <w:p w:rsidR="00CC50DF" w:rsidRPr="00892460" w:rsidRDefault="00CC50DF" w:rsidP="00892460">
      <w:pPr>
        <w:tabs>
          <w:tab w:val="left" w:pos="284"/>
        </w:tabs>
        <w:jc w:val="both"/>
        <w:rPr>
          <w:sz w:val="22"/>
          <w:szCs w:val="22"/>
        </w:rPr>
      </w:pPr>
      <w:r w:rsidRPr="00892460">
        <w:rPr>
          <w:sz w:val="22"/>
          <w:szCs w:val="22"/>
        </w:rPr>
        <w:t>- исключить случаи алкогольного, наркотического или иного токсического опьянения;</w:t>
      </w:r>
    </w:p>
    <w:p w:rsidR="00CC50DF" w:rsidRPr="00892460" w:rsidRDefault="00CC50DF" w:rsidP="00892460">
      <w:pPr>
        <w:tabs>
          <w:tab w:val="left" w:pos="284"/>
        </w:tabs>
        <w:jc w:val="both"/>
        <w:rPr>
          <w:sz w:val="22"/>
          <w:szCs w:val="22"/>
        </w:rPr>
      </w:pPr>
      <w:r w:rsidRPr="00892460">
        <w:rPr>
          <w:sz w:val="22"/>
          <w:szCs w:val="22"/>
        </w:rPr>
        <w:t>- вежливо обращаться к собственникам и нанимателям помещений;</w:t>
      </w:r>
    </w:p>
    <w:p w:rsidR="00CC50DF" w:rsidRPr="00892460" w:rsidRDefault="00CC50DF" w:rsidP="00892460">
      <w:pPr>
        <w:shd w:val="clear" w:color="auto" w:fill="FFFFFF"/>
        <w:tabs>
          <w:tab w:val="left" w:pos="284"/>
          <w:tab w:val="left" w:pos="567"/>
        </w:tabs>
        <w:jc w:val="both"/>
        <w:rPr>
          <w:sz w:val="22"/>
          <w:szCs w:val="22"/>
        </w:rPr>
      </w:pPr>
      <w:r w:rsidRPr="00892460">
        <w:rPr>
          <w:sz w:val="22"/>
          <w:szCs w:val="22"/>
        </w:rPr>
        <w:t>- исключить случаи предоставления недостоверной и ложной информации собственникам и нанимателям помещений.</w:t>
      </w:r>
    </w:p>
    <w:p w:rsidR="00CC50DF" w:rsidRPr="00892460" w:rsidRDefault="00CC50DF" w:rsidP="00892460">
      <w:pPr>
        <w:shd w:val="clear" w:color="auto" w:fill="FFFFFF"/>
        <w:tabs>
          <w:tab w:val="left" w:pos="567"/>
        </w:tabs>
        <w:jc w:val="both"/>
        <w:rPr>
          <w:sz w:val="22"/>
          <w:szCs w:val="22"/>
        </w:rPr>
      </w:pPr>
      <w:r w:rsidRPr="00892460">
        <w:rPr>
          <w:sz w:val="22"/>
          <w:szCs w:val="22"/>
        </w:rPr>
        <w:t>2.3.25. По письменному запросу «Управляющей организации» в течение 3 (трех) рабочих дней предоставить информацию по вопросам содержания и технического обслуживания общего имущества многоквартирных домов, по санитарному содержанию мест общего пользования и придомовой территории, а также об исполнении актов проверок и предписаний, выданных контролирующими органами или «Управляющей организацией» в отношении многоквартирных домов, обслуживаемых «Подрядчиком».</w:t>
      </w:r>
    </w:p>
    <w:p w:rsidR="00CC50DF" w:rsidRPr="00892460" w:rsidRDefault="00CC50DF" w:rsidP="00892460">
      <w:pPr>
        <w:shd w:val="clear" w:color="auto" w:fill="FFFFFF"/>
        <w:tabs>
          <w:tab w:val="left" w:pos="567"/>
        </w:tabs>
        <w:jc w:val="both"/>
        <w:rPr>
          <w:sz w:val="22"/>
          <w:szCs w:val="22"/>
        </w:rPr>
      </w:pPr>
      <w:r w:rsidRPr="00892460">
        <w:rPr>
          <w:sz w:val="22"/>
          <w:szCs w:val="22"/>
        </w:rPr>
        <w:t>2.3.26. Предоставлять Заказчику отчетность по форме, порядке и сроки, определенными «Методикой определения коэффициента частоты травм с утратой трудоспособности (LTIFR) организациями Группы для целей бизнес-планирования и подготовки отчетности (далее – «Методика») Приложение № ___.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___) к Договору.</w:t>
      </w:r>
    </w:p>
    <w:p w:rsidR="00CC50DF" w:rsidRPr="00892460" w:rsidRDefault="00CC50DF" w:rsidP="00892460">
      <w:pPr>
        <w:rPr>
          <w:sz w:val="22"/>
          <w:szCs w:val="22"/>
        </w:rPr>
      </w:pPr>
      <w:r w:rsidRPr="00892460">
        <w:rPr>
          <w:b/>
          <w:bCs/>
          <w:sz w:val="22"/>
          <w:szCs w:val="22"/>
        </w:rPr>
        <w:t>2.4. «Управляющая организация» вправе:</w:t>
      </w:r>
    </w:p>
    <w:p w:rsidR="00CC50DF" w:rsidRPr="00892460" w:rsidRDefault="00CC50DF" w:rsidP="00892460">
      <w:pPr>
        <w:jc w:val="both"/>
        <w:rPr>
          <w:sz w:val="22"/>
          <w:szCs w:val="22"/>
        </w:rPr>
      </w:pPr>
      <w:r w:rsidRPr="00892460">
        <w:rPr>
          <w:sz w:val="22"/>
          <w:szCs w:val="22"/>
        </w:rPr>
        <w:t>2.4.1. В случае получения от юридических и физических лиц жалоб, обращений, связанных с некачественным выполнением работ по настоящему договору, предложить «Подрядчику» устранить указанные в обращениях, жалобах недостатки в сроки, установленные «Правилами и нормами технической эксплуатации жилищного фонда», «Правилами содержания общего имущества в многоквартирных домах».</w:t>
      </w:r>
    </w:p>
    <w:p w:rsidR="00CC50DF" w:rsidRPr="00892460" w:rsidRDefault="00CC50DF" w:rsidP="00892460">
      <w:pPr>
        <w:jc w:val="both"/>
        <w:rPr>
          <w:sz w:val="22"/>
          <w:szCs w:val="22"/>
        </w:rPr>
      </w:pPr>
      <w:r w:rsidRPr="00892460">
        <w:rPr>
          <w:sz w:val="22"/>
          <w:szCs w:val="22"/>
        </w:rPr>
        <w:t>2.4.2. При выявлении недостатков в работе «Подрядчика» требовать:</w:t>
      </w:r>
    </w:p>
    <w:p w:rsidR="00CC50DF" w:rsidRPr="00892460" w:rsidRDefault="00CC50DF" w:rsidP="003E54B6">
      <w:pPr>
        <w:numPr>
          <w:ilvl w:val="0"/>
          <w:numId w:val="46"/>
        </w:numPr>
        <w:tabs>
          <w:tab w:val="left" w:pos="284"/>
        </w:tabs>
        <w:ind w:left="0" w:firstLine="0"/>
        <w:jc w:val="both"/>
        <w:rPr>
          <w:sz w:val="22"/>
          <w:szCs w:val="22"/>
        </w:rPr>
      </w:pPr>
      <w:r w:rsidRPr="00892460">
        <w:rPr>
          <w:sz w:val="22"/>
          <w:szCs w:val="22"/>
        </w:rPr>
        <w:t>безвозмездного устранения недостатков, возникших по вине «Подрядчика», в сроки, указанные в акте оценки качества работ;</w:t>
      </w:r>
    </w:p>
    <w:p w:rsidR="00CC50DF" w:rsidRPr="00892460" w:rsidRDefault="00CC50DF" w:rsidP="003E54B6">
      <w:pPr>
        <w:numPr>
          <w:ilvl w:val="0"/>
          <w:numId w:val="46"/>
        </w:numPr>
        <w:tabs>
          <w:tab w:val="left" w:pos="284"/>
        </w:tabs>
        <w:ind w:left="0" w:firstLine="0"/>
        <w:jc w:val="both"/>
        <w:rPr>
          <w:sz w:val="22"/>
          <w:szCs w:val="22"/>
        </w:rPr>
      </w:pPr>
      <w:r w:rsidRPr="00892460">
        <w:rPr>
          <w:sz w:val="22"/>
          <w:szCs w:val="22"/>
        </w:rPr>
        <w:t>возмещения расходов по устранению этих недостатков, если устранение производилось силами третьих лиц или оплачивалось за счет «Управляющей организацией», в 30-дневный срок со дня получения «Подрядчиком» письменного требования «Управляющей организации».</w:t>
      </w:r>
    </w:p>
    <w:p w:rsidR="00CC50DF" w:rsidRPr="00892460" w:rsidRDefault="00CC50DF" w:rsidP="003E54B6">
      <w:pPr>
        <w:numPr>
          <w:ilvl w:val="1"/>
          <w:numId w:val="47"/>
        </w:numPr>
        <w:jc w:val="both"/>
        <w:rPr>
          <w:b/>
          <w:bCs/>
          <w:sz w:val="22"/>
          <w:szCs w:val="22"/>
        </w:rPr>
      </w:pPr>
      <w:r w:rsidRPr="00892460">
        <w:rPr>
          <w:b/>
          <w:bCs/>
          <w:sz w:val="22"/>
          <w:szCs w:val="22"/>
        </w:rPr>
        <w:t>«Подрядчик» вправе:</w:t>
      </w:r>
    </w:p>
    <w:p w:rsidR="00CC50DF" w:rsidRPr="00892460" w:rsidRDefault="00CC50DF" w:rsidP="003E54B6">
      <w:pPr>
        <w:widowControl w:val="0"/>
        <w:numPr>
          <w:ilvl w:val="2"/>
          <w:numId w:val="47"/>
        </w:numPr>
        <w:suppressAutoHyphens/>
        <w:autoSpaceDE w:val="0"/>
        <w:autoSpaceDN w:val="0"/>
        <w:adjustRightInd w:val="0"/>
        <w:ind w:left="0" w:firstLine="0"/>
        <w:contextualSpacing/>
        <w:jc w:val="both"/>
        <w:rPr>
          <w:sz w:val="22"/>
          <w:szCs w:val="22"/>
        </w:rPr>
      </w:pPr>
      <w:r w:rsidRPr="00892460">
        <w:rPr>
          <w:sz w:val="22"/>
          <w:szCs w:val="22"/>
        </w:rPr>
        <w:t>Требовать оплаты выполненных работ в соответствии с актами приема-передачи работ (услуг);</w:t>
      </w:r>
    </w:p>
    <w:p w:rsidR="00CC50DF" w:rsidRPr="00892460" w:rsidRDefault="00CC50DF" w:rsidP="00892460">
      <w:pPr>
        <w:widowControl w:val="0"/>
        <w:autoSpaceDE w:val="0"/>
        <w:autoSpaceDN w:val="0"/>
        <w:adjustRightInd w:val="0"/>
        <w:contextualSpacing/>
        <w:jc w:val="both"/>
        <w:rPr>
          <w:sz w:val="22"/>
          <w:szCs w:val="22"/>
        </w:rPr>
      </w:pPr>
      <w:r w:rsidRPr="00892460">
        <w:rPr>
          <w:sz w:val="22"/>
          <w:szCs w:val="22"/>
        </w:rPr>
        <w:t>2.5.2. Привлекать субподрядные организации для выполнения определённых видов работ и услуг, связанных с содержанием и ремонтом общего имущества многоквартирных домов, по письменному согласию «Управляющей организации». Копии таких договоров могут быть представлены «Управляющей организации» по письменному запросу.</w:t>
      </w:r>
    </w:p>
    <w:p w:rsidR="00CC50DF" w:rsidRPr="00892460" w:rsidRDefault="00CC50DF" w:rsidP="00892460">
      <w:pPr>
        <w:widowControl w:val="0"/>
        <w:autoSpaceDE w:val="0"/>
        <w:autoSpaceDN w:val="0"/>
        <w:adjustRightInd w:val="0"/>
        <w:ind w:left="-78"/>
        <w:contextualSpacing/>
        <w:jc w:val="both"/>
        <w:rPr>
          <w:sz w:val="22"/>
          <w:szCs w:val="22"/>
        </w:rPr>
      </w:pPr>
    </w:p>
    <w:p w:rsidR="00CC50DF" w:rsidRPr="00892460" w:rsidRDefault="00CC50DF" w:rsidP="003E54B6">
      <w:pPr>
        <w:numPr>
          <w:ilvl w:val="0"/>
          <w:numId w:val="47"/>
        </w:numPr>
        <w:tabs>
          <w:tab w:val="left" w:pos="284"/>
          <w:tab w:val="left" w:pos="426"/>
        </w:tabs>
        <w:ind w:left="0" w:firstLine="0"/>
        <w:jc w:val="center"/>
        <w:rPr>
          <w:b/>
          <w:sz w:val="22"/>
          <w:szCs w:val="22"/>
        </w:rPr>
      </w:pPr>
      <w:r w:rsidRPr="00892460">
        <w:rPr>
          <w:b/>
          <w:sz w:val="22"/>
          <w:szCs w:val="22"/>
        </w:rPr>
        <w:t>Цена договора. Расчеты по договору.</w:t>
      </w:r>
    </w:p>
    <w:p w:rsidR="000D6B19" w:rsidRPr="00892460" w:rsidRDefault="000D6B19" w:rsidP="00892460">
      <w:pPr>
        <w:tabs>
          <w:tab w:val="left" w:pos="284"/>
          <w:tab w:val="left" w:pos="426"/>
        </w:tabs>
        <w:rPr>
          <w:b/>
          <w:sz w:val="22"/>
          <w:szCs w:val="22"/>
        </w:rPr>
      </w:pPr>
    </w:p>
    <w:p w:rsidR="00CC50DF" w:rsidRPr="00892460" w:rsidRDefault="00CC50DF" w:rsidP="00892460">
      <w:pPr>
        <w:tabs>
          <w:tab w:val="left" w:pos="142"/>
          <w:tab w:val="left" w:pos="567"/>
          <w:tab w:val="left" w:pos="1134"/>
          <w:tab w:val="left" w:pos="1843"/>
        </w:tabs>
        <w:ind w:right="56"/>
        <w:jc w:val="both"/>
        <w:rPr>
          <w:sz w:val="22"/>
          <w:szCs w:val="22"/>
        </w:rPr>
      </w:pPr>
      <w:r w:rsidRPr="00892460">
        <w:rPr>
          <w:bCs/>
          <w:sz w:val="22"/>
          <w:szCs w:val="22"/>
        </w:rPr>
        <w:t>3.1.</w:t>
      </w:r>
      <w:r w:rsidRPr="00892460">
        <w:rPr>
          <w:sz w:val="22"/>
          <w:szCs w:val="22"/>
        </w:rPr>
        <w:t xml:space="preserve"> Общая стоимость работ выполняемых по настоящему договору, составляет </w:t>
      </w:r>
      <w:r w:rsidRPr="00892460">
        <w:rPr>
          <w:b/>
          <w:sz w:val="22"/>
          <w:szCs w:val="22"/>
        </w:rPr>
        <w:t>_____________________</w:t>
      </w:r>
      <w:r w:rsidRPr="00892460">
        <w:rPr>
          <w:b/>
          <w:bCs/>
          <w:sz w:val="22"/>
          <w:szCs w:val="22"/>
        </w:rPr>
        <w:t>(____________________)_______</w:t>
      </w:r>
      <w:r w:rsidRPr="00892460">
        <w:rPr>
          <w:bCs/>
          <w:sz w:val="22"/>
          <w:szCs w:val="22"/>
        </w:rPr>
        <w:t>копейка</w:t>
      </w:r>
      <w:r w:rsidRPr="00892460">
        <w:rPr>
          <w:sz w:val="22"/>
          <w:szCs w:val="22"/>
        </w:rPr>
        <w:t>, НДС / (не облагается в соответствии со ст. 346.12 НК РФ, в связи с применением подрядчиком УСН).</w:t>
      </w:r>
    </w:p>
    <w:p w:rsidR="00CC50DF" w:rsidRPr="00892460" w:rsidRDefault="00CC50DF" w:rsidP="00892460">
      <w:pPr>
        <w:jc w:val="both"/>
        <w:rPr>
          <w:sz w:val="22"/>
          <w:szCs w:val="22"/>
        </w:rPr>
      </w:pPr>
      <w:r w:rsidRPr="00892460">
        <w:rPr>
          <w:bCs/>
          <w:sz w:val="22"/>
          <w:szCs w:val="22"/>
        </w:rPr>
        <w:t>С</w:t>
      </w:r>
      <w:r w:rsidRPr="00892460">
        <w:rPr>
          <w:sz w:val="22"/>
          <w:szCs w:val="22"/>
        </w:rPr>
        <w:t>тоимость работ (услуг) каждого вида работ (услуг) определена приложением №___ («Перечень, объёмы, периодичность и стоимость работ (услуг) по содержанию и ремонту общего имущества многоквартирных домов на 2023,2024 год (тип жилых домов)») к настоящему договору.</w:t>
      </w:r>
    </w:p>
    <w:p w:rsidR="00CC50DF" w:rsidRPr="00892460" w:rsidRDefault="00CC50DF" w:rsidP="00892460">
      <w:pPr>
        <w:jc w:val="both"/>
        <w:rPr>
          <w:sz w:val="22"/>
          <w:szCs w:val="22"/>
        </w:rPr>
      </w:pPr>
      <w:r w:rsidRPr="00892460">
        <w:rPr>
          <w:sz w:val="22"/>
          <w:szCs w:val="22"/>
        </w:rPr>
        <w:t xml:space="preserve">3.2. </w:t>
      </w:r>
      <w:r w:rsidRPr="00892460">
        <w:rPr>
          <w:bCs/>
          <w:iCs/>
          <w:sz w:val="22"/>
          <w:szCs w:val="22"/>
        </w:rPr>
        <w:t xml:space="preserve">Оплата работ, выполненных «Подрядчиком» по настоящему договору, осуществляется за фактически выполненный объем работ в течение 60 (шестидесяти) календарных дней с момента подписания сторонами актов выполненных работ путем перечисления денежных средств на расчетный счет «Подрядчика». </w:t>
      </w:r>
      <w:r w:rsidRPr="00892460">
        <w:rPr>
          <w:sz w:val="22"/>
          <w:szCs w:val="22"/>
        </w:rPr>
        <w:t xml:space="preserve">Перечисление денежных средств осуществляется «Управляющей организацией» ежемесячно на основании предъявленных счетов-фактур, актов приема-передачи работ (услуг), справок о стоимости выполненных работ, актов приемки выполненных работ по критериям оценки качества. В течение пяти дней после оказания услуг, выполнения работ «Подрядчик» передает «Управляющей </w:t>
      </w:r>
      <w:r w:rsidRPr="00892460">
        <w:rPr>
          <w:sz w:val="22"/>
          <w:szCs w:val="22"/>
        </w:rPr>
        <w:lastRenderedPageBreak/>
        <w:t xml:space="preserve">организации» счет-фактуру, оформленный в соответствии с Налоговым кодексом Российской Федерации, а также в соответствии с постановлением Правительства РФ от 26.12.2011 года № 1137 и иными законодательными актами Российской Федерации. </w:t>
      </w:r>
    </w:p>
    <w:p w:rsidR="00CC50DF" w:rsidRPr="00892460" w:rsidRDefault="00CC50DF" w:rsidP="00892460">
      <w:pPr>
        <w:autoSpaceDE w:val="0"/>
        <w:autoSpaceDN w:val="0"/>
        <w:jc w:val="both"/>
        <w:rPr>
          <w:sz w:val="22"/>
          <w:szCs w:val="22"/>
        </w:rPr>
      </w:pPr>
      <w:r w:rsidRPr="00892460">
        <w:rPr>
          <w:bCs/>
          <w:iCs/>
          <w:sz w:val="22"/>
          <w:szCs w:val="22"/>
        </w:rPr>
        <w:t xml:space="preserve">3.3. </w:t>
      </w:r>
      <w:r w:rsidRPr="00892460">
        <w:rPr>
          <w:sz w:val="22"/>
          <w:szCs w:val="22"/>
        </w:rPr>
        <w:t>Обязательства «Управляющей организации» по оплате считаются исполненными на дату зачисления денежных средств на счет «</w:t>
      </w:r>
      <w:r w:rsidRPr="00892460">
        <w:rPr>
          <w:bCs/>
          <w:iCs/>
          <w:sz w:val="22"/>
          <w:szCs w:val="22"/>
        </w:rPr>
        <w:t>Подрядчика»</w:t>
      </w:r>
      <w:r w:rsidRPr="00892460">
        <w:rPr>
          <w:sz w:val="22"/>
          <w:szCs w:val="22"/>
        </w:rPr>
        <w:t>.</w:t>
      </w:r>
    </w:p>
    <w:p w:rsidR="00CC50DF" w:rsidRPr="00892460" w:rsidRDefault="00CC50DF" w:rsidP="00892460">
      <w:pPr>
        <w:autoSpaceDE w:val="0"/>
        <w:autoSpaceDN w:val="0"/>
        <w:jc w:val="both"/>
        <w:rPr>
          <w:sz w:val="22"/>
          <w:szCs w:val="22"/>
        </w:rPr>
      </w:pPr>
      <w:r w:rsidRPr="00892460">
        <w:rPr>
          <w:sz w:val="22"/>
          <w:szCs w:val="22"/>
        </w:rPr>
        <w:t>3.4. Работы, не предусмотренные настоящим договором, оформляются и оплачиваются по отдельному соглашению или договору.</w:t>
      </w:r>
    </w:p>
    <w:p w:rsidR="00CC50DF" w:rsidRPr="00892460" w:rsidRDefault="00CC50DF" w:rsidP="00892460">
      <w:pPr>
        <w:shd w:val="clear" w:color="auto" w:fill="FFFFFF"/>
        <w:tabs>
          <w:tab w:val="left" w:pos="725"/>
        </w:tabs>
        <w:jc w:val="both"/>
        <w:rPr>
          <w:sz w:val="22"/>
          <w:szCs w:val="22"/>
        </w:rPr>
      </w:pPr>
      <w:r w:rsidRPr="00892460">
        <w:rPr>
          <w:sz w:val="22"/>
          <w:szCs w:val="22"/>
        </w:rPr>
        <w:t>3.5. Ежеквартально «Подрядчик» отправляет в адрес «Управляющей организации» акт сверки взаимных расчетов, в котором фиксируют состояние платежей за выполненные работы и оказанные услуги по настоящему договору.</w:t>
      </w:r>
    </w:p>
    <w:p w:rsidR="00CC50DF" w:rsidRPr="00892460" w:rsidRDefault="00CC50DF" w:rsidP="00892460">
      <w:pPr>
        <w:jc w:val="both"/>
        <w:rPr>
          <w:sz w:val="22"/>
          <w:szCs w:val="22"/>
        </w:rPr>
      </w:pPr>
      <w:r w:rsidRPr="00892460">
        <w:rPr>
          <w:sz w:val="22"/>
          <w:szCs w:val="22"/>
        </w:rPr>
        <w:t xml:space="preserve">3.6. Изменение стоимости (цены) работ по настоящему договору производится на основании представленного обоснованного расчета и оформляется дополнением к настоящему договору. </w:t>
      </w:r>
    </w:p>
    <w:p w:rsidR="00CC50DF" w:rsidRPr="00892460" w:rsidRDefault="00CC50DF" w:rsidP="00892460">
      <w:pPr>
        <w:shd w:val="clear" w:color="auto" w:fill="FFFFFF"/>
        <w:tabs>
          <w:tab w:val="left" w:pos="725"/>
        </w:tabs>
        <w:jc w:val="both"/>
        <w:rPr>
          <w:sz w:val="22"/>
          <w:szCs w:val="22"/>
        </w:rPr>
      </w:pPr>
    </w:p>
    <w:p w:rsidR="000D6B19" w:rsidRPr="00892460" w:rsidRDefault="00CC50DF" w:rsidP="003E54B6">
      <w:pPr>
        <w:numPr>
          <w:ilvl w:val="0"/>
          <w:numId w:val="47"/>
        </w:numPr>
        <w:tabs>
          <w:tab w:val="left" w:pos="284"/>
          <w:tab w:val="left" w:pos="426"/>
        </w:tabs>
        <w:jc w:val="center"/>
        <w:rPr>
          <w:b/>
          <w:sz w:val="22"/>
          <w:szCs w:val="22"/>
        </w:rPr>
      </w:pPr>
      <w:r w:rsidRPr="00892460">
        <w:rPr>
          <w:b/>
          <w:sz w:val="22"/>
          <w:szCs w:val="22"/>
        </w:rPr>
        <w:t>Сроки выполнения работ.</w:t>
      </w:r>
    </w:p>
    <w:p w:rsidR="000D6B19" w:rsidRPr="00892460" w:rsidRDefault="000D6B19" w:rsidP="00892460">
      <w:pPr>
        <w:tabs>
          <w:tab w:val="left" w:pos="284"/>
          <w:tab w:val="left" w:pos="426"/>
        </w:tabs>
        <w:ind w:left="360"/>
        <w:rPr>
          <w:b/>
          <w:sz w:val="22"/>
          <w:szCs w:val="22"/>
        </w:rPr>
      </w:pPr>
    </w:p>
    <w:p w:rsidR="00CC50DF" w:rsidRPr="00892460" w:rsidRDefault="00CC50DF" w:rsidP="00892460">
      <w:pPr>
        <w:jc w:val="both"/>
        <w:rPr>
          <w:sz w:val="22"/>
          <w:szCs w:val="22"/>
        </w:rPr>
      </w:pPr>
      <w:r w:rsidRPr="00892460">
        <w:rPr>
          <w:bCs/>
          <w:sz w:val="22"/>
          <w:szCs w:val="22"/>
        </w:rPr>
        <w:t>4.1. Работы, предусмотренные настоящим договором, должны быть выполнены в срок с «__» __________ по «__» ______________</w:t>
      </w:r>
      <w:r w:rsidRPr="00892460">
        <w:rPr>
          <w:sz w:val="22"/>
          <w:szCs w:val="22"/>
        </w:rPr>
        <w:t>.</w:t>
      </w:r>
    </w:p>
    <w:p w:rsidR="00CC50DF" w:rsidRPr="00892460" w:rsidRDefault="00CC50DF" w:rsidP="00892460">
      <w:pPr>
        <w:jc w:val="both"/>
        <w:rPr>
          <w:sz w:val="22"/>
          <w:szCs w:val="22"/>
        </w:rPr>
      </w:pPr>
      <w:r w:rsidRPr="00892460">
        <w:rPr>
          <w:sz w:val="22"/>
          <w:szCs w:val="22"/>
        </w:rPr>
        <w:t xml:space="preserve">4.2. </w:t>
      </w:r>
      <w:r w:rsidRPr="00892460">
        <w:rPr>
          <w:bCs/>
          <w:iCs/>
          <w:sz w:val="22"/>
          <w:szCs w:val="22"/>
        </w:rPr>
        <w:t>Сроки выполнения работ или отдельных этапов работ могут быть изменены путем заключения сторонами дополнительного соглашения к настоящему договору</w:t>
      </w:r>
    </w:p>
    <w:p w:rsidR="00CC50DF" w:rsidRPr="00892460" w:rsidRDefault="00CC50DF" w:rsidP="00892460">
      <w:pPr>
        <w:autoSpaceDE w:val="0"/>
        <w:autoSpaceDN w:val="0"/>
        <w:jc w:val="both"/>
        <w:rPr>
          <w:sz w:val="22"/>
          <w:szCs w:val="22"/>
        </w:rPr>
      </w:pPr>
    </w:p>
    <w:p w:rsidR="00CC50DF" w:rsidRPr="00892460" w:rsidRDefault="00CC50DF" w:rsidP="003E54B6">
      <w:pPr>
        <w:pStyle w:val="af"/>
        <w:numPr>
          <w:ilvl w:val="0"/>
          <w:numId w:val="47"/>
        </w:numPr>
        <w:tabs>
          <w:tab w:val="left" w:pos="284"/>
          <w:tab w:val="left" w:pos="426"/>
        </w:tabs>
        <w:jc w:val="center"/>
        <w:rPr>
          <w:b/>
          <w:sz w:val="22"/>
          <w:szCs w:val="22"/>
        </w:rPr>
      </w:pPr>
      <w:r w:rsidRPr="00892460">
        <w:rPr>
          <w:b/>
          <w:sz w:val="22"/>
          <w:szCs w:val="22"/>
        </w:rPr>
        <w:t>Ответственность сторон.</w:t>
      </w:r>
    </w:p>
    <w:p w:rsidR="000D6B19" w:rsidRPr="00892460" w:rsidRDefault="000D6B19" w:rsidP="00892460">
      <w:pPr>
        <w:tabs>
          <w:tab w:val="left" w:pos="284"/>
          <w:tab w:val="left" w:pos="426"/>
        </w:tabs>
        <w:rPr>
          <w:b/>
          <w:sz w:val="22"/>
          <w:szCs w:val="22"/>
        </w:rPr>
      </w:pPr>
    </w:p>
    <w:p w:rsidR="00CC50DF" w:rsidRPr="00892460" w:rsidRDefault="00CC50DF" w:rsidP="00892460">
      <w:pPr>
        <w:tabs>
          <w:tab w:val="left" w:pos="284"/>
          <w:tab w:val="left" w:pos="426"/>
        </w:tabs>
        <w:jc w:val="both"/>
        <w:rPr>
          <w:sz w:val="22"/>
          <w:szCs w:val="22"/>
        </w:rPr>
      </w:pPr>
      <w:r w:rsidRPr="00892460">
        <w:rPr>
          <w:sz w:val="22"/>
          <w:szCs w:val="22"/>
        </w:rPr>
        <w:t>5.1.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CC50DF" w:rsidRPr="00892460" w:rsidRDefault="00CC50DF" w:rsidP="00892460">
      <w:pPr>
        <w:tabs>
          <w:tab w:val="left" w:pos="284"/>
          <w:tab w:val="left" w:pos="426"/>
        </w:tabs>
        <w:jc w:val="both"/>
        <w:rPr>
          <w:sz w:val="22"/>
          <w:szCs w:val="22"/>
        </w:rPr>
      </w:pPr>
      <w:r w:rsidRPr="00892460">
        <w:rPr>
          <w:sz w:val="22"/>
          <w:szCs w:val="22"/>
        </w:rPr>
        <w:t>5.2. Разногласия, возникшие в ходе исполнения настоящего договора, при не достижении договоренности между сторонами, разрешаются в судебном порядке.</w:t>
      </w:r>
    </w:p>
    <w:p w:rsidR="00CC50DF" w:rsidRPr="00892460" w:rsidRDefault="00CC50DF" w:rsidP="00892460">
      <w:pPr>
        <w:tabs>
          <w:tab w:val="left" w:pos="284"/>
          <w:tab w:val="left" w:pos="426"/>
        </w:tabs>
        <w:jc w:val="both"/>
        <w:rPr>
          <w:sz w:val="22"/>
          <w:szCs w:val="22"/>
        </w:rPr>
      </w:pPr>
      <w:r w:rsidRPr="00892460">
        <w:rPr>
          <w:sz w:val="22"/>
          <w:szCs w:val="22"/>
        </w:rPr>
        <w:t xml:space="preserve">5.3. Ущерб, причиненный имуществу потребителя жилищных услуг, подлежит возмещению стороной, виновной в его причинении. </w:t>
      </w:r>
    </w:p>
    <w:p w:rsidR="00CC50DF" w:rsidRPr="00892460" w:rsidRDefault="00CC50DF" w:rsidP="00892460">
      <w:pPr>
        <w:tabs>
          <w:tab w:val="left" w:pos="284"/>
          <w:tab w:val="left" w:pos="426"/>
        </w:tabs>
        <w:jc w:val="both"/>
        <w:rPr>
          <w:sz w:val="22"/>
          <w:szCs w:val="22"/>
        </w:rPr>
      </w:pPr>
      <w:r w:rsidRPr="00892460">
        <w:rPr>
          <w:sz w:val="22"/>
          <w:szCs w:val="22"/>
        </w:rPr>
        <w:t>5.4. Ответственность за техническое состояние и пожарную безопасность при проведении работ возложена на «Подрядчика».</w:t>
      </w:r>
    </w:p>
    <w:p w:rsidR="00CC50DF" w:rsidRPr="00892460" w:rsidRDefault="00CC50DF" w:rsidP="00892460">
      <w:pPr>
        <w:tabs>
          <w:tab w:val="left" w:pos="284"/>
          <w:tab w:val="left" w:pos="426"/>
        </w:tabs>
        <w:jc w:val="both"/>
        <w:rPr>
          <w:sz w:val="22"/>
          <w:szCs w:val="22"/>
        </w:rPr>
      </w:pPr>
      <w:r w:rsidRPr="00892460">
        <w:rPr>
          <w:sz w:val="22"/>
          <w:szCs w:val="22"/>
        </w:rPr>
        <w:t>5.5. Ответственность за ущерб, причиненный жизни, здоровью, имуществу вследствие производства работ по условию настоящего договора, возложена на «Подрядчика».</w:t>
      </w:r>
    </w:p>
    <w:p w:rsidR="00CC50DF" w:rsidRPr="00892460" w:rsidRDefault="00CC50DF" w:rsidP="00892460">
      <w:pPr>
        <w:tabs>
          <w:tab w:val="left" w:pos="284"/>
          <w:tab w:val="left" w:pos="426"/>
        </w:tabs>
        <w:jc w:val="both"/>
        <w:rPr>
          <w:sz w:val="22"/>
          <w:szCs w:val="22"/>
        </w:rPr>
      </w:pPr>
      <w:r w:rsidRPr="00892460">
        <w:rPr>
          <w:sz w:val="22"/>
          <w:szCs w:val="22"/>
        </w:rPr>
        <w:t>5.6. «Подрядчик» обязан возместить убытки, возникшие вследствие предъявления претензий и возникновения ответственности за нанесенный имуществу и объекту в целом вред (ущерб),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rsidR="00CC50DF" w:rsidRPr="00892460" w:rsidRDefault="00CC50DF" w:rsidP="00892460">
      <w:pPr>
        <w:tabs>
          <w:tab w:val="num" w:pos="0"/>
          <w:tab w:val="left" w:pos="284"/>
          <w:tab w:val="left" w:pos="426"/>
        </w:tabs>
        <w:jc w:val="both"/>
        <w:rPr>
          <w:sz w:val="22"/>
          <w:szCs w:val="22"/>
        </w:rPr>
      </w:pPr>
      <w:r w:rsidRPr="00892460">
        <w:rPr>
          <w:sz w:val="22"/>
          <w:szCs w:val="22"/>
        </w:rPr>
        <w:t xml:space="preserve">5.7. Возмещение убытков, неустойки и штрафов не освобождает стороны от исполнения обязательств по настоящему договору. </w:t>
      </w:r>
    </w:p>
    <w:p w:rsidR="00CC50DF" w:rsidRPr="00892460" w:rsidRDefault="00CC50DF" w:rsidP="00892460">
      <w:pPr>
        <w:tabs>
          <w:tab w:val="left" w:pos="284"/>
          <w:tab w:val="left" w:pos="426"/>
        </w:tabs>
        <w:jc w:val="both"/>
        <w:rPr>
          <w:sz w:val="22"/>
          <w:szCs w:val="22"/>
        </w:rPr>
      </w:pPr>
      <w:r w:rsidRPr="00892460">
        <w:rPr>
          <w:sz w:val="22"/>
          <w:szCs w:val="22"/>
        </w:rPr>
        <w:t>5.8. В случае выявления «Управляющей организацией» фактов нахождения на объектах «Управляющей организации» работника(ов) «Подрядчика» в состоянии алкогольного, наркотического или токсического опьянения, проноса или нахождения на территории объекта «Управляющей организации» веществ, вызывающих алкогольное, наркотическое или токсическое опьянение, «Подрядчик» уплачивает «Управляющей организации» штраф в размере 10000,00 (десять тысяч) рублей за каждый случай.</w:t>
      </w:r>
    </w:p>
    <w:p w:rsidR="00CC50DF" w:rsidRPr="00892460" w:rsidRDefault="00CC50DF" w:rsidP="00892460">
      <w:pPr>
        <w:tabs>
          <w:tab w:val="left" w:pos="284"/>
          <w:tab w:val="left" w:pos="426"/>
        </w:tabs>
        <w:jc w:val="both"/>
        <w:rPr>
          <w:sz w:val="22"/>
          <w:szCs w:val="22"/>
        </w:rPr>
      </w:pPr>
      <w:r w:rsidRPr="00892460">
        <w:rPr>
          <w:sz w:val="22"/>
          <w:szCs w:val="22"/>
        </w:rPr>
        <w:t>5.9.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rsidR="00CC50DF" w:rsidRPr="00892460" w:rsidRDefault="00CC50DF" w:rsidP="00892460">
      <w:pPr>
        <w:shd w:val="clear" w:color="auto" w:fill="FFFFFF"/>
        <w:jc w:val="both"/>
        <w:rPr>
          <w:sz w:val="22"/>
          <w:szCs w:val="22"/>
        </w:rPr>
      </w:pPr>
      <w:r w:rsidRPr="00892460">
        <w:rPr>
          <w:sz w:val="22"/>
          <w:szCs w:val="22"/>
        </w:rPr>
        <w:t xml:space="preserve">5.10. «Подрядчик» несет материальную ответственность за неисполнение или ненадлежащее исполнение своих обязательств по настоящему договору. </w:t>
      </w:r>
    </w:p>
    <w:p w:rsidR="00CC50DF" w:rsidRPr="00892460" w:rsidRDefault="00CC50DF" w:rsidP="00892460">
      <w:pPr>
        <w:shd w:val="clear" w:color="auto" w:fill="FFFFFF"/>
        <w:jc w:val="both"/>
        <w:rPr>
          <w:sz w:val="22"/>
          <w:szCs w:val="22"/>
        </w:rPr>
      </w:pPr>
      <w:r w:rsidRPr="00892460">
        <w:rPr>
          <w:sz w:val="22"/>
          <w:szCs w:val="22"/>
        </w:rPr>
        <w:t xml:space="preserve">5.10.1. За неисполнение либо ненадлежащее исполнение предписаний, вынесенных   контролирующими органами или «Управляющей организацией» по вопросам содержания общего имущества многоквартирного дома, «Подрядчик» несет материальную ответственность в объеме штрафных санкций, указанных в предписании. </w:t>
      </w:r>
    </w:p>
    <w:p w:rsidR="00CC50DF" w:rsidRPr="00892460" w:rsidRDefault="00CC50DF" w:rsidP="00892460">
      <w:pPr>
        <w:shd w:val="clear" w:color="auto" w:fill="FFFFFF"/>
        <w:jc w:val="both"/>
        <w:rPr>
          <w:sz w:val="22"/>
          <w:szCs w:val="22"/>
        </w:rPr>
      </w:pPr>
      <w:r w:rsidRPr="00892460">
        <w:rPr>
          <w:sz w:val="22"/>
          <w:szCs w:val="22"/>
        </w:rPr>
        <w:t xml:space="preserve">5.10.2. За ненадлежащее исполнение или отказ от исполнения условий настоящего договора, повлекшие материальный ущерб «Управляющей организации» либо 3-им лицам (собственникам и нанимателям жилых помещений) «Подрядчик» возмещает материальный ущерб в полном объеме. </w:t>
      </w:r>
    </w:p>
    <w:p w:rsidR="00CC50DF" w:rsidRPr="00892460" w:rsidRDefault="00CC50DF" w:rsidP="00892460">
      <w:pPr>
        <w:shd w:val="clear" w:color="auto" w:fill="FFFFFF"/>
        <w:jc w:val="both"/>
        <w:rPr>
          <w:sz w:val="22"/>
          <w:szCs w:val="22"/>
        </w:rPr>
      </w:pPr>
      <w:r w:rsidRPr="00892460">
        <w:rPr>
          <w:sz w:val="22"/>
          <w:szCs w:val="22"/>
        </w:rPr>
        <w:t>5.10.3. «Подрядчик» возмещает «Управляющей компании» убытки, понесенные в результате уплаты штрафов или иных выплат, возникших по вине «Подрядчика» путем удержания при перечислении денежных средств на расчетный счет «Подрядчика».</w:t>
      </w:r>
    </w:p>
    <w:p w:rsidR="00CC50DF" w:rsidRPr="00892460" w:rsidRDefault="00CC50DF" w:rsidP="00892460">
      <w:pPr>
        <w:shd w:val="clear" w:color="auto" w:fill="FFFFFF"/>
        <w:jc w:val="both"/>
        <w:rPr>
          <w:sz w:val="22"/>
          <w:szCs w:val="22"/>
        </w:rPr>
      </w:pPr>
      <w:r w:rsidRPr="00892460">
        <w:rPr>
          <w:sz w:val="22"/>
          <w:szCs w:val="22"/>
        </w:rPr>
        <w:lastRenderedPageBreak/>
        <w:t>5.10.4. За каждый факт неисполнения либо ненадлежащего исполнения обязанностей, предусмотренных настоящим договором, «Управляющая компания» имеет право в одностороннем порядке удержать с «Подрядчика» 1% от общей стоимости работ по настоящему договору за одно выявленное нарушение.</w:t>
      </w:r>
    </w:p>
    <w:p w:rsidR="00CC50DF" w:rsidRPr="00892460" w:rsidRDefault="00CC50DF" w:rsidP="00892460">
      <w:pPr>
        <w:tabs>
          <w:tab w:val="left" w:pos="142"/>
          <w:tab w:val="left" w:pos="567"/>
          <w:tab w:val="left" w:pos="1134"/>
          <w:tab w:val="left" w:pos="1843"/>
        </w:tabs>
        <w:ind w:right="56"/>
        <w:jc w:val="both"/>
        <w:rPr>
          <w:sz w:val="22"/>
          <w:szCs w:val="22"/>
        </w:rPr>
      </w:pPr>
      <w:r w:rsidRPr="00892460">
        <w:rPr>
          <w:sz w:val="22"/>
          <w:szCs w:val="22"/>
        </w:rPr>
        <w:t xml:space="preserve">5.10.5. За нарушение сроков выполнения работ </w:t>
      </w:r>
      <w:r w:rsidRPr="00892460">
        <w:rPr>
          <w:iCs/>
          <w:sz w:val="22"/>
          <w:szCs w:val="22"/>
        </w:rPr>
        <w:t>(отдельного этапа работ, работ, выполненных за определенный период времени)</w:t>
      </w:r>
      <w:r w:rsidRPr="00892460">
        <w:rPr>
          <w:sz w:val="22"/>
          <w:szCs w:val="22"/>
        </w:rPr>
        <w:t xml:space="preserve"> «Подрядчик» уплачивает «Управляющей организации» неустойку в размере 1 % от общей стоимости работ по договору за каждый день просрочки до фактического исполнения обязательств.</w:t>
      </w:r>
    </w:p>
    <w:p w:rsidR="00CC50DF" w:rsidRPr="00892460" w:rsidRDefault="00CC50DF" w:rsidP="00892460">
      <w:pPr>
        <w:autoSpaceDE w:val="0"/>
        <w:autoSpaceDN w:val="0"/>
        <w:adjustRightInd w:val="0"/>
        <w:jc w:val="both"/>
        <w:rPr>
          <w:sz w:val="22"/>
          <w:szCs w:val="22"/>
        </w:rPr>
      </w:pPr>
      <w:r w:rsidRPr="00892460">
        <w:rPr>
          <w:sz w:val="22"/>
          <w:szCs w:val="22"/>
        </w:rPr>
        <w:t xml:space="preserve">5.11. «Подрядчик» отвечает за качество материалов, используемых при выполнении работ и оказании услуг по настоящему договору.   </w:t>
      </w:r>
    </w:p>
    <w:p w:rsidR="00CC50DF" w:rsidRPr="00892460" w:rsidRDefault="00CC50DF" w:rsidP="00892460">
      <w:pPr>
        <w:autoSpaceDE w:val="0"/>
        <w:autoSpaceDN w:val="0"/>
        <w:adjustRightInd w:val="0"/>
        <w:jc w:val="both"/>
        <w:rPr>
          <w:sz w:val="22"/>
          <w:szCs w:val="22"/>
        </w:rPr>
      </w:pPr>
      <w:r w:rsidRPr="00892460">
        <w:rPr>
          <w:sz w:val="22"/>
          <w:szCs w:val="22"/>
        </w:rPr>
        <w:t>5.12. В случаях, когда «Подрядчиком» срываются сроки устранения неисправностей, а так же не выполняются акты предписаний контролирующих органов, «Управляющая организация» вправе по своему выбору:</w:t>
      </w:r>
    </w:p>
    <w:p w:rsidR="00CC50DF" w:rsidRPr="00892460" w:rsidRDefault="00CC50DF" w:rsidP="003E54B6">
      <w:pPr>
        <w:numPr>
          <w:ilvl w:val="0"/>
          <w:numId w:val="48"/>
        </w:numPr>
        <w:snapToGrid w:val="0"/>
        <w:jc w:val="both"/>
        <w:rPr>
          <w:sz w:val="22"/>
          <w:szCs w:val="22"/>
        </w:rPr>
      </w:pPr>
      <w:r w:rsidRPr="00892460">
        <w:rPr>
          <w:sz w:val="22"/>
          <w:szCs w:val="22"/>
        </w:rPr>
        <w:t>потребовать от «Подрядчика» безвозмездного устранения выявленных недостатков в разумный срок, в соответствии с действующим законодательством РФ;</w:t>
      </w:r>
    </w:p>
    <w:p w:rsidR="00CC50DF" w:rsidRPr="00892460" w:rsidRDefault="00CC50DF" w:rsidP="003E54B6">
      <w:pPr>
        <w:numPr>
          <w:ilvl w:val="0"/>
          <w:numId w:val="48"/>
        </w:numPr>
        <w:snapToGrid w:val="0"/>
        <w:jc w:val="both"/>
        <w:rPr>
          <w:sz w:val="22"/>
          <w:szCs w:val="22"/>
        </w:rPr>
      </w:pPr>
      <w:r w:rsidRPr="00892460">
        <w:rPr>
          <w:sz w:val="22"/>
          <w:szCs w:val="22"/>
        </w:rPr>
        <w:t>уменьшить установленную за работу цену, в объеме не выполненных работ, либо полностью не оплатить данную услугу, либо работу и (или) расторгнуть договор;</w:t>
      </w:r>
    </w:p>
    <w:p w:rsidR="00CC50DF" w:rsidRPr="00892460" w:rsidRDefault="00CC50DF" w:rsidP="003E54B6">
      <w:pPr>
        <w:numPr>
          <w:ilvl w:val="0"/>
          <w:numId w:val="48"/>
        </w:numPr>
        <w:snapToGrid w:val="0"/>
        <w:jc w:val="both"/>
        <w:rPr>
          <w:sz w:val="22"/>
          <w:szCs w:val="22"/>
        </w:rPr>
      </w:pPr>
      <w:r w:rsidRPr="00892460">
        <w:rPr>
          <w:sz w:val="22"/>
          <w:szCs w:val="22"/>
        </w:rPr>
        <w:t xml:space="preserve">привлечь к исполнению работ третье лицо, возмещение затрат которого произвести за счет «Подрядчика» и (или) расторгнуть договор. </w:t>
      </w:r>
    </w:p>
    <w:p w:rsidR="00CC50DF" w:rsidRPr="00892460" w:rsidRDefault="00CC50DF" w:rsidP="00892460">
      <w:pPr>
        <w:autoSpaceDE w:val="0"/>
        <w:autoSpaceDN w:val="0"/>
        <w:adjustRightInd w:val="0"/>
        <w:jc w:val="both"/>
        <w:rPr>
          <w:sz w:val="22"/>
          <w:szCs w:val="22"/>
        </w:rPr>
      </w:pPr>
      <w:r w:rsidRPr="00892460">
        <w:rPr>
          <w:sz w:val="22"/>
          <w:szCs w:val="22"/>
        </w:rPr>
        <w:t>5.13. В случае выявления неточностей, исправлений, фальсификации либо подделки финансовых и иных документов со стороны «Подрядчика», «Управляющая компания» оставляет за собой право не производить оплату произведенных работ, указанных в данном документе и (или) расторгнуть настоящий договор.</w:t>
      </w:r>
    </w:p>
    <w:p w:rsidR="00CC50DF" w:rsidRPr="00892460" w:rsidRDefault="00CC50DF" w:rsidP="00892460">
      <w:pPr>
        <w:jc w:val="both"/>
        <w:rPr>
          <w:i/>
          <w:sz w:val="22"/>
          <w:szCs w:val="22"/>
          <w:u w:val="single"/>
        </w:rPr>
      </w:pPr>
      <w:r w:rsidRPr="00892460">
        <w:rPr>
          <w:sz w:val="22"/>
          <w:szCs w:val="22"/>
        </w:rPr>
        <w:t xml:space="preserve">5.14. В случае неисполнения пп. с 2.3.22. – 2.3.24. настоящего договора, «Подрядчику» выдается предписание с указанием вида нарушения и сроков устранения. </w:t>
      </w:r>
    </w:p>
    <w:p w:rsidR="00CC50DF" w:rsidRPr="00892460" w:rsidRDefault="00CC50DF" w:rsidP="00892460">
      <w:pPr>
        <w:autoSpaceDE w:val="0"/>
        <w:autoSpaceDN w:val="0"/>
        <w:adjustRightInd w:val="0"/>
        <w:jc w:val="both"/>
        <w:rPr>
          <w:sz w:val="22"/>
          <w:szCs w:val="22"/>
        </w:rPr>
      </w:pPr>
      <w:r w:rsidRPr="00892460">
        <w:rPr>
          <w:sz w:val="22"/>
          <w:szCs w:val="22"/>
        </w:rPr>
        <w:t>5.15. При невыполнении предписания, указанных в настоящем договоре, и неустранении выявленных нарушений в установленные сроки, стоимость перерасходованных ресурсов и сумма ущерба, причиненного по вине «Подрядчика», будет перевыставлена «Подрядчику» в связи с причинением материального ущерба третьим лицам.</w:t>
      </w:r>
    </w:p>
    <w:p w:rsidR="00CC50DF" w:rsidRPr="00892460" w:rsidRDefault="00CC50DF" w:rsidP="00892460">
      <w:pPr>
        <w:tabs>
          <w:tab w:val="left" w:pos="284"/>
          <w:tab w:val="left" w:pos="426"/>
        </w:tabs>
        <w:jc w:val="both"/>
        <w:rPr>
          <w:sz w:val="22"/>
          <w:szCs w:val="22"/>
        </w:rPr>
      </w:pPr>
      <w:r w:rsidRPr="00892460">
        <w:rPr>
          <w:sz w:val="22"/>
          <w:szCs w:val="22"/>
        </w:rPr>
        <w:t xml:space="preserve">5.16. В случае неисполнения п. 2.3.25. настоящего договора «Подрядчик» уплачивает в адрес «Управляющей организации» штраф в размере 1 500 (одной тысячи пятисот) рублей 00 коп. за один случай непредставления информации.  </w:t>
      </w:r>
    </w:p>
    <w:p w:rsidR="00CC50DF" w:rsidRPr="00892460" w:rsidRDefault="00CC50DF" w:rsidP="00892460">
      <w:pPr>
        <w:tabs>
          <w:tab w:val="left" w:pos="284"/>
          <w:tab w:val="left" w:pos="426"/>
        </w:tabs>
        <w:jc w:val="both"/>
        <w:rPr>
          <w:sz w:val="22"/>
          <w:szCs w:val="22"/>
        </w:rPr>
      </w:pPr>
    </w:p>
    <w:p w:rsidR="00CC50DF" w:rsidRPr="00892460" w:rsidRDefault="00CC50DF" w:rsidP="003E54B6">
      <w:pPr>
        <w:numPr>
          <w:ilvl w:val="0"/>
          <w:numId w:val="49"/>
        </w:numPr>
        <w:suppressAutoHyphens/>
        <w:contextualSpacing/>
        <w:jc w:val="center"/>
        <w:rPr>
          <w:b/>
          <w:sz w:val="22"/>
          <w:szCs w:val="22"/>
        </w:rPr>
      </w:pPr>
      <w:r w:rsidRPr="00892460">
        <w:rPr>
          <w:b/>
          <w:sz w:val="22"/>
          <w:szCs w:val="22"/>
        </w:rPr>
        <w:t>Изменение и расторжение договора.</w:t>
      </w:r>
    </w:p>
    <w:p w:rsidR="000D6B19" w:rsidRPr="00892460" w:rsidRDefault="000D6B19" w:rsidP="00892460">
      <w:pPr>
        <w:suppressAutoHyphens/>
        <w:contextualSpacing/>
        <w:rPr>
          <w:b/>
          <w:sz w:val="22"/>
          <w:szCs w:val="22"/>
        </w:rPr>
      </w:pPr>
    </w:p>
    <w:p w:rsidR="00CC50DF" w:rsidRPr="00892460" w:rsidRDefault="00CC50DF" w:rsidP="00892460">
      <w:pPr>
        <w:contextualSpacing/>
        <w:jc w:val="both"/>
        <w:rPr>
          <w:sz w:val="22"/>
          <w:szCs w:val="22"/>
        </w:rPr>
      </w:pPr>
      <w:r w:rsidRPr="00892460">
        <w:rPr>
          <w:sz w:val="22"/>
          <w:szCs w:val="22"/>
        </w:rPr>
        <w:t xml:space="preserve">6.1. В случае недостатка источников финансирования «Управляющая организация» вправе изменить объем и периодичность поручаемых «Подрядчику» работ (отдельных видов работ), предупредив последнего не менее чем за один месяц. </w:t>
      </w:r>
    </w:p>
    <w:p w:rsidR="00CC50DF" w:rsidRPr="00892460" w:rsidRDefault="00CC50DF" w:rsidP="00892460">
      <w:pPr>
        <w:contextualSpacing/>
        <w:jc w:val="both"/>
        <w:rPr>
          <w:sz w:val="22"/>
          <w:szCs w:val="22"/>
        </w:rPr>
      </w:pPr>
      <w:r w:rsidRPr="00892460">
        <w:rPr>
          <w:sz w:val="22"/>
          <w:szCs w:val="22"/>
        </w:rPr>
        <w:t>6.2. Настоящий договор, может быть, досрочно расторгнут:</w:t>
      </w:r>
    </w:p>
    <w:p w:rsidR="00CC50DF" w:rsidRPr="00892460" w:rsidRDefault="00CC50DF" w:rsidP="00892460">
      <w:pPr>
        <w:tabs>
          <w:tab w:val="left" w:pos="284"/>
          <w:tab w:val="left" w:pos="426"/>
          <w:tab w:val="left" w:pos="6615"/>
        </w:tabs>
        <w:jc w:val="both"/>
        <w:rPr>
          <w:sz w:val="22"/>
          <w:szCs w:val="22"/>
        </w:rPr>
      </w:pPr>
      <w:r w:rsidRPr="00892460">
        <w:rPr>
          <w:sz w:val="22"/>
          <w:szCs w:val="22"/>
        </w:rPr>
        <w:t>- по соглашению сторон;</w:t>
      </w:r>
      <w:r w:rsidRPr="00892460">
        <w:rPr>
          <w:sz w:val="22"/>
          <w:szCs w:val="22"/>
        </w:rPr>
        <w:tab/>
      </w:r>
    </w:p>
    <w:p w:rsidR="00CC50DF" w:rsidRPr="00892460" w:rsidRDefault="00CC50DF" w:rsidP="00892460">
      <w:pPr>
        <w:tabs>
          <w:tab w:val="left" w:pos="284"/>
          <w:tab w:val="left" w:pos="426"/>
        </w:tabs>
        <w:jc w:val="both"/>
        <w:rPr>
          <w:sz w:val="22"/>
          <w:szCs w:val="22"/>
        </w:rPr>
      </w:pPr>
      <w:r w:rsidRPr="00892460">
        <w:rPr>
          <w:sz w:val="22"/>
          <w:szCs w:val="22"/>
        </w:rPr>
        <w:t>- по решению суда при существенном нарушении обязательств, предусмотренных настоящим договором, одной из сторон;</w:t>
      </w:r>
    </w:p>
    <w:p w:rsidR="00CC50DF" w:rsidRPr="00892460" w:rsidRDefault="00CC50DF" w:rsidP="00892460">
      <w:pPr>
        <w:tabs>
          <w:tab w:val="left" w:pos="284"/>
          <w:tab w:val="left" w:pos="426"/>
        </w:tabs>
        <w:jc w:val="both"/>
        <w:rPr>
          <w:sz w:val="22"/>
          <w:szCs w:val="22"/>
        </w:rPr>
      </w:pPr>
      <w:r w:rsidRPr="00892460">
        <w:rPr>
          <w:sz w:val="22"/>
          <w:szCs w:val="22"/>
        </w:rPr>
        <w:t xml:space="preserve">- 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 </w:t>
      </w:r>
    </w:p>
    <w:p w:rsidR="00CC50DF" w:rsidRPr="00892460" w:rsidRDefault="00CC50DF" w:rsidP="00892460">
      <w:pPr>
        <w:tabs>
          <w:tab w:val="left" w:pos="284"/>
          <w:tab w:val="left" w:pos="426"/>
        </w:tabs>
        <w:jc w:val="both"/>
        <w:rPr>
          <w:sz w:val="22"/>
          <w:szCs w:val="22"/>
        </w:rPr>
      </w:pPr>
      <w:r w:rsidRPr="00892460">
        <w:rPr>
          <w:sz w:val="22"/>
          <w:szCs w:val="22"/>
        </w:rPr>
        <w:t>- в одностороннем порядке в случае ликвидации предприятия, при реорганизации предприятия без перехода правопреемства по обязательствам сторон;</w:t>
      </w:r>
    </w:p>
    <w:p w:rsidR="00CC50DF" w:rsidRPr="00892460" w:rsidRDefault="00CC50DF" w:rsidP="003E54B6">
      <w:pPr>
        <w:numPr>
          <w:ilvl w:val="0"/>
          <w:numId w:val="46"/>
        </w:numPr>
        <w:tabs>
          <w:tab w:val="num" w:pos="284"/>
        </w:tabs>
        <w:ind w:left="0" w:firstLine="0"/>
        <w:jc w:val="both"/>
        <w:rPr>
          <w:sz w:val="22"/>
          <w:szCs w:val="22"/>
        </w:rPr>
      </w:pPr>
      <w:r w:rsidRPr="00892460">
        <w:rPr>
          <w:sz w:val="22"/>
          <w:szCs w:val="22"/>
        </w:rPr>
        <w:t>«Управляющей организацией» при систематическом невыполнении объемов работ «Подрядчиком» (более двух раз подряд за один календарный месяц) согласно актам обследования санитарно-технического состояния объектов;</w:t>
      </w:r>
    </w:p>
    <w:p w:rsidR="00CC50DF" w:rsidRPr="00892460" w:rsidRDefault="00CC50DF" w:rsidP="00892460">
      <w:pPr>
        <w:jc w:val="both"/>
        <w:rPr>
          <w:sz w:val="22"/>
          <w:szCs w:val="22"/>
        </w:rPr>
      </w:pPr>
      <w:r w:rsidRPr="00892460">
        <w:rPr>
          <w:sz w:val="22"/>
          <w:szCs w:val="22"/>
        </w:rPr>
        <w:t>- «Управляющей организацией» при систематическом несоответствии качества выполняемых работ критериям оценки качества работ (более двух раз подряд за один календарный месяц). При указанных обстоятельствах договор в одностороннем порядке по требованию «Управляющей организации» считается расторгнутым, если «Подрядчик» в 30-ти дневный срок после направления ему письменного предупреждения не исполнил нарушенное обязательство.</w:t>
      </w:r>
    </w:p>
    <w:p w:rsidR="00CC50DF" w:rsidRPr="00892460" w:rsidRDefault="00CC50DF" w:rsidP="003E54B6">
      <w:pPr>
        <w:numPr>
          <w:ilvl w:val="0"/>
          <w:numId w:val="46"/>
        </w:numPr>
        <w:tabs>
          <w:tab w:val="left" w:pos="284"/>
          <w:tab w:val="left" w:pos="426"/>
        </w:tabs>
        <w:ind w:left="0" w:firstLine="0"/>
        <w:jc w:val="both"/>
        <w:rPr>
          <w:sz w:val="22"/>
          <w:szCs w:val="22"/>
        </w:rPr>
      </w:pPr>
      <w:r w:rsidRPr="00892460">
        <w:rPr>
          <w:sz w:val="22"/>
          <w:szCs w:val="22"/>
        </w:rPr>
        <w:t>по истечении указанного срока;</w:t>
      </w:r>
    </w:p>
    <w:p w:rsidR="00CC50DF" w:rsidRPr="00892460" w:rsidRDefault="00CC50DF" w:rsidP="003E54B6">
      <w:pPr>
        <w:numPr>
          <w:ilvl w:val="0"/>
          <w:numId w:val="46"/>
        </w:numPr>
        <w:tabs>
          <w:tab w:val="left" w:pos="284"/>
          <w:tab w:val="left" w:pos="426"/>
        </w:tabs>
        <w:ind w:left="0" w:firstLine="0"/>
        <w:jc w:val="both"/>
        <w:rPr>
          <w:sz w:val="22"/>
          <w:szCs w:val="22"/>
        </w:rPr>
      </w:pPr>
      <w:r w:rsidRPr="00892460">
        <w:rPr>
          <w:sz w:val="22"/>
          <w:szCs w:val="22"/>
        </w:rPr>
        <w:t>при расторжении собственниками договора по управлению многоквартирными домами.</w:t>
      </w:r>
    </w:p>
    <w:p w:rsidR="00CC50DF" w:rsidRPr="00892460" w:rsidRDefault="00CC50DF" w:rsidP="00892460">
      <w:pPr>
        <w:jc w:val="both"/>
        <w:rPr>
          <w:sz w:val="22"/>
          <w:szCs w:val="22"/>
        </w:rPr>
      </w:pPr>
      <w:r w:rsidRPr="00892460">
        <w:rPr>
          <w:sz w:val="22"/>
          <w:szCs w:val="22"/>
        </w:rPr>
        <w:t>6.3. Стороны имеют право по взаимному соглашению досрочно расторгнуть настоящий договор. При этом стороны обязаны письменно известить друг друга за 10 (десять) календарных дней до предполагаемого расторжения настоящего договора.</w:t>
      </w:r>
    </w:p>
    <w:p w:rsidR="00CC50DF" w:rsidRPr="00892460" w:rsidRDefault="00CC50DF" w:rsidP="00892460">
      <w:pPr>
        <w:jc w:val="both"/>
        <w:rPr>
          <w:sz w:val="22"/>
          <w:szCs w:val="22"/>
        </w:rPr>
      </w:pPr>
      <w:r w:rsidRPr="00892460">
        <w:rPr>
          <w:sz w:val="22"/>
          <w:szCs w:val="22"/>
        </w:rPr>
        <w:lastRenderedPageBreak/>
        <w:t>6.4. Стороны по настоящему договору договорились о том, что проценты на сумму долга за период пользования денежными средствами в соответствии со ст. 317.1 Гражданского кодекса Российской Федерации не начисляются.</w:t>
      </w:r>
    </w:p>
    <w:p w:rsidR="00CC50DF" w:rsidRPr="00892460" w:rsidRDefault="00CC50DF" w:rsidP="00892460">
      <w:pPr>
        <w:jc w:val="both"/>
        <w:rPr>
          <w:sz w:val="22"/>
          <w:szCs w:val="22"/>
        </w:rPr>
      </w:pPr>
    </w:p>
    <w:p w:rsidR="000D6B19" w:rsidRPr="00892460" w:rsidRDefault="00CC50DF" w:rsidP="003E54B6">
      <w:pPr>
        <w:pStyle w:val="af"/>
        <w:numPr>
          <w:ilvl w:val="0"/>
          <w:numId w:val="49"/>
        </w:numPr>
        <w:shd w:val="clear" w:color="auto" w:fill="FFFFFF"/>
        <w:tabs>
          <w:tab w:val="left" w:pos="-360"/>
          <w:tab w:val="left" w:pos="0"/>
        </w:tabs>
        <w:jc w:val="center"/>
        <w:rPr>
          <w:b/>
          <w:sz w:val="22"/>
          <w:szCs w:val="22"/>
        </w:rPr>
      </w:pPr>
      <w:r w:rsidRPr="00892460">
        <w:rPr>
          <w:b/>
          <w:sz w:val="22"/>
          <w:szCs w:val="22"/>
        </w:rPr>
        <w:t>Обстоятельства непреодолимой силы</w:t>
      </w:r>
    </w:p>
    <w:p w:rsidR="0009646C" w:rsidRPr="00892460" w:rsidRDefault="0009646C" w:rsidP="00892460">
      <w:pPr>
        <w:shd w:val="clear" w:color="auto" w:fill="FFFFFF"/>
        <w:tabs>
          <w:tab w:val="left" w:pos="-360"/>
          <w:tab w:val="left" w:pos="0"/>
        </w:tabs>
        <w:ind w:left="360"/>
        <w:rPr>
          <w:b/>
          <w:sz w:val="22"/>
          <w:szCs w:val="22"/>
        </w:rPr>
      </w:pPr>
    </w:p>
    <w:p w:rsidR="00CC50DF" w:rsidRPr="00892460" w:rsidRDefault="000D6B19" w:rsidP="00892460">
      <w:pPr>
        <w:jc w:val="both"/>
        <w:rPr>
          <w:color w:val="000000"/>
          <w:sz w:val="22"/>
          <w:szCs w:val="22"/>
        </w:rPr>
      </w:pPr>
      <w:r w:rsidRPr="00892460">
        <w:rPr>
          <w:color w:val="000000"/>
          <w:sz w:val="22"/>
          <w:szCs w:val="22"/>
        </w:rPr>
        <w:t xml:space="preserve">7.1 </w:t>
      </w:r>
      <w:r w:rsidR="00CC50DF" w:rsidRPr="00892460">
        <w:rPr>
          <w:color w:val="000000"/>
          <w:sz w:val="22"/>
          <w:szCs w:val="22"/>
        </w:rPr>
        <w:t>Ни одна из сторон не несет ответственности за частичное или полное неисполнение обязательств по договору, если такое неисполнение вызвано обстоятельствами непреодолимой силы. Обстоятельствами непреодолимой силы считаются непредвиденные обстоятельства, возникшие во время действия договора, которые стороны не могли предвидеть и предотвратить разумными мерами. К таким обстоятельствам относятся стихийные бедствия (пожары, наводнения, землетрясения и т.п.), эпидемии, вооруженные конфликты, забастовки, запреты Правительства или решения соответствующих государственных органов, препятствующие исполнению сторонами своих обязательств по договору.</w:t>
      </w:r>
    </w:p>
    <w:p w:rsidR="00CC50DF" w:rsidRPr="00892460" w:rsidRDefault="000D6B19" w:rsidP="00892460">
      <w:pPr>
        <w:jc w:val="both"/>
        <w:rPr>
          <w:color w:val="000000"/>
          <w:sz w:val="22"/>
          <w:szCs w:val="22"/>
        </w:rPr>
      </w:pPr>
      <w:r w:rsidRPr="00892460">
        <w:rPr>
          <w:color w:val="000000"/>
          <w:sz w:val="22"/>
          <w:szCs w:val="22"/>
        </w:rPr>
        <w:t xml:space="preserve">7.2 </w:t>
      </w:r>
      <w:r w:rsidR="00CC50DF" w:rsidRPr="00892460">
        <w:rPr>
          <w:color w:val="000000"/>
          <w:sz w:val="22"/>
          <w:szCs w:val="22"/>
        </w:rPr>
        <w:t>Сторона, подвергшаяся действию таких обстоятельств, обязана немедленно в письменном виде уведомить другую сторону о возникновении, виде и возможной продолжительности действия соответствующих обстоятельств с приложением подтверждающих документов. Если эта сторона не сообщит о наступлении обстоятельств непреодолимой силы, она лишается права ссылаться на них, разве что само такое обстоятельство препятствовало отправлению такого сообщения.</w:t>
      </w:r>
    </w:p>
    <w:p w:rsidR="00CC50DF" w:rsidRPr="00892460" w:rsidRDefault="000D6B19" w:rsidP="00892460">
      <w:pPr>
        <w:jc w:val="both"/>
        <w:rPr>
          <w:color w:val="000000"/>
          <w:sz w:val="22"/>
          <w:szCs w:val="22"/>
        </w:rPr>
      </w:pPr>
      <w:r w:rsidRPr="00892460">
        <w:rPr>
          <w:color w:val="000000"/>
          <w:sz w:val="22"/>
          <w:szCs w:val="22"/>
        </w:rPr>
        <w:t xml:space="preserve">7.3 </w:t>
      </w:r>
      <w:r w:rsidR="00CC50DF" w:rsidRPr="00892460">
        <w:rPr>
          <w:color w:val="000000"/>
          <w:sz w:val="22"/>
          <w:szCs w:val="22"/>
        </w:rPr>
        <w:t>В случае возникновения обстоятельств непреодолимой силы, при условии соблюдения требований п. 7.2 договора, срок выполнения обязательств по договору продлевается на срок действия вышеуказанных обстоятельств.</w:t>
      </w:r>
    </w:p>
    <w:p w:rsidR="00CC50DF" w:rsidRPr="00892460" w:rsidRDefault="000D6B19" w:rsidP="00892460">
      <w:pPr>
        <w:jc w:val="both"/>
        <w:rPr>
          <w:color w:val="000000"/>
          <w:sz w:val="22"/>
          <w:szCs w:val="22"/>
        </w:rPr>
      </w:pPr>
      <w:r w:rsidRPr="00892460">
        <w:rPr>
          <w:color w:val="000000"/>
          <w:sz w:val="22"/>
          <w:szCs w:val="22"/>
        </w:rPr>
        <w:t>-</w:t>
      </w:r>
      <w:r w:rsidR="00CC50DF" w:rsidRPr="00892460">
        <w:rPr>
          <w:color w:val="000000"/>
          <w:sz w:val="22"/>
          <w:szCs w:val="22"/>
        </w:rPr>
        <w:t xml:space="preserve">После прекращения действия обстоятельств непреодолимой силы пострадавшая сторона незамедлительно уведомляет об этом другую сторону в письменной форме. В этом уведомлении указываются срок, к которому такая сторона планирует исполнить обязательства, исполнение которых было приостановлено вследствие наступления указанных обстоятельств. </w:t>
      </w:r>
    </w:p>
    <w:p w:rsidR="00CC50DF" w:rsidRPr="00892460" w:rsidRDefault="000D6B19" w:rsidP="00892460">
      <w:pPr>
        <w:jc w:val="both"/>
        <w:rPr>
          <w:color w:val="000000"/>
          <w:sz w:val="22"/>
          <w:szCs w:val="22"/>
        </w:rPr>
      </w:pPr>
      <w:r w:rsidRPr="00892460">
        <w:rPr>
          <w:bCs/>
          <w:sz w:val="22"/>
          <w:szCs w:val="22"/>
          <w:lang w:eastAsia="zh-CN"/>
        </w:rPr>
        <w:t xml:space="preserve">7.4 </w:t>
      </w:r>
      <w:r w:rsidR="00CC50DF" w:rsidRPr="00892460">
        <w:rPr>
          <w:bCs/>
          <w:sz w:val="22"/>
          <w:szCs w:val="22"/>
          <w:lang w:eastAsia="zh-CN"/>
        </w:rPr>
        <w:t>На момент заключения настоящего договора стороны осведомлены о наличии обстоятельств, вызванных угрозой распространения коронавирусной инфекции (</w:t>
      </w:r>
      <w:r w:rsidR="00CC50DF" w:rsidRPr="00892460">
        <w:rPr>
          <w:bCs/>
          <w:sz w:val="22"/>
          <w:szCs w:val="22"/>
          <w:lang w:val="en-US" w:eastAsia="zh-CN"/>
        </w:rPr>
        <w:t>COVID</w:t>
      </w:r>
      <w:r w:rsidR="00CC50DF" w:rsidRPr="00892460">
        <w:rPr>
          <w:bCs/>
          <w:sz w:val="22"/>
          <w:szCs w:val="22"/>
          <w:lang w:eastAsia="zh-CN"/>
        </w:rPr>
        <w:t>-19).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CC50DF" w:rsidRPr="00892460" w:rsidRDefault="00CC50DF" w:rsidP="00892460">
      <w:pPr>
        <w:jc w:val="both"/>
        <w:rPr>
          <w:sz w:val="22"/>
          <w:szCs w:val="22"/>
        </w:rPr>
      </w:pPr>
    </w:p>
    <w:p w:rsidR="00CC50DF" w:rsidRPr="00892460" w:rsidRDefault="00CC50DF" w:rsidP="003E54B6">
      <w:pPr>
        <w:pStyle w:val="af"/>
        <w:numPr>
          <w:ilvl w:val="0"/>
          <w:numId w:val="49"/>
        </w:numPr>
        <w:tabs>
          <w:tab w:val="left" w:pos="284"/>
          <w:tab w:val="left" w:pos="426"/>
        </w:tabs>
        <w:jc w:val="center"/>
        <w:rPr>
          <w:b/>
          <w:sz w:val="22"/>
          <w:szCs w:val="22"/>
        </w:rPr>
      </w:pPr>
      <w:r w:rsidRPr="00892460">
        <w:rPr>
          <w:b/>
          <w:sz w:val="22"/>
          <w:szCs w:val="22"/>
        </w:rPr>
        <w:t>Гарантии качества работ.</w:t>
      </w:r>
    </w:p>
    <w:p w:rsidR="0009646C" w:rsidRPr="00892460" w:rsidRDefault="0009646C" w:rsidP="00892460">
      <w:pPr>
        <w:tabs>
          <w:tab w:val="left" w:pos="284"/>
          <w:tab w:val="left" w:pos="426"/>
        </w:tabs>
        <w:ind w:left="360"/>
        <w:rPr>
          <w:b/>
          <w:sz w:val="22"/>
          <w:szCs w:val="22"/>
        </w:rPr>
      </w:pPr>
    </w:p>
    <w:p w:rsidR="00CC50DF" w:rsidRPr="00892460" w:rsidRDefault="00CC50DF" w:rsidP="00892460">
      <w:pPr>
        <w:tabs>
          <w:tab w:val="left" w:pos="284"/>
          <w:tab w:val="left" w:pos="426"/>
        </w:tabs>
        <w:jc w:val="both"/>
        <w:rPr>
          <w:sz w:val="22"/>
          <w:szCs w:val="22"/>
        </w:rPr>
      </w:pPr>
      <w:r w:rsidRPr="00892460">
        <w:rPr>
          <w:sz w:val="22"/>
          <w:szCs w:val="22"/>
        </w:rPr>
        <w:t>8.1. Качество выполненных «Подрядчиком» работ должно соответствовать требованиям настоящего   договора, а также нормам и требованиям, предусмотренным действующим законодательством Российской Федерации. Результат выполненной работы в момент передачи в «Управляющую организацию» и в течение гарантийного срока должен обладать свойствами, определенными настоящим договором и действующими нормативными правовыми актами и/или нормативно-техническими актами Российской Федерации.</w:t>
      </w:r>
    </w:p>
    <w:p w:rsidR="00CC50DF" w:rsidRPr="00892460" w:rsidRDefault="00CC50DF" w:rsidP="00892460">
      <w:pPr>
        <w:tabs>
          <w:tab w:val="left" w:pos="142"/>
          <w:tab w:val="left" w:pos="567"/>
          <w:tab w:val="left" w:pos="1134"/>
          <w:tab w:val="left" w:pos="1843"/>
        </w:tabs>
        <w:ind w:right="56"/>
        <w:jc w:val="both"/>
        <w:rPr>
          <w:sz w:val="22"/>
          <w:szCs w:val="22"/>
        </w:rPr>
      </w:pPr>
      <w:r w:rsidRPr="00892460">
        <w:rPr>
          <w:sz w:val="22"/>
          <w:szCs w:val="22"/>
        </w:rPr>
        <w:t>8.2. «Подрядчик» гарантирует возможность эксплуатации результата выполненных работ в течение гарантийного срока, составляющего 2 (два) года с даты подписания сторонами актов приема-передачи работ (услуг), справок о стоимости выполненных работ, актов приемки выполненных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rsidR="00CC50DF" w:rsidRPr="00892460" w:rsidRDefault="00CC50DF" w:rsidP="00892460">
      <w:pPr>
        <w:tabs>
          <w:tab w:val="left" w:pos="142"/>
          <w:tab w:val="left" w:pos="567"/>
          <w:tab w:val="left" w:pos="1134"/>
          <w:tab w:val="left" w:pos="1843"/>
        </w:tabs>
        <w:ind w:right="56"/>
        <w:jc w:val="both"/>
        <w:rPr>
          <w:sz w:val="22"/>
          <w:szCs w:val="22"/>
        </w:rPr>
      </w:pPr>
      <w:r w:rsidRPr="00892460">
        <w:rPr>
          <w:sz w:val="22"/>
          <w:szCs w:val="22"/>
        </w:rPr>
        <w:t>8.3. «Подрядчик»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w:t>
      </w:r>
    </w:p>
    <w:p w:rsidR="00CC50DF" w:rsidRPr="00892460" w:rsidRDefault="00CC50DF" w:rsidP="00892460">
      <w:pPr>
        <w:tabs>
          <w:tab w:val="left" w:pos="284"/>
          <w:tab w:val="left" w:pos="426"/>
        </w:tabs>
        <w:jc w:val="both"/>
        <w:rPr>
          <w:sz w:val="22"/>
          <w:szCs w:val="22"/>
        </w:rPr>
      </w:pPr>
      <w:r w:rsidRPr="00892460">
        <w:rPr>
          <w:sz w:val="22"/>
          <w:szCs w:val="22"/>
        </w:rPr>
        <w:t xml:space="preserve">8.4. При возникновении претензий по качеству выполненных «Подрядчиком» работ в течение гарантийного срока эксплуатации объекта, «Управляющая организация» обязана во всех случаях немедленно известить «Подрядчика» об этом письменно. «Подрядчик» незамедлительно в письменной форме извещает «Управляющую организацию» о направлении своего представителя для участия в </w:t>
      </w:r>
      <w:r w:rsidRPr="00892460">
        <w:rPr>
          <w:sz w:val="22"/>
          <w:szCs w:val="22"/>
        </w:rPr>
        <w:lastRenderedPageBreak/>
        <w:t>расследовании возникших претензий и обеспечивает его пребывание на место производства работ не позднее трех дней с момента извещения «Управляющую организацию». В противном случае «Управляющая организация» в одностороннем порядке оформляет акт по качеству, являющийся обязательным для исполнения «Подрядчиком».</w:t>
      </w:r>
    </w:p>
    <w:p w:rsidR="00CC50DF" w:rsidRPr="00892460" w:rsidRDefault="00CC50DF" w:rsidP="00892460">
      <w:pPr>
        <w:tabs>
          <w:tab w:val="left" w:pos="284"/>
          <w:tab w:val="left" w:pos="426"/>
        </w:tabs>
        <w:jc w:val="both"/>
        <w:rPr>
          <w:sz w:val="22"/>
          <w:szCs w:val="22"/>
        </w:rPr>
      </w:pPr>
      <w:r w:rsidRPr="00892460">
        <w:rPr>
          <w:sz w:val="22"/>
          <w:szCs w:val="22"/>
        </w:rPr>
        <w:t>8.5. Если «Подрядчик» не выполняет в согласованные с «Управляющей организацией» сроки работы по устранению дефектов, «Управляющая организация» может осуществить всю работу либо своими силами, либо привлекая третьих лиц. В этом случае «Подрядчик» обязан оплатить в «Управляющую организацию» все понесенные затраты.</w:t>
      </w:r>
    </w:p>
    <w:p w:rsidR="0009646C" w:rsidRPr="00892460" w:rsidRDefault="0009646C" w:rsidP="00892460">
      <w:pPr>
        <w:tabs>
          <w:tab w:val="left" w:pos="284"/>
          <w:tab w:val="left" w:pos="426"/>
        </w:tabs>
        <w:jc w:val="center"/>
        <w:rPr>
          <w:b/>
          <w:sz w:val="22"/>
          <w:szCs w:val="22"/>
        </w:rPr>
      </w:pPr>
    </w:p>
    <w:p w:rsidR="00CC50DF" w:rsidRPr="00892460" w:rsidRDefault="00CC50DF" w:rsidP="003E54B6">
      <w:pPr>
        <w:pStyle w:val="af"/>
        <w:numPr>
          <w:ilvl w:val="0"/>
          <w:numId w:val="49"/>
        </w:numPr>
        <w:tabs>
          <w:tab w:val="left" w:pos="284"/>
          <w:tab w:val="left" w:pos="426"/>
        </w:tabs>
        <w:jc w:val="center"/>
        <w:rPr>
          <w:b/>
          <w:sz w:val="22"/>
          <w:szCs w:val="22"/>
        </w:rPr>
      </w:pPr>
      <w:r w:rsidRPr="00892460">
        <w:rPr>
          <w:b/>
          <w:sz w:val="22"/>
          <w:szCs w:val="22"/>
        </w:rPr>
        <w:t>Отходы</w:t>
      </w:r>
    </w:p>
    <w:p w:rsidR="0009646C" w:rsidRPr="00892460" w:rsidRDefault="0009646C" w:rsidP="00892460">
      <w:pPr>
        <w:tabs>
          <w:tab w:val="left" w:pos="284"/>
          <w:tab w:val="left" w:pos="426"/>
        </w:tabs>
        <w:rPr>
          <w:b/>
          <w:sz w:val="22"/>
          <w:szCs w:val="22"/>
        </w:rPr>
      </w:pPr>
    </w:p>
    <w:p w:rsidR="00CC50DF" w:rsidRPr="00892460" w:rsidRDefault="00CC50DF" w:rsidP="00892460">
      <w:pPr>
        <w:tabs>
          <w:tab w:val="left" w:pos="284"/>
          <w:tab w:val="left" w:pos="426"/>
        </w:tabs>
        <w:jc w:val="both"/>
        <w:rPr>
          <w:sz w:val="22"/>
          <w:szCs w:val="22"/>
        </w:rPr>
      </w:pPr>
      <w:r w:rsidRPr="00892460">
        <w:rPr>
          <w:sz w:val="22"/>
          <w:szCs w:val="22"/>
        </w:rPr>
        <w:t>9.1  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rsidR="00CC50DF" w:rsidRPr="00892460" w:rsidRDefault="00CC50DF" w:rsidP="00892460">
      <w:pPr>
        <w:tabs>
          <w:tab w:val="left" w:pos="284"/>
          <w:tab w:val="left" w:pos="426"/>
        </w:tabs>
        <w:jc w:val="both"/>
        <w:rPr>
          <w:sz w:val="22"/>
          <w:szCs w:val="22"/>
        </w:rPr>
      </w:pPr>
      <w:r w:rsidRPr="00892460">
        <w:rPr>
          <w:sz w:val="22"/>
          <w:szCs w:val="22"/>
        </w:rPr>
        <w:t xml:space="preserve">9.2  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 </w:t>
      </w:r>
    </w:p>
    <w:p w:rsidR="00CC50DF" w:rsidRPr="00892460" w:rsidRDefault="00CC50DF" w:rsidP="00892460">
      <w:pPr>
        <w:tabs>
          <w:tab w:val="left" w:pos="284"/>
          <w:tab w:val="left" w:pos="426"/>
        </w:tabs>
        <w:jc w:val="both"/>
        <w:rPr>
          <w:sz w:val="22"/>
          <w:szCs w:val="22"/>
        </w:rPr>
      </w:pPr>
      <w:r w:rsidRPr="00892460">
        <w:rPr>
          <w:sz w:val="22"/>
          <w:szCs w:val="22"/>
        </w:rPr>
        <w:t xml:space="preserve">9.3    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rsidR="00CC50DF" w:rsidRPr="00892460" w:rsidRDefault="00CC50DF" w:rsidP="00892460">
      <w:pPr>
        <w:tabs>
          <w:tab w:val="left" w:pos="284"/>
          <w:tab w:val="left" w:pos="426"/>
        </w:tabs>
        <w:jc w:val="both"/>
        <w:rPr>
          <w:sz w:val="22"/>
          <w:szCs w:val="22"/>
        </w:rPr>
      </w:pPr>
      <w:r w:rsidRPr="00892460">
        <w:rPr>
          <w:sz w:val="22"/>
          <w:szCs w:val="22"/>
        </w:rPr>
        <w:t>9.4    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rsidR="00CC50DF" w:rsidRPr="00892460" w:rsidRDefault="00CC50DF" w:rsidP="00892460">
      <w:pPr>
        <w:tabs>
          <w:tab w:val="left" w:pos="284"/>
          <w:tab w:val="left" w:pos="426"/>
        </w:tabs>
        <w:jc w:val="both"/>
        <w:rPr>
          <w:sz w:val="22"/>
          <w:szCs w:val="22"/>
        </w:rPr>
      </w:pPr>
      <w:r w:rsidRPr="00892460">
        <w:rPr>
          <w:sz w:val="22"/>
          <w:szCs w:val="22"/>
        </w:rPr>
        <w:t>9.5   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I-IV классов опасности. Право собственности на лом цветных и черных металлов, образующихся из материалов и товаров Заказчика, принадлежит Заказчику.</w:t>
      </w:r>
    </w:p>
    <w:p w:rsidR="00CC50DF" w:rsidRPr="00892460" w:rsidRDefault="00CC50DF" w:rsidP="00892460">
      <w:pPr>
        <w:tabs>
          <w:tab w:val="left" w:pos="284"/>
          <w:tab w:val="left" w:pos="426"/>
        </w:tabs>
        <w:jc w:val="both"/>
        <w:rPr>
          <w:sz w:val="22"/>
          <w:szCs w:val="22"/>
        </w:rPr>
      </w:pPr>
      <w:r w:rsidRPr="00892460">
        <w:rPr>
          <w:sz w:val="22"/>
          <w:szCs w:val="22"/>
        </w:rPr>
        <w:t>9.6  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p>
    <w:p w:rsidR="00CC50DF" w:rsidRPr="00892460" w:rsidRDefault="00CC50DF" w:rsidP="00892460">
      <w:pPr>
        <w:tabs>
          <w:tab w:val="left" w:pos="284"/>
          <w:tab w:val="left" w:pos="426"/>
        </w:tabs>
        <w:jc w:val="both"/>
        <w:rPr>
          <w:sz w:val="22"/>
          <w:szCs w:val="22"/>
        </w:rPr>
      </w:pPr>
      <w:r w:rsidRPr="00892460">
        <w:rPr>
          <w:sz w:val="22"/>
          <w:szCs w:val="22"/>
        </w:rPr>
        <w:t>9.7 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rsidR="00CC50DF" w:rsidRPr="00892460" w:rsidRDefault="00CC50DF" w:rsidP="00892460">
      <w:pPr>
        <w:tabs>
          <w:tab w:val="left" w:pos="284"/>
          <w:tab w:val="left" w:pos="426"/>
        </w:tabs>
        <w:jc w:val="both"/>
        <w:rPr>
          <w:sz w:val="22"/>
          <w:szCs w:val="22"/>
        </w:rPr>
      </w:pPr>
      <w:r w:rsidRPr="00892460">
        <w:rPr>
          <w:sz w:val="22"/>
          <w:szCs w:val="22"/>
        </w:rPr>
        <w:t>9.8 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rsidR="00CC50DF" w:rsidRPr="00892460" w:rsidRDefault="00CC50DF" w:rsidP="00892460">
      <w:pPr>
        <w:tabs>
          <w:tab w:val="left" w:pos="284"/>
          <w:tab w:val="left" w:pos="426"/>
        </w:tabs>
        <w:jc w:val="both"/>
        <w:rPr>
          <w:sz w:val="22"/>
          <w:szCs w:val="22"/>
        </w:rPr>
      </w:pPr>
      <w:r w:rsidRPr="00892460">
        <w:rPr>
          <w:sz w:val="22"/>
          <w:szCs w:val="22"/>
        </w:rPr>
        <w:t>9.9  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rsidR="00CC50DF" w:rsidRPr="00892460" w:rsidRDefault="00CC50DF" w:rsidP="00892460">
      <w:pPr>
        <w:tabs>
          <w:tab w:val="left" w:pos="284"/>
          <w:tab w:val="left" w:pos="426"/>
        </w:tabs>
        <w:jc w:val="both"/>
        <w:rPr>
          <w:sz w:val="22"/>
          <w:szCs w:val="22"/>
        </w:rPr>
      </w:pPr>
      <w:r w:rsidRPr="00892460">
        <w:rPr>
          <w:sz w:val="22"/>
          <w:szCs w:val="22"/>
        </w:rPr>
        <w:t>9.10 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p>
    <w:p w:rsidR="00CC50DF" w:rsidRPr="00892460" w:rsidRDefault="00CC50DF" w:rsidP="00892460">
      <w:pPr>
        <w:tabs>
          <w:tab w:val="left" w:pos="284"/>
          <w:tab w:val="left" w:pos="426"/>
        </w:tabs>
        <w:jc w:val="both"/>
        <w:rPr>
          <w:sz w:val="22"/>
          <w:szCs w:val="22"/>
        </w:rPr>
      </w:pPr>
    </w:p>
    <w:p w:rsidR="00CC50DF" w:rsidRPr="00892460" w:rsidRDefault="00CC50DF" w:rsidP="003E54B6">
      <w:pPr>
        <w:pStyle w:val="af"/>
        <w:numPr>
          <w:ilvl w:val="0"/>
          <w:numId w:val="49"/>
        </w:numPr>
        <w:tabs>
          <w:tab w:val="left" w:pos="284"/>
          <w:tab w:val="left" w:pos="426"/>
        </w:tabs>
        <w:jc w:val="center"/>
        <w:rPr>
          <w:b/>
          <w:sz w:val="22"/>
          <w:szCs w:val="22"/>
        </w:rPr>
      </w:pPr>
      <w:r w:rsidRPr="00892460">
        <w:rPr>
          <w:b/>
          <w:sz w:val="22"/>
          <w:szCs w:val="22"/>
        </w:rPr>
        <w:t>Порядок разрешения споров.</w:t>
      </w:r>
    </w:p>
    <w:p w:rsidR="0009646C" w:rsidRPr="00892460" w:rsidRDefault="0009646C" w:rsidP="00892460">
      <w:pPr>
        <w:tabs>
          <w:tab w:val="left" w:pos="284"/>
          <w:tab w:val="left" w:pos="426"/>
        </w:tabs>
        <w:ind w:left="360"/>
        <w:rPr>
          <w:b/>
          <w:sz w:val="22"/>
          <w:szCs w:val="22"/>
        </w:rPr>
      </w:pPr>
    </w:p>
    <w:p w:rsidR="00CC50DF" w:rsidRPr="00892460" w:rsidRDefault="0009646C" w:rsidP="00892460">
      <w:pPr>
        <w:tabs>
          <w:tab w:val="left" w:pos="284"/>
          <w:tab w:val="left" w:pos="426"/>
        </w:tabs>
        <w:jc w:val="both"/>
        <w:rPr>
          <w:sz w:val="22"/>
          <w:szCs w:val="22"/>
        </w:rPr>
      </w:pPr>
      <w:r w:rsidRPr="00892460">
        <w:rPr>
          <w:sz w:val="22"/>
          <w:szCs w:val="22"/>
        </w:rPr>
        <w:t>10</w:t>
      </w:r>
      <w:r w:rsidR="00CC50DF" w:rsidRPr="00892460">
        <w:rPr>
          <w:sz w:val="22"/>
          <w:szCs w:val="22"/>
        </w:rPr>
        <w:t xml:space="preserve">.1. Споры и разногласия, вытекающие из настоящего договора, разрешаются сторонами путем переговоров. В случае невозможности разрешения спора путем переговоров, он передается на рассмотрение в Арбитражный суд Иркутской области, с соблюдением претензионного порядка. </w:t>
      </w:r>
    </w:p>
    <w:p w:rsidR="00CC50DF" w:rsidRPr="00892460" w:rsidRDefault="0009646C" w:rsidP="00892460">
      <w:pPr>
        <w:autoSpaceDE w:val="0"/>
        <w:autoSpaceDN w:val="0"/>
        <w:adjustRightInd w:val="0"/>
        <w:jc w:val="both"/>
        <w:rPr>
          <w:sz w:val="22"/>
          <w:szCs w:val="22"/>
        </w:rPr>
      </w:pPr>
      <w:r w:rsidRPr="00892460">
        <w:rPr>
          <w:sz w:val="22"/>
          <w:szCs w:val="22"/>
        </w:rPr>
        <w:t>10</w:t>
      </w:r>
      <w:r w:rsidR="00CC50DF" w:rsidRPr="00892460">
        <w:rPr>
          <w:sz w:val="22"/>
          <w:szCs w:val="22"/>
        </w:rPr>
        <w:t>.2. Все претензии по выполнению условий настоящего договора должны заявляться сторонами в письменной форме и направляться контрагенту заказным письмом с уведомлением о вручении или вручаться лично под расписку. Соблюдение претензионного порядка для сторон настоящего договора при разрешении спорных ситуаций обязательно. Срок ответа на претензию устанавливается сторонами 10 (десять) рабочих дней с момента получения претензии.</w:t>
      </w:r>
    </w:p>
    <w:p w:rsidR="00CC50DF" w:rsidRPr="00892460" w:rsidRDefault="0009646C" w:rsidP="00892460">
      <w:pPr>
        <w:suppressAutoHyphens/>
        <w:jc w:val="both"/>
        <w:rPr>
          <w:bCs/>
          <w:sz w:val="22"/>
          <w:szCs w:val="22"/>
          <w:lang w:eastAsia="zh-CN"/>
        </w:rPr>
      </w:pPr>
      <w:r w:rsidRPr="00892460">
        <w:rPr>
          <w:sz w:val="22"/>
          <w:szCs w:val="22"/>
          <w:lang w:eastAsia="zh-CN"/>
        </w:rPr>
        <w:t>10</w:t>
      </w:r>
      <w:r w:rsidR="00CC50DF" w:rsidRPr="00892460">
        <w:rPr>
          <w:sz w:val="22"/>
          <w:szCs w:val="22"/>
          <w:lang w:eastAsia="zh-CN"/>
        </w:rPr>
        <w:t xml:space="preserve">.3 </w:t>
      </w:r>
      <w:r w:rsidR="00CC50DF" w:rsidRPr="00892460">
        <w:rPr>
          <w:bCs/>
          <w:sz w:val="22"/>
          <w:szCs w:val="22"/>
          <w:lang w:eastAsia="zh-CN"/>
        </w:rPr>
        <w:t>Обстоятельства, вызванные угрозой распространения коронавирусной инфекции (</w:t>
      </w:r>
      <w:r w:rsidR="00CC50DF" w:rsidRPr="00892460">
        <w:rPr>
          <w:bCs/>
          <w:sz w:val="22"/>
          <w:szCs w:val="22"/>
          <w:lang w:val="en-US" w:eastAsia="zh-CN"/>
        </w:rPr>
        <w:t>COVID</w:t>
      </w:r>
      <w:r w:rsidR="00CC50DF" w:rsidRPr="00892460">
        <w:rPr>
          <w:bCs/>
          <w:sz w:val="22"/>
          <w:szCs w:val="22"/>
          <w:lang w:eastAsia="zh-CN"/>
        </w:rPr>
        <w:t>-19),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 ст.451 Гражданского кодекса РФ. Каждая из сторон самостоятельно несет все риски, которые могут возникнуть в связи с указанными обстоятельствами при исполнении Договора.</w:t>
      </w:r>
    </w:p>
    <w:p w:rsidR="00CC50DF" w:rsidRPr="00892460" w:rsidRDefault="00CC50DF" w:rsidP="00892460">
      <w:pPr>
        <w:suppressAutoHyphens/>
        <w:jc w:val="both"/>
        <w:rPr>
          <w:sz w:val="22"/>
          <w:szCs w:val="22"/>
          <w:lang w:eastAsia="zh-CN"/>
        </w:rPr>
      </w:pPr>
      <w:r w:rsidRPr="00892460">
        <w:rPr>
          <w:bCs/>
          <w:sz w:val="22"/>
          <w:szCs w:val="22"/>
          <w:lang w:eastAsia="zh-CN"/>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ст.451 Гражданского кодекса РФ.</w:t>
      </w:r>
    </w:p>
    <w:p w:rsidR="00CC50DF" w:rsidRPr="00892460" w:rsidRDefault="00CC50DF" w:rsidP="00892460">
      <w:pPr>
        <w:autoSpaceDE w:val="0"/>
        <w:autoSpaceDN w:val="0"/>
        <w:adjustRightInd w:val="0"/>
        <w:jc w:val="both"/>
        <w:rPr>
          <w:sz w:val="22"/>
          <w:szCs w:val="22"/>
        </w:rPr>
      </w:pPr>
    </w:p>
    <w:p w:rsidR="00CC50DF" w:rsidRPr="00892460" w:rsidRDefault="00CC50DF" w:rsidP="00892460">
      <w:pPr>
        <w:tabs>
          <w:tab w:val="left" w:pos="284"/>
          <w:tab w:val="left" w:pos="426"/>
        </w:tabs>
        <w:jc w:val="center"/>
        <w:rPr>
          <w:b/>
          <w:sz w:val="22"/>
          <w:szCs w:val="22"/>
        </w:rPr>
      </w:pPr>
    </w:p>
    <w:p w:rsidR="00CC50DF" w:rsidRPr="00892460" w:rsidRDefault="00CC50DF" w:rsidP="003E54B6">
      <w:pPr>
        <w:pStyle w:val="af"/>
        <w:numPr>
          <w:ilvl w:val="0"/>
          <w:numId w:val="49"/>
        </w:numPr>
        <w:tabs>
          <w:tab w:val="left" w:pos="284"/>
          <w:tab w:val="left" w:pos="426"/>
        </w:tabs>
        <w:jc w:val="center"/>
        <w:rPr>
          <w:b/>
          <w:sz w:val="22"/>
          <w:szCs w:val="22"/>
        </w:rPr>
      </w:pPr>
      <w:r w:rsidRPr="00892460">
        <w:rPr>
          <w:b/>
          <w:sz w:val="22"/>
          <w:szCs w:val="22"/>
        </w:rPr>
        <w:t>Заключительные положения.</w:t>
      </w:r>
    </w:p>
    <w:p w:rsidR="0009646C" w:rsidRPr="00892460" w:rsidRDefault="0009646C" w:rsidP="00892460">
      <w:pPr>
        <w:tabs>
          <w:tab w:val="left" w:pos="284"/>
          <w:tab w:val="left" w:pos="426"/>
        </w:tabs>
        <w:rPr>
          <w:b/>
          <w:sz w:val="22"/>
          <w:szCs w:val="22"/>
        </w:rPr>
      </w:pPr>
    </w:p>
    <w:p w:rsidR="00CC50DF" w:rsidRPr="00892460" w:rsidRDefault="00CC50DF" w:rsidP="00892460">
      <w:pPr>
        <w:tabs>
          <w:tab w:val="left" w:pos="284"/>
          <w:tab w:val="left" w:pos="426"/>
        </w:tabs>
        <w:jc w:val="both"/>
        <w:rPr>
          <w:sz w:val="22"/>
          <w:szCs w:val="22"/>
        </w:rPr>
      </w:pPr>
      <w:r w:rsidRPr="00892460">
        <w:rPr>
          <w:sz w:val="22"/>
          <w:szCs w:val="22"/>
        </w:rPr>
        <w:t>1</w:t>
      </w:r>
      <w:r w:rsidR="0009646C" w:rsidRPr="00892460">
        <w:rPr>
          <w:sz w:val="22"/>
          <w:szCs w:val="22"/>
        </w:rPr>
        <w:t>1</w:t>
      </w:r>
      <w:r w:rsidRPr="00892460">
        <w:rPr>
          <w:sz w:val="22"/>
          <w:szCs w:val="22"/>
        </w:rPr>
        <w:t>.1. Настоящий договор вступает в силу с момента его подписания обеими сторонами и распространяет свое действие на отношения сторон, возникшие с «___»_______ 2023 года и действует до 31 декабря 2024 года и далее до внесения изменений по настоящему договору.</w:t>
      </w:r>
    </w:p>
    <w:p w:rsidR="00CC50DF" w:rsidRPr="00892460" w:rsidRDefault="0009646C" w:rsidP="00892460">
      <w:pPr>
        <w:tabs>
          <w:tab w:val="left" w:pos="284"/>
          <w:tab w:val="left" w:pos="426"/>
        </w:tabs>
        <w:jc w:val="both"/>
        <w:rPr>
          <w:sz w:val="22"/>
          <w:szCs w:val="22"/>
        </w:rPr>
      </w:pPr>
      <w:r w:rsidRPr="00892460">
        <w:rPr>
          <w:sz w:val="22"/>
          <w:szCs w:val="22"/>
        </w:rPr>
        <w:t>11</w:t>
      </w:r>
      <w:r w:rsidR="00CC50DF" w:rsidRPr="00892460">
        <w:rPr>
          <w:sz w:val="22"/>
          <w:szCs w:val="22"/>
        </w:rPr>
        <w:t>.2. Настоящий договор составлен в двух экземплярах, имеющих равную юридическую силу, по одному для каждой из сторон.</w:t>
      </w:r>
    </w:p>
    <w:p w:rsidR="00CC50DF" w:rsidRPr="00892460" w:rsidRDefault="0009646C" w:rsidP="00892460">
      <w:pPr>
        <w:tabs>
          <w:tab w:val="left" w:pos="284"/>
          <w:tab w:val="left" w:pos="426"/>
        </w:tabs>
        <w:jc w:val="both"/>
        <w:rPr>
          <w:sz w:val="22"/>
          <w:szCs w:val="22"/>
        </w:rPr>
      </w:pPr>
      <w:r w:rsidRPr="00892460">
        <w:rPr>
          <w:sz w:val="22"/>
          <w:szCs w:val="22"/>
        </w:rPr>
        <w:t>11</w:t>
      </w:r>
      <w:r w:rsidR="00CC50DF" w:rsidRPr="00892460">
        <w:rPr>
          <w:sz w:val="22"/>
          <w:szCs w:val="22"/>
        </w:rPr>
        <w:t>.3. 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rsidR="00CC50DF" w:rsidRPr="00892460" w:rsidRDefault="0009646C" w:rsidP="00892460">
      <w:pPr>
        <w:tabs>
          <w:tab w:val="left" w:pos="284"/>
          <w:tab w:val="left" w:pos="426"/>
        </w:tabs>
        <w:jc w:val="both"/>
        <w:rPr>
          <w:sz w:val="22"/>
          <w:szCs w:val="22"/>
        </w:rPr>
      </w:pPr>
      <w:r w:rsidRPr="00892460">
        <w:rPr>
          <w:sz w:val="22"/>
          <w:szCs w:val="22"/>
        </w:rPr>
        <w:t>11</w:t>
      </w:r>
      <w:r w:rsidR="00CC50DF" w:rsidRPr="00892460">
        <w:rPr>
          <w:sz w:val="22"/>
          <w:szCs w:val="22"/>
        </w:rPr>
        <w:t>.4. 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rsidR="00CC50DF" w:rsidRPr="00892460" w:rsidRDefault="0009646C" w:rsidP="00892460">
      <w:pPr>
        <w:tabs>
          <w:tab w:val="left" w:pos="284"/>
          <w:tab w:val="left" w:pos="426"/>
        </w:tabs>
        <w:jc w:val="both"/>
        <w:rPr>
          <w:sz w:val="22"/>
          <w:szCs w:val="22"/>
        </w:rPr>
      </w:pPr>
      <w:r w:rsidRPr="00892460">
        <w:rPr>
          <w:sz w:val="22"/>
          <w:szCs w:val="22"/>
        </w:rPr>
        <w:t>11</w:t>
      </w:r>
      <w:r w:rsidR="00CC50DF" w:rsidRPr="00892460">
        <w:rPr>
          <w:sz w:val="22"/>
          <w:szCs w:val="22"/>
        </w:rPr>
        <w:t>.5 Приложения к настоящему договору, являющиеся неотъемлемыми частями настоящего договора:</w:t>
      </w:r>
    </w:p>
    <w:p w:rsidR="00CC50DF" w:rsidRPr="00892460" w:rsidRDefault="00CC50DF" w:rsidP="00892460">
      <w:pPr>
        <w:jc w:val="both"/>
        <w:rPr>
          <w:sz w:val="22"/>
          <w:szCs w:val="22"/>
        </w:rPr>
      </w:pPr>
      <w:r w:rsidRPr="00892460">
        <w:rPr>
          <w:sz w:val="22"/>
          <w:szCs w:val="22"/>
        </w:rPr>
        <w:t xml:space="preserve">№ 1 Соглашение о соблюдении антикоррупционных условий. </w:t>
      </w:r>
    </w:p>
    <w:p w:rsidR="00CC50DF" w:rsidRPr="00892460" w:rsidRDefault="00CC50DF" w:rsidP="00892460">
      <w:pPr>
        <w:jc w:val="both"/>
        <w:rPr>
          <w:sz w:val="22"/>
          <w:szCs w:val="22"/>
        </w:rPr>
      </w:pPr>
      <w:r w:rsidRPr="00892460">
        <w:rPr>
          <w:sz w:val="22"/>
          <w:szCs w:val="22"/>
        </w:rPr>
        <w:t>№ 2 «Сводный перечень объёмов работ (услуг) по содержанию и ремонту общего имущества многоквартирных домов (тип жилых домов:)».</w:t>
      </w:r>
    </w:p>
    <w:p w:rsidR="00CC50DF" w:rsidRPr="00892460" w:rsidRDefault="00CC50DF" w:rsidP="00892460">
      <w:pPr>
        <w:jc w:val="both"/>
        <w:rPr>
          <w:sz w:val="22"/>
          <w:szCs w:val="22"/>
        </w:rPr>
      </w:pPr>
      <w:r w:rsidRPr="00892460">
        <w:rPr>
          <w:sz w:val="22"/>
          <w:szCs w:val="22"/>
        </w:rPr>
        <w:t>№ 3 «Перечень, объёмы, периодичность и стоимость работ (услуг) по содержанию и ремонту общего имущества многоквартирных домов (тип жилых домов:)».</w:t>
      </w:r>
    </w:p>
    <w:p w:rsidR="00CC50DF" w:rsidRPr="00892460" w:rsidRDefault="00CC50DF" w:rsidP="00892460">
      <w:pPr>
        <w:jc w:val="both"/>
        <w:rPr>
          <w:sz w:val="22"/>
          <w:szCs w:val="22"/>
        </w:rPr>
      </w:pPr>
      <w:r w:rsidRPr="00892460">
        <w:rPr>
          <w:sz w:val="22"/>
          <w:szCs w:val="22"/>
        </w:rPr>
        <w:t>№ 4 «Справка о стоимости выполненных работ (услуг)» - (образец).</w:t>
      </w:r>
    </w:p>
    <w:p w:rsidR="00CC50DF" w:rsidRPr="00892460" w:rsidRDefault="00CC50DF" w:rsidP="00892460">
      <w:pPr>
        <w:jc w:val="both"/>
        <w:rPr>
          <w:sz w:val="22"/>
          <w:szCs w:val="22"/>
        </w:rPr>
      </w:pPr>
      <w:r w:rsidRPr="00892460">
        <w:rPr>
          <w:sz w:val="22"/>
          <w:szCs w:val="22"/>
        </w:rPr>
        <w:t>№ 5 «Критерии оценки качества содержания и ремонта общего имущества многоквартирных домов, экономические санкции для снижения установленной оценки качества».</w:t>
      </w:r>
    </w:p>
    <w:p w:rsidR="00CC50DF" w:rsidRPr="00892460" w:rsidRDefault="00CC50DF" w:rsidP="00892460">
      <w:pPr>
        <w:jc w:val="both"/>
        <w:rPr>
          <w:sz w:val="22"/>
          <w:szCs w:val="22"/>
        </w:rPr>
      </w:pPr>
      <w:r w:rsidRPr="00892460">
        <w:rPr>
          <w:sz w:val="22"/>
          <w:szCs w:val="22"/>
        </w:rPr>
        <w:t>№ 6 «Акт приемки выполненных работ» - (образец).</w:t>
      </w:r>
    </w:p>
    <w:p w:rsidR="00CC50DF" w:rsidRPr="00892460" w:rsidRDefault="00CC50DF" w:rsidP="00892460">
      <w:pPr>
        <w:jc w:val="both"/>
        <w:rPr>
          <w:sz w:val="22"/>
          <w:szCs w:val="22"/>
        </w:rPr>
      </w:pPr>
      <w:r w:rsidRPr="00892460">
        <w:rPr>
          <w:sz w:val="22"/>
          <w:szCs w:val="22"/>
        </w:rPr>
        <w:t xml:space="preserve">№ 7 </w:t>
      </w:r>
      <w:r w:rsidRPr="00892460">
        <w:rPr>
          <w:bCs/>
          <w:iCs/>
          <w:sz w:val="22"/>
          <w:szCs w:val="22"/>
          <w:lang w:eastAsia="zh-CN"/>
        </w:rPr>
        <w:t>Соглашение об обязательствах обеспечения средствами индивидуальной защиты сотрудников организаций – контрагентов</w:t>
      </w:r>
    </w:p>
    <w:p w:rsidR="00CC50DF" w:rsidRPr="00892460" w:rsidRDefault="0009646C" w:rsidP="00892460">
      <w:pPr>
        <w:tabs>
          <w:tab w:val="left" w:pos="284"/>
          <w:tab w:val="left" w:pos="426"/>
        </w:tabs>
        <w:jc w:val="both"/>
        <w:rPr>
          <w:sz w:val="22"/>
          <w:szCs w:val="22"/>
        </w:rPr>
      </w:pPr>
      <w:r w:rsidRPr="00892460">
        <w:rPr>
          <w:sz w:val="22"/>
          <w:szCs w:val="22"/>
        </w:rPr>
        <w:t>11</w:t>
      </w:r>
      <w:r w:rsidR="00CC50DF" w:rsidRPr="00892460">
        <w:rPr>
          <w:sz w:val="22"/>
          <w:szCs w:val="22"/>
        </w:rPr>
        <w:t>.6. «Подрядчик» обязан уведомить «Управляющую организацию»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 В случае неисполнения «Подрядчиком» данной обязанности «Управляющая организация» вправе расторгнуть настоящий договор в одностороннем порядке путём уведомления «Подрядчика».</w:t>
      </w:r>
    </w:p>
    <w:p w:rsidR="00CC50DF" w:rsidRPr="00892460" w:rsidRDefault="0009646C" w:rsidP="00892460">
      <w:pPr>
        <w:tabs>
          <w:tab w:val="left" w:pos="284"/>
          <w:tab w:val="left" w:pos="426"/>
        </w:tabs>
        <w:jc w:val="both"/>
        <w:rPr>
          <w:sz w:val="22"/>
          <w:szCs w:val="22"/>
        </w:rPr>
      </w:pPr>
      <w:r w:rsidRPr="00892460">
        <w:rPr>
          <w:sz w:val="22"/>
          <w:szCs w:val="22"/>
        </w:rPr>
        <w:t>11</w:t>
      </w:r>
      <w:r w:rsidR="00CC50DF" w:rsidRPr="00892460">
        <w:rPr>
          <w:sz w:val="22"/>
          <w:szCs w:val="22"/>
        </w:rPr>
        <w:t>.7. Данный документ является полным текстом договора и после его заключения любые иные ранее имевшиеся договоренности, соглашения и заявления сторон устного или письменного характера, все предшествующие переговоры и переписка, противоречащие условиям настоящего договора</w:t>
      </w:r>
      <w:r w:rsidRPr="00892460">
        <w:rPr>
          <w:sz w:val="22"/>
          <w:szCs w:val="22"/>
        </w:rPr>
        <w:t>, теряют свою юридическую силу</w:t>
      </w:r>
    </w:p>
    <w:p w:rsidR="00CC50DF" w:rsidRPr="00892460" w:rsidRDefault="00CC50DF" w:rsidP="00892460">
      <w:pPr>
        <w:tabs>
          <w:tab w:val="left" w:pos="284"/>
          <w:tab w:val="left" w:pos="426"/>
        </w:tabs>
        <w:jc w:val="both"/>
        <w:rPr>
          <w:sz w:val="22"/>
          <w:szCs w:val="22"/>
        </w:rPr>
      </w:pPr>
    </w:p>
    <w:p w:rsidR="00CC50DF" w:rsidRPr="00892460" w:rsidRDefault="00CC50DF" w:rsidP="00892460">
      <w:pPr>
        <w:rPr>
          <w:b/>
          <w:sz w:val="22"/>
          <w:szCs w:val="22"/>
        </w:rPr>
      </w:pPr>
      <w:r w:rsidRPr="00892460">
        <w:rPr>
          <w:sz w:val="22"/>
          <w:szCs w:val="22"/>
        </w:rPr>
        <w:t xml:space="preserve">                          </w:t>
      </w:r>
      <w:r w:rsidR="0009646C" w:rsidRPr="00892460">
        <w:rPr>
          <w:b/>
          <w:sz w:val="22"/>
          <w:szCs w:val="22"/>
        </w:rPr>
        <w:t>12</w:t>
      </w:r>
      <w:r w:rsidRPr="00892460">
        <w:rPr>
          <w:b/>
          <w:sz w:val="22"/>
          <w:szCs w:val="22"/>
        </w:rPr>
        <w:t>.</w:t>
      </w:r>
      <w:r w:rsidRPr="00892460">
        <w:rPr>
          <w:sz w:val="22"/>
          <w:szCs w:val="22"/>
        </w:rPr>
        <w:t xml:space="preserve">  </w:t>
      </w:r>
      <w:r w:rsidRPr="00892460">
        <w:rPr>
          <w:b/>
          <w:sz w:val="22"/>
          <w:szCs w:val="22"/>
        </w:rPr>
        <w:t>Юридические адреса, банковские реквизиты и подписи сторон.</w:t>
      </w:r>
    </w:p>
    <w:p w:rsidR="00CC50DF" w:rsidRPr="00892460" w:rsidRDefault="00CC50DF" w:rsidP="00892460">
      <w:pPr>
        <w:jc w:val="center"/>
        <w:rPr>
          <w:b/>
          <w:sz w:val="22"/>
          <w:szCs w:val="22"/>
        </w:rPr>
      </w:pPr>
    </w:p>
    <w:tbl>
      <w:tblPr>
        <w:tblW w:w="10600" w:type="dxa"/>
        <w:tblInd w:w="-284" w:type="dxa"/>
        <w:tblLook w:val="01E0" w:firstRow="1" w:lastRow="1" w:firstColumn="1" w:lastColumn="1" w:noHBand="0" w:noVBand="0"/>
      </w:tblPr>
      <w:tblGrid>
        <w:gridCol w:w="284"/>
        <w:gridCol w:w="5108"/>
        <w:gridCol w:w="4813"/>
        <w:gridCol w:w="395"/>
      </w:tblGrid>
      <w:tr w:rsidR="00CC50DF" w:rsidRPr="00892460" w:rsidTr="00CC50DF">
        <w:trPr>
          <w:gridBefore w:val="1"/>
          <w:gridAfter w:val="1"/>
          <w:wBefore w:w="284" w:type="dxa"/>
          <w:wAfter w:w="395" w:type="dxa"/>
          <w:trHeight w:val="1985"/>
        </w:trPr>
        <w:tc>
          <w:tcPr>
            <w:tcW w:w="5108" w:type="dxa"/>
          </w:tcPr>
          <w:p w:rsidR="00CC50DF" w:rsidRPr="00892460" w:rsidRDefault="00CC50DF" w:rsidP="00892460">
            <w:pPr>
              <w:jc w:val="both"/>
              <w:rPr>
                <w:b/>
                <w:sz w:val="22"/>
                <w:szCs w:val="22"/>
              </w:rPr>
            </w:pPr>
            <w:r w:rsidRPr="00892460">
              <w:rPr>
                <w:b/>
                <w:sz w:val="22"/>
                <w:szCs w:val="22"/>
              </w:rPr>
              <w:lastRenderedPageBreak/>
              <w:t xml:space="preserve">«Управляющая организация»                                                                         </w:t>
            </w:r>
          </w:p>
          <w:p w:rsidR="00CC50DF" w:rsidRPr="00892460" w:rsidRDefault="00CC50DF" w:rsidP="00892460">
            <w:pPr>
              <w:jc w:val="both"/>
              <w:rPr>
                <w:b/>
                <w:bCs/>
                <w:sz w:val="22"/>
                <w:szCs w:val="22"/>
              </w:rPr>
            </w:pPr>
            <w:r w:rsidRPr="00892460">
              <w:rPr>
                <w:b/>
                <w:bCs/>
                <w:sz w:val="22"/>
                <w:szCs w:val="22"/>
              </w:rPr>
              <w:t xml:space="preserve">ООО «УИ ЖКХ-2008» </w:t>
            </w:r>
          </w:p>
          <w:p w:rsidR="00CC50DF" w:rsidRPr="00892460" w:rsidRDefault="00CC50DF" w:rsidP="00892460">
            <w:pPr>
              <w:jc w:val="both"/>
              <w:rPr>
                <w:sz w:val="22"/>
                <w:szCs w:val="22"/>
              </w:rPr>
            </w:pPr>
            <w:r w:rsidRPr="00892460">
              <w:rPr>
                <w:b/>
                <w:sz w:val="22"/>
                <w:szCs w:val="22"/>
              </w:rPr>
              <w:t>Юридический адрес</w:t>
            </w:r>
            <w:r w:rsidRPr="00892460">
              <w:rPr>
                <w:sz w:val="22"/>
                <w:szCs w:val="22"/>
              </w:rPr>
              <w:t>: 666681, РФ,</w:t>
            </w:r>
          </w:p>
          <w:p w:rsidR="00CC50DF" w:rsidRPr="00892460" w:rsidRDefault="00CC50DF" w:rsidP="00892460">
            <w:pPr>
              <w:jc w:val="both"/>
              <w:rPr>
                <w:sz w:val="22"/>
                <w:szCs w:val="22"/>
              </w:rPr>
            </w:pPr>
            <w:r w:rsidRPr="00892460">
              <w:rPr>
                <w:sz w:val="22"/>
                <w:szCs w:val="22"/>
              </w:rPr>
              <w:t xml:space="preserve"> Иркутская область,                                             </w:t>
            </w:r>
          </w:p>
          <w:p w:rsidR="00CC50DF" w:rsidRPr="00892460" w:rsidRDefault="00CC50DF" w:rsidP="00892460">
            <w:pPr>
              <w:jc w:val="both"/>
              <w:rPr>
                <w:sz w:val="22"/>
                <w:szCs w:val="22"/>
              </w:rPr>
            </w:pPr>
            <w:r w:rsidRPr="00892460">
              <w:rPr>
                <w:sz w:val="22"/>
                <w:szCs w:val="22"/>
              </w:rPr>
              <w:t xml:space="preserve">г. Усть-Илимск, ул. Мечтателей, 21А  </w:t>
            </w:r>
          </w:p>
          <w:p w:rsidR="00CC50DF" w:rsidRPr="00892460" w:rsidRDefault="00CC50DF" w:rsidP="00892460">
            <w:pPr>
              <w:jc w:val="both"/>
              <w:rPr>
                <w:sz w:val="22"/>
                <w:szCs w:val="22"/>
              </w:rPr>
            </w:pPr>
            <w:r w:rsidRPr="00892460">
              <w:rPr>
                <w:b/>
                <w:sz w:val="22"/>
                <w:szCs w:val="22"/>
              </w:rPr>
              <w:t>Почтовый адрес</w:t>
            </w:r>
            <w:r w:rsidRPr="00892460">
              <w:rPr>
                <w:sz w:val="22"/>
                <w:szCs w:val="22"/>
              </w:rPr>
              <w:t xml:space="preserve">:               </w:t>
            </w:r>
          </w:p>
          <w:p w:rsidR="00CC50DF" w:rsidRPr="00892460" w:rsidRDefault="00CC50DF" w:rsidP="00892460">
            <w:pPr>
              <w:jc w:val="both"/>
              <w:rPr>
                <w:sz w:val="22"/>
                <w:szCs w:val="22"/>
              </w:rPr>
            </w:pPr>
            <w:r w:rsidRPr="00892460">
              <w:rPr>
                <w:sz w:val="22"/>
                <w:szCs w:val="22"/>
              </w:rPr>
              <w:t xml:space="preserve">666679, РФ, Иркутская область,                                           </w:t>
            </w:r>
          </w:p>
          <w:p w:rsidR="00CC50DF" w:rsidRPr="00892460" w:rsidRDefault="00CC50DF" w:rsidP="00892460">
            <w:pPr>
              <w:jc w:val="both"/>
              <w:rPr>
                <w:sz w:val="22"/>
                <w:szCs w:val="22"/>
              </w:rPr>
            </w:pPr>
            <w:r w:rsidRPr="00892460">
              <w:rPr>
                <w:sz w:val="22"/>
                <w:szCs w:val="22"/>
              </w:rPr>
              <w:t>г. Усть-Илимск, ул. Мечтателей, 21А</w:t>
            </w:r>
          </w:p>
          <w:p w:rsidR="00CC50DF" w:rsidRPr="00892460" w:rsidRDefault="00CC50DF" w:rsidP="00892460">
            <w:pPr>
              <w:jc w:val="both"/>
              <w:rPr>
                <w:sz w:val="22"/>
                <w:szCs w:val="22"/>
              </w:rPr>
            </w:pPr>
            <w:r w:rsidRPr="00892460">
              <w:rPr>
                <w:sz w:val="22"/>
                <w:szCs w:val="22"/>
              </w:rPr>
              <w:t xml:space="preserve">а/я 286, тел.5-91-20    </w:t>
            </w:r>
          </w:p>
          <w:p w:rsidR="00CC50DF" w:rsidRPr="00892460" w:rsidRDefault="00CC50DF" w:rsidP="00892460">
            <w:pPr>
              <w:jc w:val="both"/>
              <w:rPr>
                <w:b/>
                <w:sz w:val="22"/>
                <w:szCs w:val="22"/>
              </w:rPr>
            </w:pPr>
            <w:r w:rsidRPr="00892460">
              <w:rPr>
                <w:b/>
                <w:sz w:val="22"/>
                <w:szCs w:val="22"/>
              </w:rPr>
              <w:t>Банковские реквизиты:</w:t>
            </w:r>
            <w:r w:rsidRPr="00892460">
              <w:rPr>
                <w:sz w:val="22"/>
                <w:szCs w:val="22"/>
              </w:rPr>
              <w:t xml:space="preserve">                                </w:t>
            </w:r>
          </w:p>
          <w:p w:rsidR="00CC50DF" w:rsidRPr="00892460" w:rsidRDefault="00CC50DF" w:rsidP="00892460">
            <w:pPr>
              <w:jc w:val="both"/>
              <w:rPr>
                <w:sz w:val="22"/>
                <w:szCs w:val="22"/>
              </w:rPr>
            </w:pPr>
            <w:r w:rsidRPr="00892460">
              <w:rPr>
                <w:sz w:val="22"/>
                <w:szCs w:val="22"/>
              </w:rPr>
              <w:t xml:space="preserve">ОГРН 1083817000850         </w:t>
            </w:r>
          </w:p>
          <w:p w:rsidR="00CC50DF" w:rsidRPr="00892460" w:rsidRDefault="00CC50DF" w:rsidP="00892460">
            <w:pPr>
              <w:jc w:val="both"/>
              <w:rPr>
                <w:sz w:val="22"/>
                <w:szCs w:val="22"/>
              </w:rPr>
            </w:pPr>
            <w:r w:rsidRPr="00892460">
              <w:rPr>
                <w:sz w:val="22"/>
                <w:szCs w:val="22"/>
              </w:rPr>
              <w:t xml:space="preserve">ИНН 3817033908, КПП 381701001                                               </w:t>
            </w:r>
          </w:p>
          <w:p w:rsidR="00CC50DF" w:rsidRPr="00892460" w:rsidRDefault="00CC50DF" w:rsidP="00892460">
            <w:pPr>
              <w:jc w:val="both"/>
              <w:rPr>
                <w:sz w:val="22"/>
                <w:szCs w:val="22"/>
              </w:rPr>
            </w:pPr>
            <w:r w:rsidRPr="00892460">
              <w:rPr>
                <w:sz w:val="22"/>
                <w:szCs w:val="22"/>
              </w:rPr>
              <w:t>Р/с 40702810218090006940</w:t>
            </w:r>
          </w:p>
          <w:p w:rsidR="00CC50DF" w:rsidRPr="00892460" w:rsidRDefault="00CC50DF" w:rsidP="00892460">
            <w:pPr>
              <w:jc w:val="both"/>
              <w:rPr>
                <w:sz w:val="22"/>
                <w:szCs w:val="22"/>
              </w:rPr>
            </w:pPr>
            <w:r w:rsidRPr="00892460">
              <w:rPr>
                <w:sz w:val="22"/>
                <w:szCs w:val="22"/>
              </w:rPr>
              <w:t xml:space="preserve">Байкальский банк ПАО Сбербанк </w:t>
            </w:r>
          </w:p>
          <w:p w:rsidR="00CC50DF" w:rsidRPr="00892460" w:rsidRDefault="00CC50DF" w:rsidP="00892460">
            <w:pPr>
              <w:jc w:val="both"/>
              <w:rPr>
                <w:sz w:val="22"/>
                <w:szCs w:val="22"/>
              </w:rPr>
            </w:pPr>
            <w:r w:rsidRPr="00892460">
              <w:rPr>
                <w:sz w:val="22"/>
                <w:szCs w:val="22"/>
              </w:rPr>
              <w:t>г. Иркутск</w:t>
            </w:r>
          </w:p>
          <w:p w:rsidR="00CC50DF" w:rsidRPr="00892460" w:rsidRDefault="00CC50DF" w:rsidP="00892460">
            <w:pPr>
              <w:jc w:val="both"/>
              <w:rPr>
                <w:sz w:val="22"/>
                <w:szCs w:val="22"/>
              </w:rPr>
            </w:pPr>
            <w:r w:rsidRPr="00892460">
              <w:rPr>
                <w:sz w:val="22"/>
                <w:szCs w:val="22"/>
              </w:rPr>
              <w:t xml:space="preserve">БИК 042520607               </w:t>
            </w:r>
          </w:p>
          <w:p w:rsidR="00CC50DF" w:rsidRPr="00892460" w:rsidRDefault="00CC50DF" w:rsidP="00892460">
            <w:pPr>
              <w:jc w:val="both"/>
              <w:rPr>
                <w:sz w:val="22"/>
                <w:szCs w:val="22"/>
              </w:rPr>
            </w:pPr>
            <w:r w:rsidRPr="00892460">
              <w:rPr>
                <w:sz w:val="22"/>
                <w:szCs w:val="22"/>
              </w:rPr>
              <w:t xml:space="preserve">К/с 30101810900000000607 </w:t>
            </w:r>
          </w:p>
          <w:p w:rsidR="00CC50DF" w:rsidRPr="00892460" w:rsidRDefault="00CC50DF" w:rsidP="00892460">
            <w:pPr>
              <w:jc w:val="both"/>
              <w:rPr>
                <w:b/>
                <w:bCs/>
                <w:iCs/>
                <w:sz w:val="22"/>
                <w:szCs w:val="22"/>
              </w:rPr>
            </w:pPr>
          </w:p>
          <w:p w:rsidR="00CC50DF" w:rsidRPr="00892460" w:rsidRDefault="00CC50DF" w:rsidP="00892460">
            <w:pPr>
              <w:jc w:val="both"/>
              <w:rPr>
                <w:bCs/>
                <w:iCs/>
                <w:sz w:val="22"/>
                <w:szCs w:val="22"/>
              </w:rPr>
            </w:pPr>
            <w:r w:rsidRPr="00892460">
              <w:rPr>
                <w:bCs/>
                <w:iCs/>
                <w:sz w:val="22"/>
                <w:szCs w:val="22"/>
              </w:rPr>
              <w:t>Директор ООО «УИ ЖКХ-2008»</w:t>
            </w:r>
          </w:p>
          <w:p w:rsidR="00CC50DF" w:rsidRPr="00892460" w:rsidRDefault="00CC50DF" w:rsidP="00892460">
            <w:pPr>
              <w:jc w:val="both"/>
              <w:rPr>
                <w:b/>
                <w:bCs/>
                <w:iCs/>
                <w:sz w:val="22"/>
                <w:szCs w:val="22"/>
              </w:rPr>
            </w:pPr>
          </w:p>
          <w:p w:rsidR="00CC50DF" w:rsidRPr="00892460" w:rsidRDefault="00CC50DF" w:rsidP="00892460">
            <w:pPr>
              <w:rPr>
                <w:b/>
                <w:sz w:val="22"/>
                <w:szCs w:val="22"/>
              </w:rPr>
            </w:pPr>
            <w:r w:rsidRPr="00892460">
              <w:rPr>
                <w:b/>
                <w:sz w:val="22"/>
                <w:szCs w:val="22"/>
              </w:rPr>
              <w:t>_________________Ю. Н. Сёмин</w:t>
            </w:r>
          </w:p>
          <w:p w:rsidR="00CC50DF" w:rsidRPr="00892460" w:rsidRDefault="00CC50DF" w:rsidP="00892460">
            <w:pPr>
              <w:rPr>
                <w:b/>
                <w:sz w:val="22"/>
                <w:szCs w:val="22"/>
              </w:rPr>
            </w:pPr>
          </w:p>
          <w:p w:rsidR="00CC50DF" w:rsidRPr="00892460" w:rsidRDefault="00CC50DF" w:rsidP="00892460">
            <w:pPr>
              <w:rPr>
                <w:sz w:val="22"/>
                <w:szCs w:val="22"/>
              </w:rPr>
            </w:pPr>
          </w:p>
          <w:p w:rsidR="00CC50DF" w:rsidRDefault="00CC50DF" w:rsidP="00892460">
            <w:pPr>
              <w:rPr>
                <w:sz w:val="22"/>
                <w:szCs w:val="22"/>
              </w:rPr>
            </w:pPr>
          </w:p>
          <w:p w:rsidR="00892460" w:rsidRDefault="00892460" w:rsidP="00892460">
            <w:pPr>
              <w:rPr>
                <w:sz w:val="22"/>
                <w:szCs w:val="22"/>
              </w:rPr>
            </w:pPr>
          </w:p>
          <w:p w:rsidR="00892460" w:rsidRDefault="00892460" w:rsidP="00892460">
            <w:pPr>
              <w:rPr>
                <w:sz w:val="22"/>
                <w:szCs w:val="22"/>
              </w:rPr>
            </w:pPr>
          </w:p>
          <w:p w:rsidR="00892460" w:rsidRDefault="00892460" w:rsidP="00892460">
            <w:pPr>
              <w:rPr>
                <w:sz w:val="22"/>
                <w:szCs w:val="22"/>
              </w:rPr>
            </w:pPr>
          </w:p>
          <w:p w:rsidR="00892460" w:rsidRDefault="00892460" w:rsidP="00892460">
            <w:pPr>
              <w:rPr>
                <w:sz w:val="22"/>
                <w:szCs w:val="22"/>
              </w:rPr>
            </w:pPr>
          </w:p>
          <w:p w:rsidR="00892460" w:rsidRDefault="00892460" w:rsidP="00892460">
            <w:pPr>
              <w:rPr>
                <w:sz w:val="22"/>
                <w:szCs w:val="22"/>
              </w:rPr>
            </w:pPr>
          </w:p>
          <w:p w:rsidR="00892460" w:rsidRDefault="00892460" w:rsidP="00892460">
            <w:pPr>
              <w:rPr>
                <w:sz w:val="22"/>
                <w:szCs w:val="22"/>
              </w:rPr>
            </w:pPr>
          </w:p>
          <w:p w:rsidR="00892460" w:rsidRDefault="00892460" w:rsidP="00892460">
            <w:pPr>
              <w:rPr>
                <w:sz w:val="22"/>
                <w:szCs w:val="22"/>
              </w:rPr>
            </w:pPr>
          </w:p>
          <w:p w:rsidR="00892460" w:rsidRDefault="00892460" w:rsidP="00892460">
            <w:pPr>
              <w:rPr>
                <w:sz w:val="22"/>
                <w:szCs w:val="22"/>
              </w:rPr>
            </w:pPr>
          </w:p>
          <w:p w:rsidR="00892460" w:rsidRDefault="00892460" w:rsidP="00892460">
            <w:pPr>
              <w:rPr>
                <w:sz w:val="22"/>
                <w:szCs w:val="22"/>
              </w:rPr>
            </w:pPr>
          </w:p>
          <w:p w:rsidR="00892460" w:rsidRDefault="00892460" w:rsidP="00892460">
            <w:pPr>
              <w:rPr>
                <w:sz w:val="22"/>
                <w:szCs w:val="22"/>
              </w:rPr>
            </w:pPr>
          </w:p>
          <w:p w:rsidR="00892460" w:rsidRDefault="00892460" w:rsidP="00892460">
            <w:pPr>
              <w:rPr>
                <w:sz w:val="22"/>
                <w:szCs w:val="22"/>
              </w:rPr>
            </w:pPr>
          </w:p>
          <w:p w:rsidR="00892460" w:rsidRDefault="00892460" w:rsidP="00892460">
            <w:pPr>
              <w:rPr>
                <w:sz w:val="22"/>
                <w:szCs w:val="22"/>
              </w:rPr>
            </w:pPr>
          </w:p>
          <w:p w:rsidR="00892460" w:rsidRDefault="00892460" w:rsidP="00892460">
            <w:pPr>
              <w:rPr>
                <w:sz w:val="22"/>
                <w:szCs w:val="22"/>
              </w:rPr>
            </w:pPr>
          </w:p>
          <w:p w:rsidR="00892460" w:rsidRDefault="00892460" w:rsidP="00892460">
            <w:pPr>
              <w:rPr>
                <w:sz w:val="22"/>
                <w:szCs w:val="22"/>
              </w:rPr>
            </w:pPr>
          </w:p>
          <w:p w:rsidR="00892460" w:rsidRDefault="00892460" w:rsidP="00892460">
            <w:pPr>
              <w:rPr>
                <w:sz w:val="22"/>
                <w:szCs w:val="22"/>
              </w:rPr>
            </w:pPr>
          </w:p>
          <w:p w:rsidR="00892460" w:rsidRDefault="00892460" w:rsidP="00892460">
            <w:pPr>
              <w:rPr>
                <w:sz w:val="22"/>
                <w:szCs w:val="22"/>
              </w:rPr>
            </w:pPr>
          </w:p>
          <w:p w:rsidR="00892460" w:rsidRDefault="00892460" w:rsidP="00892460">
            <w:pPr>
              <w:rPr>
                <w:sz w:val="22"/>
                <w:szCs w:val="22"/>
              </w:rPr>
            </w:pPr>
          </w:p>
          <w:p w:rsidR="00892460" w:rsidRDefault="00892460" w:rsidP="00892460">
            <w:pPr>
              <w:rPr>
                <w:sz w:val="22"/>
                <w:szCs w:val="22"/>
              </w:rPr>
            </w:pPr>
          </w:p>
          <w:p w:rsidR="00892460" w:rsidRDefault="00892460" w:rsidP="00892460">
            <w:pPr>
              <w:rPr>
                <w:sz w:val="22"/>
                <w:szCs w:val="22"/>
              </w:rPr>
            </w:pPr>
          </w:p>
          <w:p w:rsidR="00892460" w:rsidRDefault="00892460" w:rsidP="00892460">
            <w:pPr>
              <w:rPr>
                <w:sz w:val="22"/>
                <w:szCs w:val="22"/>
              </w:rPr>
            </w:pPr>
          </w:p>
          <w:p w:rsidR="00892460" w:rsidRDefault="00892460" w:rsidP="00892460">
            <w:pPr>
              <w:rPr>
                <w:sz w:val="22"/>
                <w:szCs w:val="22"/>
              </w:rPr>
            </w:pPr>
          </w:p>
          <w:p w:rsidR="00892460" w:rsidRDefault="00892460" w:rsidP="00892460">
            <w:pPr>
              <w:rPr>
                <w:sz w:val="22"/>
                <w:szCs w:val="22"/>
              </w:rPr>
            </w:pPr>
          </w:p>
          <w:p w:rsidR="00892460" w:rsidRDefault="00892460" w:rsidP="00892460">
            <w:pPr>
              <w:rPr>
                <w:sz w:val="22"/>
                <w:szCs w:val="22"/>
              </w:rPr>
            </w:pPr>
          </w:p>
          <w:p w:rsidR="00892460" w:rsidRDefault="00892460" w:rsidP="00892460">
            <w:pPr>
              <w:rPr>
                <w:sz w:val="22"/>
                <w:szCs w:val="22"/>
              </w:rPr>
            </w:pPr>
          </w:p>
          <w:p w:rsidR="00892460" w:rsidRDefault="00892460" w:rsidP="00892460">
            <w:pPr>
              <w:rPr>
                <w:sz w:val="22"/>
                <w:szCs w:val="22"/>
              </w:rPr>
            </w:pPr>
          </w:p>
          <w:p w:rsidR="00892460" w:rsidRDefault="00892460" w:rsidP="00892460">
            <w:pPr>
              <w:rPr>
                <w:sz w:val="22"/>
                <w:szCs w:val="22"/>
              </w:rPr>
            </w:pPr>
          </w:p>
          <w:p w:rsidR="00892460" w:rsidRDefault="00892460" w:rsidP="00892460">
            <w:pPr>
              <w:rPr>
                <w:sz w:val="22"/>
                <w:szCs w:val="22"/>
              </w:rPr>
            </w:pPr>
          </w:p>
          <w:p w:rsidR="00892460" w:rsidRDefault="00892460" w:rsidP="00892460">
            <w:pPr>
              <w:rPr>
                <w:sz w:val="22"/>
                <w:szCs w:val="22"/>
              </w:rPr>
            </w:pPr>
          </w:p>
          <w:p w:rsidR="00892460" w:rsidRDefault="00892460" w:rsidP="00892460">
            <w:pPr>
              <w:rPr>
                <w:sz w:val="22"/>
                <w:szCs w:val="22"/>
              </w:rPr>
            </w:pPr>
          </w:p>
          <w:p w:rsidR="00892460" w:rsidRDefault="00892460" w:rsidP="00892460">
            <w:pPr>
              <w:rPr>
                <w:sz w:val="22"/>
                <w:szCs w:val="22"/>
              </w:rPr>
            </w:pPr>
          </w:p>
          <w:p w:rsidR="00892460" w:rsidRDefault="00892460" w:rsidP="00892460">
            <w:pPr>
              <w:rPr>
                <w:sz w:val="22"/>
                <w:szCs w:val="22"/>
              </w:rPr>
            </w:pPr>
          </w:p>
          <w:p w:rsidR="00892460" w:rsidRDefault="00892460" w:rsidP="00892460">
            <w:pPr>
              <w:rPr>
                <w:sz w:val="22"/>
                <w:szCs w:val="22"/>
              </w:rPr>
            </w:pPr>
          </w:p>
          <w:p w:rsidR="00892460" w:rsidRDefault="00892460" w:rsidP="00892460">
            <w:pPr>
              <w:rPr>
                <w:sz w:val="22"/>
                <w:szCs w:val="22"/>
              </w:rPr>
            </w:pPr>
          </w:p>
          <w:p w:rsidR="00892460" w:rsidRDefault="00892460" w:rsidP="00892460">
            <w:pPr>
              <w:rPr>
                <w:sz w:val="22"/>
                <w:szCs w:val="22"/>
              </w:rPr>
            </w:pPr>
          </w:p>
          <w:p w:rsidR="00892460" w:rsidRPr="00892460" w:rsidRDefault="00892460" w:rsidP="00892460">
            <w:pPr>
              <w:rPr>
                <w:sz w:val="22"/>
                <w:szCs w:val="22"/>
              </w:rPr>
            </w:pPr>
          </w:p>
        </w:tc>
        <w:tc>
          <w:tcPr>
            <w:tcW w:w="4813" w:type="dxa"/>
          </w:tcPr>
          <w:p w:rsidR="00CC50DF" w:rsidRPr="00892460" w:rsidRDefault="00CC50DF" w:rsidP="00892460">
            <w:pPr>
              <w:rPr>
                <w:b/>
                <w:sz w:val="22"/>
                <w:szCs w:val="22"/>
              </w:rPr>
            </w:pPr>
            <w:r w:rsidRPr="00892460">
              <w:rPr>
                <w:b/>
                <w:sz w:val="22"/>
                <w:szCs w:val="22"/>
              </w:rPr>
              <w:t>«Подрядчик»</w:t>
            </w:r>
          </w:p>
          <w:p w:rsidR="00CC50DF" w:rsidRPr="00892460" w:rsidRDefault="00CC50DF" w:rsidP="00892460">
            <w:pPr>
              <w:rPr>
                <w:sz w:val="22"/>
                <w:szCs w:val="22"/>
              </w:rPr>
            </w:pPr>
            <w:r w:rsidRPr="00892460">
              <w:rPr>
                <w:sz w:val="22"/>
                <w:szCs w:val="22"/>
              </w:rPr>
              <w:t>_____________________________</w:t>
            </w:r>
          </w:p>
          <w:p w:rsidR="00CC50DF" w:rsidRPr="00892460" w:rsidRDefault="00CC50DF" w:rsidP="00892460">
            <w:pPr>
              <w:rPr>
                <w:sz w:val="22"/>
                <w:szCs w:val="22"/>
              </w:rPr>
            </w:pPr>
            <w:r w:rsidRPr="00892460">
              <w:rPr>
                <w:sz w:val="22"/>
                <w:szCs w:val="22"/>
              </w:rPr>
              <w:t>_____________________________</w:t>
            </w:r>
          </w:p>
          <w:p w:rsidR="00CC50DF" w:rsidRPr="00892460" w:rsidRDefault="00CC50DF" w:rsidP="00892460">
            <w:pPr>
              <w:rPr>
                <w:sz w:val="22"/>
                <w:szCs w:val="22"/>
              </w:rPr>
            </w:pPr>
            <w:r w:rsidRPr="00892460">
              <w:rPr>
                <w:sz w:val="22"/>
                <w:szCs w:val="22"/>
              </w:rPr>
              <w:t>_____________________________</w:t>
            </w:r>
          </w:p>
          <w:p w:rsidR="00CC50DF" w:rsidRPr="00892460" w:rsidRDefault="00CC50DF" w:rsidP="00892460">
            <w:pPr>
              <w:rPr>
                <w:sz w:val="22"/>
                <w:szCs w:val="22"/>
              </w:rPr>
            </w:pPr>
            <w:r w:rsidRPr="00892460">
              <w:rPr>
                <w:sz w:val="22"/>
                <w:szCs w:val="22"/>
              </w:rPr>
              <w:t>_____________________________</w:t>
            </w:r>
          </w:p>
          <w:p w:rsidR="00CC50DF" w:rsidRPr="00892460" w:rsidRDefault="00CC50DF" w:rsidP="00892460">
            <w:pPr>
              <w:rPr>
                <w:sz w:val="22"/>
                <w:szCs w:val="22"/>
              </w:rPr>
            </w:pPr>
            <w:r w:rsidRPr="00892460">
              <w:rPr>
                <w:sz w:val="22"/>
                <w:szCs w:val="22"/>
              </w:rPr>
              <w:t>_____________________________</w:t>
            </w:r>
          </w:p>
          <w:p w:rsidR="00CC50DF" w:rsidRPr="00892460" w:rsidRDefault="00CC50DF" w:rsidP="00892460">
            <w:pPr>
              <w:rPr>
                <w:sz w:val="22"/>
                <w:szCs w:val="22"/>
              </w:rPr>
            </w:pPr>
            <w:r w:rsidRPr="00892460">
              <w:rPr>
                <w:sz w:val="22"/>
                <w:szCs w:val="22"/>
              </w:rPr>
              <w:t>_____________________________</w:t>
            </w:r>
          </w:p>
          <w:p w:rsidR="00CC50DF" w:rsidRPr="00892460" w:rsidRDefault="00CC50DF" w:rsidP="00892460">
            <w:pPr>
              <w:rPr>
                <w:sz w:val="22"/>
                <w:szCs w:val="22"/>
              </w:rPr>
            </w:pPr>
            <w:r w:rsidRPr="00892460">
              <w:rPr>
                <w:sz w:val="22"/>
                <w:szCs w:val="22"/>
              </w:rPr>
              <w:t>_____________________________</w:t>
            </w:r>
          </w:p>
          <w:p w:rsidR="00CC50DF" w:rsidRPr="00892460" w:rsidRDefault="00CC50DF" w:rsidP="00892460">
            <w:pPr>
              <w:rPr>
                <w:sz w:val="22"/>
                <w:szCs w:val="22"/>
              </w:rPr>
            </w:pPr>
            <w:r w:rsidRPr="00892460">
              <w:rPr>
                <w:sz w:val="22"/>
                <w:szCs w:val="22"/>
              </w:rPr>
              <w:t>_____________________________</w:t>
            </w:r>
          </w:p>
          <w:p w:rsidR="00CC50DF" w:rsidRPr="00892460" w:rsidRDefault="00CC50DF" w:rsidP="00892460">
            <w:pPr>
              <w:rPr>
                <w:sz w:val="22"/>
                <w:szCs w:val="22"/>
              </w:rPr>
            </w:pPr>
            <w:r w:rsidRPr="00892460">
              <w:rPr>
                <w:sz w:val="22"/>
                <w:szCs w:val="22"/>
              </w:rPr>
              <w:t>_____________________________</w:t>
            </w:r>
          </w:p>
          <w:p w:rsidR="00CC50DF" w:rsidRPr="00892460" w:rsidRDefault="00CC50DF" w:rsidP="00892460">
            <w:pPr>
              <w:rPr>
                <w:sz w:val="22"/>
                <w:szCs w:val="22"/>
              </w:rPr>
            </w:pPr>
            <w:r w:rsidRPr="00892460">
              <w:rPr>
                <w:sz w:val="22"/>
                <w:szCs w:val="22"/>
              </w:rPr>
              <w:t>_____________________________</w:t>
            </w:r>
          </w:p>
          <w:p w:rsidR="00CC50DF" w:rsidRPr="00892460" w:rsidRDefault="00CC50DF" w:rsidP="00892460">
            <w:pPr>
              <w:rPr>
                <w:sz w:val="22"/>
                <w:szCs w:val="22"/>
              </w:rPr>
            </w:pPr>
            <w:r w:rsidRPr="00892460">
              <w:rPr>
                <w:sz w:val="22"/>
                <w:szCs w:val="22"/>
              </w:rPr>
              <w:t>_____________________________</w:t>
            </w:r>
          </w:p>
          <w:p w:rsidR="00CC50DF" w:rsidRPr="00892460" w:rsidRDefault="00CC50DF" w:rsidP="00892460">
            <w:pPr>
              <w:rPr>
                <w:sz w:val="22"/>
                <w:szCs w:val="22"/>
              </w:rPr>
            </w:pPr>
            <w:r w:rsidRPr="00892460">
              <w:rPr>
                <w:sz w:val="22"/>
                <w:szCs w:val="22"/>
              </w:rPr>
              <w:t>_____________________________</w:t>
            </w:r>
          </w:p>
          <w:p w:rsidR="00CC50DF" w:rsidRPr="00892460" w:rsidRDefault="00CC50DF" w:rsidP="00892460">
            <w:pPr>
              <w:rPr>
                <w:sz w:val="22"/>
                <w:szCs w:val="22"/>
              </w:rPr>
            </w:pPr>
            <w:r w:rsidRPr="00892460">
              <w:rPr>
                <w:sz w:val="22"/>
                <w:szCs w:val="22"/>
              </w:rPr>
              <w:t>_____________________________</w:t>
            </w:r>
          </w:p>
          <w:p w:rsidR="00CC50DF" w:rsidRPr="00892460" w:rsidRDefault="00CC50DF" w:rsidP="00892460">
            <w:pPr>
              <w:rPr>
                <w:sz w:val="22"/>
                <w:szCs w:val="22"/>
              </w:rPr>
            </w:pPr>
            <w:r w:rsidRPr="00892460">
              <w:rPr>
                <w:sz w:val="22"/>
                <w:szCs w:val="22"/>
              </w:rPr>
              <w:t>_____________________________</w:t>
            </w:r>
          </w:p>
          <w:p w:rsidR="00CC50DF" w:rsidRPr="00892460" w:rsidRDefault="00CC50DF" w:rsidP="00892460">
            <w:pPr>
              <w:rPr>
                <w:sz w:val="22"/>
                <w:szCs w:val="22"/>
              </w:rPr>
            </w:pPr>
            <w:r w:rsidRPr="00892460">
              <w:rPr>
                <w:sz w:val="22"/>
                <w:szCs w:val="22"/>
              </w:rPr>
              <w:t>_____________________________</w:t>
            </w:r>
          </w:p>
          <w:p w:rsidR="00CC50DF" w:rsidRPr="00892460" w:rsidRDefault="00CC50DF" w:rsidP="00892460">
            <w:pPr>
              <w:rPr>
                <w:sz w:val="22"/>
                <w:szCs w:val="22"/>
              </w:rPr>
            </w:pPr>
          </w:p>
          <w:p w:rsidR="00CC50DF" w:rsidRPr="00892460" w:rsidRDefault="00CC50DF" w:rsidP="00892460">
            <w:pPr>
              <w:rPr>
                <w:sz w:val="22"/>
                <w:szCs w:val="22"/>
              </w:rPr>
            </w:pPr>
          </w:p>
          <w:p w:rsidR="00CC50DF" w:rsidRPr="00892460" w:rsidRDefault="006B24B8" w:rsidP="00892460">
            <w:pPr>
              <w:rPr>
                <w:sz w:val="22"/>
                <w:szCs w:val="22"/>
              </w:rPr>
            </w:pPr>
            <w:r w:rsidRPr="00892460">
              <w:rPr>
                <w:sz w:val="22"/>
                <w:szCs w:val="22"/>
              </w:rPr>
              <w:t>Директор  ____________________</w:t>
            </w:r>
          </w:p>
          <w:p w:rsidR="00CC50DF" w:rsidRPr="00892460" w:rsidRDefault="00CC50DF" w:rsidP="00892460">
            <w:pPr>
              <w:rPr>
                <w:sz w:val="22"/>
                <w:szCs w:val="22"/>
              </w:rPr>
            </w:pPr>
          </w:p>
          <w:p w:rsidR="00CC50DF" w:rsidRPr="00892460" w:rsidRDefault="00CC50DF" w:rsidP="00892460">
            <w:pPr>
              <w:rPr>
                <w:sz w:val="22"/>
                <w:szCs w:val="22"/>
              </w:rPr>
            </w:pPr>
            <w:r w:rsidRPr="00892460">
              <w:rPr>
                <w:sz w:val="22"/>
                <w:szCs w:val="22"/>
              </w:rPr>
              <w:t>______________________________</w:t>
            </w:r>
          </w:p>
          <w:p w:rsidR="00CC50DF" w:rsidRPr="00892460" w:rsidRDefault="00CC50DF" w:rsidP="00892460">
            <w:pPr>
              <w:rPr>
                <w:sz w:val="22"/>
                <w:szCs w:val="22"/>
              </w:rPr>
            </w:pPr>
          </w:p>
          <w:p w:rsidR="00CC50DF" w:rsidRPr="00892460" w:rsidRDefault="00CC50DF" w:rsidP="00892460">
            <w:pPr>
              <w:rPr>
                <w:sz w:val="22"/>
                <w:szCs w:val="22"/>
              </w:rPr>
            </w:pPr>
          </w:p>
          <w:p w:rsidR="00CC50DF" w:rsidRPr="00892460" w:rsidRDefault="00CC50DF" w:rsidP="00892460">
            <w:pPr>
              <w:rPr>
                <w:sz w:val="22"/>
                <w:szCs w:val="22"/>
              </w:rPr>
            </w:pPr>
          </w:p>
          <w:p w:rsidR="00CC50DF" w:rsidRPr="00892460" w:rsidRDefault="00CC50DF" w:rsidP="00892460">
            <w:pPr>
              <w:rPr>
                <w:sz w:val="22"/>
                <w:szCs w:val="22"/>
              </w:rPr>
            </w:pPr>
          </w:p>
          <w:p w:rsidR="00CC50DF" w:rsidRPr="00892460" w:rsidRDefault="00CC50DF" w:rsidP="00892460">
            <w:pPr>
              <w:rPr>
                <w:sz w:val="22"/>
                <w:szCs w:val="22"/>
              </w:rPr>
            </w:pPr>
          </w:p>
          <w:p w:rsidR="0009646C" w:rsidRPr="00892460" w:rsidRDefault="0009646C" w:rsidP="00892460">
            <w:pPr>
              <w:rPr>
                <w:sz w:val="22"/>
                <w:szCs w:val="22"/>
              </w:rPr>
            </w:pPr>
          </w:p>
          <w:p w:rsidR="0009646C" w:rsidRPr="00892460" w:rsidRDefault="0009646C" w:rsidP="00892460">
            <w:pPr>
              <w:rPr>
                <w:sz w:val="22"/>
                <w:szCs w:val="22"/>
              </w:rPr>
            </w:pPr>
          </w:p>
          <w:p w:rsidR="0009646C" w:rsidRPr="00892460" w:rsidRDefault="0009646C" w:rsidP="00892460">
            <w:pPr>
              <w:rPr>
                <w:sz w:val="22"/>
                <w:szCs w:val="22"/>
              </w:rPr>
            </w:pPr>
          </w:p>
          <w:p w:rsidR="0009646C" w:rsidRPr="00892460" w:rsidRDefault="0009646C" w:rsidP="00892460">
            <w:pPr>
              <w:rPr>
                <w:sz w:val="22"/>
                <w:szCs w:val="22"/>
              </w:rPr>
            </w:pPr>
          </w:p>
          <w:p w:rsidR="0009646C" w:rsidRPr="00892460" w:rsidRDefault="0009646C" w:rsidP="00892460">
            <w:pPr>
              <w:rPr>
                <w:sz w:val="22"/>
                <w:szCs w:val="22"/>
              </w:rPr>
            </w:pPr>
          </w:p>
          <w:p w:rsidR="0009646C" w:rsidRPr="00892460" w:rsidRDefault="0009646C" w:rsidP="00892460">
            <w:pPr>
              <w:rPr>
                <w:sz w:val="22"/>
                <w:szCs w:val="22"/>
              </w:rPr>
            </w:pPr>
          </w:p>
          <w:p w:rsidR="0009646C" w:rsidRPr="00892460" w:rsidRDefault="0009646C" w:rsidP="00892460">
            <w:pPr>
              <w:rPr>
                <w:sz w:val="22"/>
                <w:szCs w:val="22"/>
              </w:rPr>
            </w:pPr>
          </w:p>
          <w:p w:rsidR="0009646C" w:rsidRPr="00892460" w:rsidRDefault="0009646C" w:rsidP="00892460">
            <w:pPr>
              <w:rPr>
                <w:sz w:val="22"/>
                <w:szCs w:val="22"/>
              </w:rPr>
            </w:pPr>
          </w:p>
          <w:p w:rsidR="0009646C" w:rsidRPr="00892460" w:rsidRDefault="0009646C" w:rsidP="00892460">
            <w:pPr>
              <w:rPr>
                <w:sz w:val="22"/>
                <w:szCs w:val="22"/>
              </w:rPr>
            </w:pPr>
          </w:p>
          <w:p w:rsidR="0009646C" w:rsidRPr="00892460" w:rsidRDefault="0009646C" w:rsidP="00892460">
            <w:pPr>
              <w:rPr>
                <w:sz w:val="22"/>
                <w:szCs w:val="22"/>
              </w:rPr>
            </w:pPr>
          </w:p>
          <w:p w:rsidR="0009646C" w:rsidRPr="00892460" w:rsidRDefault="0009646C" w:rsidP="00892460">
            <w:pPr>
              <w:rPr>
                <w:sz w:val="22"/>
                <w:szCs w:val="22"/>
              </w:rPr>
            </w:pPr>
          </w:p>
          <w:p w:rsidR="0009646C" w:rsidRPr="00892460" w:rsidRDefault="0009646C" w:rsidP="00892460">
            <w:pPr>
              <w:rPr>
                <w:sz w:val="22"/>
                <w:szCs w:val="22"/>
              </w:rPr>
            </w:pPr>
          </w:p>
          <w:p w:rsidR="0009646C" w:rsidRPr="00892460" w:rsidRDefault="0009646C" w:rsidP="00892460">
            <w:pPr>
              <w:rPr>
                <w:sz w:val="22"/>
                <w:szCs w:val="22"/>
              </w:rPr>
            </w:pPr>
          </w:p>
          <w:p w:rsidR="0009646C" w:rsidRPr="00892460" w:rsidRDefault="0009646C" w:rsidP="00892460">
            <w:pPr>
              <w:rPr>
                <w:sz w:val="22"/>
                <w:szCs w:val="22"/>
              </w:rPr>
            </w:pPr>
          </w:p>
          <w:p w:rsidR="0009646C" w:rsidRPr="00892460" w:rsidRDefault="0009646C" w:rsidP="00892460">
            <w:pPr>
              <w:rPr>
                <w:sz w:val="22"/>
                <w:szCs w:val="22"/>
              </w:rPr>
            </w:pPr>
          </w:p>
          <w:p w:rsidR="0009646C" w:rsidRPr="00892460" w:rsidRDefault="0009646C" w:rsidP="00892460">
            <w:pPr>
              <w:rPr>
                <w:sz w:val="22"/>
                <w:szCs w:val="22"/>
              </w:rPr>
            </w:pPr>
          </w:p>
          <w:p w:rsidR="0009646C" w:rsidRPr="00892460" w:rsidRDefault="0009646C" w:rsidP="00892460">
            <w:pPr>
              <w:rPr>
                <w:sz w:val="22"/>
                <w:szCs w:val="22"/>
              </w:rPr>
            </w:pPr>
          </w:p>
          <w:p w:rsidR="0009646C" w:rsidRPr="00892460" w:rsidRDefault="0009646C" w:rsidP="00892460">
            <w:pPr>
              <w:rPr>
                <w:sz w:val="22"/>
                <w:szCs w:val="22"/>
              </w:rPr>
            </w:pPr>
          </w:p>
          <w:p w:rsidR="0009646C" w:rsidRPr="00892460" w:rsidRDefault="0009646C" w:rsidP="00892460">
            <w:pPr>
              <w:rPr>
                <w:sz w:val="22"/>
                <w:szCs w:val="22"/>
              </w:rPr>
            </w:pPr>
          </w:p>
          <w:p w:rsidR="0009646C" w:rsidRPr="00892460" w:rsidRDefault="0009646C" w:rsidP="00892460">
            <w:pPr>
              <w:rPr>
                <w:sz w:val="22"/>
                <w:szCs w:val="22"/>
              </w:rPr>
            </w:pPr>
          </w:p>
          <w:p w:rsidR="00CC50DF" w:rsidRPr="00892460" w:rsidRDefault="00CC50DF" w:rsidP="00892460">
            <w:pPr>
              <w:rPr>
                <w:sz w:val="22"/>
                <w:szCs w:val="22"/>
              </w:rPr>
            </w:pPr>
          </w:p>
          <w:p w:rsidR="00CC50DF" w:rsidRPr="00892460" w:rsidRDefault="00CC50DF" w:rsidP="00892460">
            <w:pPr>
              <w:rPr>
                <w:sz w:val="22"/>
                <w:szCs w:val="22"/>
              </w:rPr>
            </w:pPr>
          </w:p>
        </w:tc>
      </w:tr>
      <w:tr w:rsidR="00CC50DF" w:rsidRPr="00892460" w:rsidTr="00CC50DF">
        <w:tblPrEx>
          <w:tblBorders>
            <w:insideH w:val="single" w:sz="6" w:space="0" w:color="auto"/>
            <w:insideV w:val="single" w:sz="6" w:space="0" w:color="auto"/>
          </w:tblBorders>
          <w:tblLook w:val="0000" w:firstRow="0" w:lastRow="0" w:firstColumn="0" w:lastColumn="0" w:noHBand="0" w:noVBand="0"/>
        </w:tblPrEx>
        <w:trPr>
          <w:trHeight w:val="166"/>
        </w:trPr>
        <w:tc>
          <w:tcPr>
            <w:tcW w:w="10600" w:type="dxa"/>
            <w:gridSpan w:val="4"/>
            <w:tcBorders>
              <w:top w:val="nil"/>
              <w:left w:val="nil"/>
              <w:bottom w:val="nil"/>
              <w:right w:val="nil"/>
            </w:tcBorders>
          </w:tcPr>
          <w:p w:rsidR="00CC50DF" w:rsidRPr="00892460" w:rsidRDefault="00CC50DF" w:rsidP="00892460">
            <w:pPr>
              <w:rPr>
                <w:sz w:val="22"/>
                <w:szCs w:val="22"/>
              </w:rPr>
            </w:pPr>
          </w:p>
        </w:tc>
      </w:tr>
    </w:tbl>
    <w:p w:rsidR="00CC50DF" w:rsidRPr="00892460" w:rsidRDefault="00CC50DF" w:rsidP="00892460">
      <w:pPr>
        <w:jc w:val="right"/>
        <w:rPr>
          <w:sz w:val="22"/>
          <w:szCs w:val="22"/>
        </w:rPr>
      </w:pPr>
      <w:r w:rsidRPr="00892460">
        <w:rPr>
          <w:sz w:val="22"/>
          <w:szCs w:val="22"/>
        </w:rPr>
        <w:lastRenderedPageBreak/>
        <w:t>Приложение № 1</w:t>
      </w:r>
    </w:p>
    <w:p w:rsidR="00CC50DF" w:rsidRPr="00892460" w:rsidRDefault="00CC50DF" w:rsidP="00892460">
      <w:pPr>
        <w:jc w:val="right"/>
        <w:rPr>
          <w:sz w:val="22"/>
          <w:szCs w:val="22"/>
        </w:rPr>
      </w:pPr>
      <w:r w:rsidRPr="00892460">
        <w:rPr>
          <w:sz w:val="22"/>
          <w:szCs w:val="22"/>
        </w:rPr>
        <w:t xml:space="preserve">                                                                                                                                                 к проекту договора</w:t>
      </w:r>
    </w:p>
    <w:p w:rsidR="00CC50DF" w:rsidRPr="00892460" w:rsidRDefault="00CC50DF" w:rsidP="00892460">
      <w:pPr>
        <w:rPr>
          <w:sz w:val="22"/>
          <w:szCs w:val="22"/>
        </w:rPr>
      </w:pPr>
    </w:p>
    <w:p w:rsidR="00CC50DF" w:rsidRPr="00892460" w:rsidRDefault="00CC50DF" w:rsidP="00892460">
      <w:pPr>
        <w:jc w:val="center"/>
        <w:rPr>
          <w:b/>
          <w:sz w:val="22"/>
          <w:szCs w:val="22"/>
        </w:rPr>
      </w:pPr>
      <w:r w:rsidRPr="00892460">
        <w:rPr>
          <w:b/>
          <w:sz w:val="22"/>
          <w:szCs w:val="22"/>
        </w:rPr>
        <w:t>Соглашение о соблюдении антикоррупционных условий</w:t>
      </w:r>
    </w:p>
    <w:p w:rsidR="00CC50DF" w:rsidRPr="00892460" w:rsidRDefault="00CC50DF" w:rsidP="00892460">
      <w:pPr>
        <w:jc w:val="right"/>
        <w:rPr>
          <w:sz w:val="22"/>
          <w:szCs w:val="22"/>
        </w:rPr>
      </w:pPr>
    </w:p>
    <w:p w:rsidR="00CC50DF" w:rsidRPr="00892460" w:rsidRDefault="00CC50DF" w:rsidP="00892460">
      <w:pPr>
        <w:rPr>
          <w:sz w:val="22"/>
          <w:szCs w:val="22"/>
        </w:rPr>
      </w:pPr>
      <w:r w:rsidRPr="00892460">
        <w:rPr>
          <w:sz w:val="22"/>
          <w:szCs w:val="22"/>
        </w:rPr>
        <w:t xml:space="preserve">г. Усть – Илимск                                                       </w:t>
      </w:r>
      <w:r w:rsidR="00892460">
        <w:rPr>
          <w:sz w:val="22"/>
          <w:szCs w:val="22"/>
        </w:rPr>
        <w:t xml:space="preserve">                </w:t>
      </w:r>
      <w:r w:rsidRPr="00892460">
        <w:rPr>
          <w:sz w:val="22"/>
          <w:szCs w:val="22"/>
        </w:rPr>
        <w:t xml:space="preserve">                                             «___»______20___г. </w:t>
      </w:r>
    </w:p>
    <w:p w:rsidR="00CC50DF" w:rsidRPr="00892460" w:rsidRDefault="00CC50DF" w:rsidP="00892460">
      <w:pPr>
        <w:jc w:val="both"/>
        <w:rPr>
          <w:sz w:val="22"/>
          <w:szCs w:val="22"/>
        </w:rPr>
      </w:pPr>
    </w:p>
    <w:p w:rsidR="00CC50DF" w:rsidRPr="00892460" w:rsidRDefault="00CC50DF" w:rsidP="00892460">
      <w:pPr>
        <w:ind w:firstLine="708"/>
        <w:jc w:val="both"/>
        <w:rPr>
          <w:sz w:val="22"/>
          <w:szCs w:val="22"/>
        </w:rPr>
      </w:pPr>
      <w:r w:rsidRPr="00892460">
        <w:rPr>
          <w:sz w:val="22"/>
          <w:szCs w:val="22"/>
        </w:rPr>
        <w:t>Общество с ограниченной ответственностью «Усть – Илимское жилищно-коммунальное хозяйство - 2008» (ООО «УИ ЖКХ - 2008») лице директора Сёмина Юрия Николаевича, действующего на основании Устава, с одной стороны, и _____________________________________________________, в лице ____________________________________________, действующего на основании __________________________________________, с другой стороны, в дальнейшем при совместном упоминании именуемые «Стороны», заключили настоящее соглашение (далее – Соглашение) о соблюдении антикоррупционных условий к  договору ___________________________(далее – Договор):</w:t>
      </w:r>
    </w:p>
    <w:p w:rsidR="00CC50DF" w:rsidRPr="00892460" w:rsidRDefault="00CC50DF" w:rsidP="00892460">
      <w:pPr>
        <w:jc w:val="both"/>
        <w:rPr>
          <w:sz w:val="22"/>
          <w:szCs w:val="22"/>
        </w:rPr>
      </w:pPr>
    </w:p>
    <w:p w:rsidR="00CC50DF" w:rsidRPr="00892460" w:rsidRDefault="00CC50DF" w:rsidP="00892460">
      <w:pPr>
        <w:jc w:val="both"/>
        <w:rPr>
          <w:sz w:val="22"/>
          <w:szCs w:val="22"/>
        </w:rPr>
      </w:pPr>
      <w:r w:rsidRPr="00892460">
        <w:rPr>
          <w:sz w:val="22"/>
          <w:szCs w:val="22"/>
        </w:rPr>
        <w:t>1.</w:t>
      </w:r>
      <w:r w:rsidRPr="00892460">
        <w:rPr>
          <w:sz w:val="22"/>
          <w:szCs w:val="22"/>
        </w:rPr>
        <w:tab/>
        <w:t>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неправомерные цели.</w:t>
      </w:r>
    </w:p>
    <w:p w:rsidR="00CC50DF" w:rsidRPr="00892460" w:rsidRDefault="00CC50DF" w:rsidP="00892460">
      <w:pPr>
        <w:jc w:val="both"/>
        <w:rPr>
          <w:sz w:val="22"/>
          <w:szCs w:val="22"/>
        </w:rPr>
      </w:pPr>
      <w:r w:rsidRPr="00892460">
        <w:rPr>
          <w:sz w:val="22"/>
          <w:szCs w:val="22"/>
        </w:rPr>
        <w:t>2.</w:t>
      </w:r>
      <w:r w:rsidRPr="00892460">
        <w:rPr>
          <w:sz w:val="22"/>
          <w:szCs w:val="22"/>
        </w:rPr>
        <w:tab/>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C50DF" w:rsidRPr="00892460" w:rsidRDefault="00CC50DF" w:rsidP="00892460">
      <w:pPr>
        <w:jc w:val="both"/>
        <w:rPr>
          <w:sz w:val="22"/>
          <w:szCs w:val="22"/>
        </w:rPr>
      </w:pPr>
      <w:r w:rsidRPr="00892460">
        <w:rPr>
          <w:sz w:val="22"/>
          <w:szCs w:val="22"/>
        </w:rPr>
        <w:t>3.</w:t>
      </w:r>
      <w:r w:rsidRPr="00892460">
        <w:rPr>
          <w:sz w:val="22"/>
          <w:szCs w:val="22"/>
        </w:rPr>
        <w:tab/>
        <w:t>Каждая из Сторон отказывается от стимулирования каких-либо действий в пользу стимулирующей Стороны.</w:t>
      </w:r>
    </w:p>
    <w:p w:rsidR="00CC50DF" w:rsidRPr="00892460" w:rsidRDefault="00CC50DF" w:rsidP="00892460">
      <w:pPr>
        <w:jc w:val="both"/>
        <w:rPr>
          <w:sz w:val="22"/>
          <w:szCs w:val="22"/>
        </w:rPr>
      </w:pPr>
      <w:r w:rsidRPr="00892460">
        <w:rPr>
          <w:sz w:val="22"/>
          <w:szCs w:val="22"/>
        </w:rPr>
        <w:t>Под действиями работника, осуществляемыми в пользу стимулирующей его Стороны, понимается:</w:t>
      </w:r>
    </w:p>
    <w:p w:rsidR="00CC50DF" w:rsidRPr="00892460" w:rsidRDefault="00CC50DF" w:rsidP="00892460">
      <w:pPr>
        <w:jc w:val="both"/>
        <w:rPr>
          <w:sz w:val="22"/>
          <w:szCs w:val="22"/>
        </w:rPr>
      </w:pPr>
      <w:r w:rsidRPr="00892460">
        <w:rPr>
          <w:sz w:val="22"/>
          <w:szCs w:val="22"/>
        </w:rPr>
        <w:t>–</w:t>
      </w:r>
      <w:r w:rsidRPr="00892460">
        <w:rPr>
          <w:sz w:val="22"/>
          <w:szCs w:val="22"/>
        </w:rPr>
        <w:tab/>
        <w:t>представление неоправданных преимуществ по сравнению с другими контрагентами;</w:t>
      </w:r>
    </w:p>
    <w:p w:rsidR="00CC50DF" w:rsidRPr="00892460" w:rsidRDefault="00CC50DF" w:rsidP="00892460">
      <w:pPr>
        <w:jc w:val="both"/>
        <w:rPr>
          <w:sz w:val="22"/>
          <w:szCs w:val="22"/>
        </w:rPr>
      </w:pPr>
      <w:r w:rsidRPr="00892460">
        <w:rPr>
          <w:sz w:val="22"/>
          <w:szCs w:val="22"/>
        </w:rPr>
        <w:t>–</w:t>
      </w:r>
      <w:r w:rsidRPr="00892460">
        <w:rPr>
          <w:sz w:val="22"/>
          <w:szCs w:val="22"/>
        </w:rPr>
        <w:tab/>
        <w:t>представление каких-либо гарантий;</w:t>
      </w:r>
    </w:p>
    <w:p w:rsidR="00CC50DF" w:rsidRPr="00892460" w:rsidRDefault="00CC50DF" w:rsidP="00892460">
      <w:pPr>
        <w:jc w:val="both"/>
        <w:rPr>
          <w:sz w:val="22"/>
          <w:szCs w:val="22"/>
        </w:rPr>
      </w:pPr>
      <w:r w:rsidRPr="00892460">
        <w:rPr>
          <w:sz w:val="22"/>
          <w:szCs w:val="22"/>
        </w:rPr>
        <w:t>–</w:t>
      </w:r>
      <w:r w:rsidRPr="00892460">
        <w:rPr>
          <w:sz w:val="22"/>
          <w:szCs w:val="22"/>
        </w:rPr>
        <w:tab/>
        <w:t>ускорение существующих процедур;</w:t>
      </w:r>
    </w:p>
    <w:p w:rsidR="00CC50DF" w:rsidRPr="00892460" w:rsidRDefault="00CC50DF" w:rsidP="00892460">
      <w:pPr>
        <w:jc w:val="both"/>
        <w:rPr>
          <w:sz w:val="22"/>
          <w:szCs w:val="22"/>
        </w:rPr>
      </w:pPr>
      <w:r w:rsidRPr="00892460">
        <w:rPr>
          <w:sz w:val="22"/>
          <w:szCs w:val="22"/>
        </w:rPr>
        <w:t>–</w:t>
      </w:r>
      <w:r w:rsidRPr="00892460">
        <w:rPr>
          <w:sz w:val="22"/>
          <w:szCs w:val="22"/>
        </w:rPr>
        <w:tab/>
        <w:t>иные действия, выполняемые работниками в рамках своих должностных обязанностей, но идущие вразрез с принципами прозрачности и открытости взаимоотношений между Сторонами.</w:t>
      </w:r>
    </w:p>
    <w:p w:rsidR="00CC50DF" w:rsidRPr="00892460" w:rsidRDefault="00CC50DF" w:rsidP="00892460">
      <w:pPr>
        <w:jc w:val="both"/>
        <w:rPr>
          <w:sz w:val="22"/>
          <w:szCs w:val="22"/>
        </w:rPr>
      </w:pPr>
      <w:r w:rsidRPr="00892460">
        <w:rPr>
          <w:sz w:val="22"/>
          <w:szCs w:val="22"/>
        </w:rPr>
        <w:t>4.</w:t>
      </w:r>
      <w:r w:rsidRPr="00892460">
        <w:rPr>
          <w:sz w:val="22"/>
          <w:szCs w:val="22"/>
        </w:rPr>
        <w:tab/>
        <w:t xml:space="preserve">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rsidR="00CC50DF" w:rsidRPr="00892460" w:rsidRDefault="00CC50DF" w:rsidP="00892460">
      <w:pPr>
        <w:jc w:val="both"/>
        <w:rPr>
          <w:sz w:val="22"/>
          <w:szCs w:val="22"/>
        </w:rPr>
      </w:pPr>
      <w:r w:rsidRPr="00892460">
        <w:rPr>
          <w:sz w:val="22"/>
          <w:szCs w:val="22"/>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УК РФ «Коммерческий подкуп», материалы внутренних расследований Стороны направляют в правоохранительные органы.</w:t>
      </w:r>
    </w:p>
    <w:p w:rsidR="00CC50DF" w:rsidRPr="00892460" w:rsidRDefault="00CC50DF" w:rsidP="00892460">
      <w:pPr>
        <w:jc w:val="both"/>
        <w:rPr>
          <w:sz w:val="22"/>
          <w:szCs w:val="22"/>
        </w:rPr>
      </w:pPr>
      <w:r w:rsidRPr="00892460">
        <w:rPr>
          <w:sz w:val="22"/>
          <w:szCs w:val="22"/>
        </w:rPr>
        <w:t>5.</w:t>
      </w:r>
      <w:r w:rsidRPr="00892460">
        <w:rPr>
          <w:sz w:val="22"/>
          <w:szCs w:val="22"/>
        </w:rPr>
        <w:tab/>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C50DF" w:rsidRPr="00892460" w:rsidRDefault="00CC50DF" w:rsidP="00892460">
      <w:pPr>
        <w:jc w:val="both"/>
        <w:rPr>
          <w:sz w:val="22"/>
          <w:szCs w:val="22"/>
        </w:rPr>
      </w:pPr>
      <w:r w:rsidRPr="00892460">
        <w:rPr>
          <w:sz w:val="22"/>
          <w:szCs w:val="22"/>
        </w:rPr>
        <w:t>6.</w:t>
      </w:r>
      <w:r w:rsidRPr="00892460">
        <w:rPr>
          <w:sz w:val="22"/>
          <w:szCs w:val="22"/>
        </w:rPr>
        <w:tab/>
        <w:t>Стороны настоящего Соглашения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CC50DF" w:rsidRPr="00892460" w:rsidRDefault="00CC50DF" w:rsidP="00892460">
      <w:pPr>
        <w:jc w:val="both"/>
        <w:rPr>
          <w:sz w:val="22"/>
          <w:szCs w:val="22"/>
        </w:rPr>
      </w:pPr>
      <w:r w:rsidRPr="00892460">
        <w:rPr>
          <w:sz w:val="22"/>
          <w:szCs w:val="22"/>
        </w:rPr>
        <w:t>7.</w:t>
      </w:r>
      <w:r w:rsidRPr="00892460">
        <w:rPr>
          <w:sz w:val="22"/>
          <w:szCs w:val="22"/>
        </w:rPr>
        <w:tab/>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CC50DF" w:rsidRPr="00892460" w:rsidRDefault="00CC50DF" w:rsidP="00892460">
      <w:pPr>
        <w:jc w:val="both"/>
        <w:rPr>
          <w:sz w:val="22"/>
          <w:szCs w:val="22"/>
        </w:rPr>
      </w:pPr>
      <w:r w:rsidRPr="00892460">
        <w:rPr>
          <w:sz w:val="22"/>
          <w:szCs w:val="22"/>
        </w:rPr>
        <w:t>8.</w:t>
      </w:r>
      <w:r w:rsidRPr="00892460">
        <w:rPr>
          <w:sz w:val="22"/>
          <w:szCs w:val="22"/>
        </w:rPr>
        <w:tab/>
        <w:t>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CC50DF" w:rsidRPr="00892460" w:rsidRDefault="00CC50DF" w:rsidP="00892460">
      <w:pPr>
        <w:jc w:val="both"/>
        <w:rPr>
          <w:sz w:val="22"/>
          <w:szCs w:val="22"/>
        </w:rPr>
      </w:pPr>
      <w:r w:rsidRPr="00892460">
        <w:rPr>
          <w:sz w:val="22"/>
          <w:szCs w:val="22"/>
        </w:rPr>
        <w:lastRenderedPageBreak/>
        <w:t>9.</w:t>
      </w:r>
      <w:r w:rsidRPr="00892460">
        <w:rPr>
          <w:sz w:val="22"/>
          <w:szCs w:val="22"/>
        </w:rPr>
        <w:tab/>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CC50DF" w:rsidRPr="00892460" w:rsidRDefault="00CC50DF" w:rsidP="00892460">
      <w:pPr>
        <w:jc w:val="both"/>
        <w:rPr>
          <w:sz w:val="22"/>
          <w:szCs w:val="22"/>
        </w:rPr>
      </w:pPr>
      <w:r w:rsidRPr="00892460">
        <w:rPr>
          <w:sz w:val="22"/>
          <w:szCs w:val="22"/>
        </w:rPr>
        <w:t>10.</w:t>
      </w:r>
      <w:r w:rsidRPr="00892460">
        <w:rPr>
          <w:sz w:val="22"/>
          <w:szCs w:val="22"/>
        </w:rPr>
        <w:tab/>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rsidR="00CC50DF" w:rsidRPr="00892460" w:rsidRDefault="00CC50DF" w:rsidP="00892460">
      <w:pPr>
        <w:jc w:val="both"/>
        <w:rPr>
          <w:sz w:val="22"/>
          <w:szCs w:val="22"/>
        </w:rPr>
      </w:pPr>
      <w:r w:rsidRPr="00892460">
        <w:rPr>
          <w:sz w:val="22"/>
          <w:szCs w:val="22"/>
        </w:rPr>
        <w:t>11.</w:t>
      </w:r>
      <w:r w:rsidRPr="00892460">
        <w:rPr>
          <w:sz w:val="22"/>
          <w:szCs w:val="22"/>
        </w:rPr>
        <w:tab/>
        <w:t>Подписи Сторон.</w:t>
      </w:r>
    </w:p>
    <w:p w:rsidR="00CC50DF" w:rsidRPr="00892460" w:rsidRDefault="00CC50DF" w:rsidP="00892460">
      <w:pPr>
        <w:rPr>
          <w:sz w:val="22"/>
          <w:szCs w:val="22"/>
        </w:rPr>
      </w:pPr>
    </w:p>
    <w:tbl>
      <w:tblPr>
        <w:tblW w:w="0" w:type="auto"/>
        <w:tblLayout w:type="fixed"/>
        <w:tblLook w:val="0000" w:firstRow="0" w:lastRow="0" w:firstColumn="0" w:lastColumn="0" w:noHBand="0" w:noVBand="0"/>
      </w:tblPr>
      <w:tblGrid>
        <w:gridCol w:w="5070"/>
        <w:gridCol w:w="3458"/>
      </w:tblGrid>
      <w:tr w:rsidR="00CC50DF" w:rsidRPr="00892460" w:rsidTr="0009646C">
        <w:trPr>
          <w:trHeight w:val="110"/>
        </w:trPr>
        <w:tc>
          <w:tcPr>
            <w:tcW w:w="5070" w:type="dxa"/>
            <w:shd w:val="clear" w:color="auto" w:fill="auto"/>
          </w:tcPr>
          <w:p w:rsidR="00CC50DF" w:rsidRPr="00892460" w:rsidRDefault="00CC50DF" w:rsidP="00892460">
            <w:pPr>
              <w:jc w:val="both"/>
              <w:rPr>
                <w:sz w:val="22"/>
                <w:szCs w:val="22"/>
              </w:rPr>
            </w:pPr>
          </w:p>
          <w:p w:rsidR="00CC50DF" w:rsidRPr="00892460" w:rsidRDefault="00CC50DF" w:rsidP="00892460">
            <w:pPr>
              <w:jc w:val="both"/>
              <w:rPr>
                <w:sz w:val="22"/>
                <w:szCs w:val="22"/>
              </w:rPr>
            </w:pPr>
            <w:r w:rsidRPr="00892460">
              <w:rPr>
                <w:sz w:val="22"/>
                <w:szCs w:val="22"/>
              </w:rPr>
              <w:t>Директор ООО «УИ ЖКХ-2008»</w:t>
            </w:r>
          </w:p>
          <w:p w:rsidR="00CC50DF" w:rsidRPr="00892460" w:rsidRDefault="00CC50DF" w:rsidP="00892460">
            <w:pPr>
              <w:jc w:val="both"/>
              <w:rPr>
                <w:sz w:val="22"/>
                <w:szCs w:val="22"/>
              </w:rPr>
            </w:pPr>
          </w:p>
          <w:p w:rsidR="00CC50DF" w:rsidRPr="00892460" w:rsidRDefault="00CC50DF" w:rsidP="00892460">
            <w:pPr>
              <w:jc w:val="both"/>
              <w:rPr>
                <w:sz w:val="22"/>
                <w:szCs w:val="22"/>
              </w:rPr>
            </w:pPr>
            <w:r w:rsidRPr="00892460">
              <w:rPr>
                <w:sz w:val="22"/>
                <w:szCs w:val="22"/>
              </w:rPr>
              <w:t xml:space="preserve">____________________ Ю. Н. Сёмин  </w:t>
            </w:r>
          </w:p>
          <w:p w:rsidR="00CC50DF" w:rsidRPr="00892460" w:rsidRDefault="00CC50DF" w:rsidP="00892460">
            <w:pPr>
              <w:ind w:firstLine="700"/>
              <w:jc w:val="both"/>
              <w:rPr>
                <w:sz w:val="22"/>
                <w:szCs w:val="22"/>
              </w:rPr>
            </w:pPr>
          </w:p>
        </w:tc>
        <w:tc>
          <w:tcPr>
            <w:tcW w:w="3458" w:type="dxa"/>
            <w:shd w:val="clear" w:color="auto" w:fill="auto"/>
          </w:tcPr>
          <w:p w:rsidR="00CC50DF" w:rsidRPr="00892460" w:rsidRDefault="00CC50DF" w:rsidP="00892460">
            <w:pPr>
              <w:jc w:val="both"/>
              <w:rPr>
                <w:sz w:val="22"/>
                <w:szCs w:val="22"/>
              </w:rPr>
            </w:pPr>
          </w:p>
          <w:p w:rsidR="00CC50DF" w:rsidRPr="00892460" w:rsidRDefault="00CC50DF" w:rsidP="00892460">
            <w:pPr>
              <w:jc w:val="both"/>
              <w:rPr>
                <w:sz w:val="22"/>
                <w:szCs w:val="22"/>
              </w:rPr>
            </w:pPr>
            <w:r w:rsidRPr="00892460">
              <w:rPr>
                <w:sz w:val="22"/>
                <w:szCs w:val="22"/>
              </w:rPr>
              <w:t>Директор ООО «___________»</w:t>
            </w:r>
          </w:p>
          <w:p w:rsidR="00CC50DF" w:rsidRPr="00892460" w:rsidRDefault="00CC50DF" w:rsidP="00892460">
            <w:pPr>
              <w:ind w:firstLine="700"/>
              <w:jc w:val="both"/>
              <w:rPr>
                <w:sz w:val="22"/>
                <w:szCs w:val="22"/>
              </w:rPr>
            </w:pPr>
            <w:r w:rsidRPr="00892460">
              <w:rPr>
                <w:sz w:val="22"/>
                <w:szCs w:val="22"/>
              </w:rPr>
              <w:t xml:space="preserve">    </w:t>
            </w:r>
          </w:p>
          <w:p w:rsidR="00CC50DF" w:rsidRPr="00892460" w:rsidRDefault="00CC50DF" w:rsidP="00892460">
            <w:pPr>
              <w:jc w:val="both"/>
              <w:rPr>
                <w:sz w:val="22"/>
                <w:szCs w:val="22"/>
              </w:rPr>
            </w:pPr>
            <w:r w:rsidRPr="00892460">
              <w:rPr>
                <w:sz w:val="22"/>
                <w:szCs w:val="22"/>
              </w:rPr>
              <w:t>__________________________</w:t>
            </w:r>
          </w:p>
          <w:p w:rsidR="00CC50DF" w:rsidRPr="00892460" w:rsidRDefault="00CC50DF" w:rsidP="00892460">
            <w:pPr>
              <w:ind w:firstLine="700"/>
              <w:jc w:val="both"/>
              <w:rPr>
                <w:sz w:val="22"/>
                <w:szCs w:val="22"/>
              </w:rPr>
            </w:pPr>
            <w:r w:rsidRPr="00892460">
              <w:rPr>
                <w:sz w:val="22"/>
                <w:szCs w:val="22"/>
              </w:rPr>
              <w:t>(ФИО)</w:t>
            </w:r>
          </w:p>
        </w:tc>
      </w:tr>
    </w:tbl>
    <w:p w:rsidR="00CC50DF" w:rsidRPr="00892460" w:rsidRDefault="00CC50DF" w:rsidP="00892460">
      <w:pPr>
        <w:rPr>
          <w:color w:val="000000"/>
          <w:sz w:val="22"/>
          <w:szCs w:val="22"/>
        </w:rPr>
      </w:pPr>
    </w:p>
    <w:p w:rsidR="00CC50DF" w:rsidRPr="00892460" w:rsidRDefault="00CC50DF" w:rsidP="00892460">
      <w:pPr>
        <w:jc w:val="right"/>
        <w:rPr>
          <w:color w:val="000000"/>
          <w:sz w:val="22"/>
          <w:szCs w:val="22"/>
        </w:rPr>
      </w:pPr>
    </w:p>
    <w:p w:rsidR="00CC50DF" w:rsidRPr="00892460" w:rsidRDefault="00CC50DF" w:rsidP="00892460">
      <w:pPr>
        <w:jc w:val="right"/>
        <w:rPr>
          <w:color w:val="000000"/>
          <w:sz w:val="22"/>
          <w:szCs w:val="22"/>
        </w:rPr>
      </w:pPr>
    </w:p>
    <w:p w:rsidR="00CC50DF" w:rsidRPr="00892460" w:rsidRDefault="00CC50DF" w:rsidP="00892460">
      <w:pPr>
        <w:jc w:val="right"/>
        <w:rPr>
          <w:color w:val="000000"/>
          <w:sz w:val="22"/>
          <w:szCs w:val="22"/>
        </w:rPr>
      </w:pPr>
    </w:p>
    <w:p w:rsidR="00CC50DF" w:rsidRPr="00892460" w:rsidRDefault="00CC50DF" w:rsidP="00892460">
      <w:pPr>
        <w:jc w:val="right"/>
        <w:rPr>
          <w:color w:val="000000"/>
          <w:sz w:val="22"/>
          <w:szCs w:val="22"/>
        </w:rPr>
      </w:pPr>
    </w:p>
    <w:p w:rsidR="00CC50DF" w:rsidRPr="00892460" w:rsidRDefault="00CC50DF" w:rsidP="00892460">
      <w:pPr>
        <w:jc w:val="right"/>
        <w:rPr>
          <w:color w:val="000000"/>
          <w:sz w:val="22"/>
          <w:szCs w:val="22"/>
        </w:rPr>
      </w:pPr>
    </w:p>
    <w:p w:rsidR="00CC50DF" w:rsidRPr="00892460" w:rsidRDefault="00CC50DF" w:rsidP="00892460">
      <w:pPr>
        <w:jc w:val="right"/>
        <w:rPr>
          <w:color w:val="000000"/>
          <w:sz w:val="22"/>
          <w:szCs w:val="22"/>
        </w:rPr>
      </w:pPr>
    </w:p>
    <w:p w:rsidR="00CC50DF" w:rsidRPr="00892460" w:rsidRDefault="00CC50DF" w:rsidP="00892460">
      <w:pPr>
        <w:jc w:val="right"/>
        <w:rPr>
          <w:color w:val="000000"/>
          <w:sz w:val="22"/>
          <w:szCs w:val="22"/>
        </w:rPr>
      </w:pPr>
    </w:p>
    <w:p w:rsidR="00CC50DF" w:rsidRPr="00892460" w:rsidRDefault="00CC50DF" w:rsidP="00892460">
      <w:pPr>
        <w:jc w:val="right"/>
        <w:rPr>
          <w:color w:val="000000"/>
          <w:sz w:val="22"/>
          <w:szCs w:val="22"/>
        </w:rPr>
      </w:pPr>
    </w:p>
    <w:p w:rsidR="00CC50DF" w:rsidRPr="00892460" w:rsidRDefault="00CC50DF" w:rsidP="00892460">
      <w:pPr>
        <w:jc w:val="right"/>
        <w:rPr>
          <w:color w:val="000000"/>
          <w:sz w:val="22"/>
          <w:szCs w:val="22"/>
        </w:rPr>
      </w:pPr>
    </w:p>
    <w:p w:rsidR="00CC50DF" w:rsidRPr="00892460" w:rsidRDefault="00CC50DF" w:rsidP="00892460">
      <w:pPr>
        <w:jc w:val="right"/>
        <w:rPr>
          <w:color w:val="000000"/>
          <w:sz w:val="22"/>
          <w:szCs w:val="22"/>
        </w:rPr>
      </w:pPr>
    </w:p>
    <w:p w:rsidR="00CC50DF" w:rsidRPr="00892460" w:rsidRDefault="00CC50DF" w:rsidP="00892460">
      <w:pPr>
        <w:jc w:val="right"/>
        <w:rPr>
          <w:color w:val="000000"/>
          <w:sz w:val="22"/>
          <w:szCs w:val="22"/>
        </w:rPr>
      </w:pPr>
    </w:p>
    <w:p w:rsidR="00CC50DF" w:rsidRPr="00892460" w:rsidRDefault="00CC50DF" w:rsidP="00892460">
      <w:pPr>
        <w:jc w:val="right"/>
        <w:rPr>
          <w:color w:val="000000"/>
          <w:sz w:val="22"/>
          <w:szCs w:val="22"/>
        </w:rPr>
      </w:pPr>
    </w:p>
    <w:p w:rsidR="00CC50DF" w:rsidRPr="00892460" w:rsidRDefault="00CC50DF" w:rsidP="00892460">
      <w:pPr>
        <w:jc w:val="right"/>
        <w:rPr>
          <w:color w:val="000000"/>
          <w:sz w:val="22"/>
          <w:szCs w:val="22"/>
        </w:rPr>
      </w:pPr>
    </w:p>
    <w:p w:rsidR="00CC50DF" w:rsidRPr="00892460" w:rsidRDefault="00CC50DF" w:rsidP="00892460">
      <w:pPr>
        <w:jc w:val="right"/>
        <w:rPr>
          <w:color w:val="000000"/>
          <w:sz w:val="22"/>
          <w:szCs w:val="22"/>
        </w:rPr>
      </w:pPr>
    </w:p>
    <w:p w:rsidR="00CC50DF" w:rsidRPr="00892460" w:rsidRDefault="00CC50DF" w:rsidP="00892460">
      <w:pPr>
        <w:jc w:val="right"/>
        <w:rPr>
          <w:color w:val="000000"/>
          <w:sz w:val="22"/>
          <w:szCs w:val="22"/>
        </w:rPr>
      </w:pPr>
    </w:p>
    <w:p w:rsidR="00CC50DF" w:rsidRPr="00892460" w:rsidRDefault="00CC50DF" w:rsidP="00892460">
      <w:pPr>
        <w:jc w:val="right"/>
        <w:rPr>
          <w:color w:val="000000"/>
          <w:sz w:val="22"/>
          <w:szCs w:val="22"/>
        </w:rPr>
      </w:pPr>
    </w:p>
    <w:p w:rsidR="00CC50DF" w:rsidRPr="00892460" w:rsidRDefault="00CC50DF" w:rsidP="00892460">
      <w:pPr>
        <w:jc w:val="right"/>
        <w:rPr>
          <w:color w:val="000000"/>
          <w:sz w:val="22"/>
          <w:szCs w:val="22"/>
        </w:rPr>
      </w:pPr>
    </w:p>
    <w:p w:rsidR="00CC50DF" w:rsidRPr="00892460" w:rsidRDefault="00CC50DF" w:rsidP="00892460">
      <w:pPr>
        <w:jc w:val="right"/>
        <w:rPr>
          <w:color w:val="000000"/>
          <w:sz w:val="22"/>
          <w:szCs w:val="22"/>
        </w:rPr>
      </w:pPr>
    </w:p>
    <w:p w:rsidR="00CC50DF" w:rsidRPr="00892460" w:rsidRDefault="00CC50DF" w:rsidP="00892460">
      <w:pPr>
        <w:jc w:val="right"/>
        <w:rPr>
          <w:color w:val="000000"/>
          <w:sz w:val="22"/>
          <w:szCs w:val="22"/>
        </w:rPr>
      </w:pPr>
    </w:p>
    <w:p w:rsidR="00CC50DF" w:rsidRPr="00892460" w:rsidRDefault="00CC50DF" w:rsidP="00892460">
      <w:pPr>
        <w:jc w:val="right"/>
        <w:rPr>
          <w:color w:val="000000"/>
          <w:sz w:val="22"/>
          <w:szCs w:val="22"/>
        </w:rPr>
      </w:pPr>
    </w:p>
    <w:p w:rsidR="00CC50DF" w:rsidRPr="00892460" w:rsidRDefault="00CC50DF" w:rsidP="00892460">
      <w:pPr>
        <w:jc w:val="right"/>
        <w:rPr>
          <w:color w:val="000000"/>
          <w:sz w:val="22"/>
          <w:szCs w:val="22"/>
        </w:rPr>
      </w:pPr>
    </w:p>
    <w:p w:rsidR="00CC50DF" w:rsidRPr="00892460" w:rsidRDefault="00CC50DF" w:rsidP="00892460">
      <w:pPr>
        <w:jc w:val="right"/>
        <w:rPr>
          <w:color w:val="000000"/>
          <w:sz w:val="22"/>
          <w:szCs w:val="22"/>
        </w:rPr>
      </w:pPr>
    </w:p>
    <w:p w:rsidR="00CC50DF" w:rsidRDefault="00CC50DF" w:rsidP="00892460">
      <w:pPr>
        <w:jc w:val="right"/>
        <w:rPr>
          <w:color w:val="000000"/>
          <w:sz w:val="22"/>
          <w:szCs w:val="22"/>
        </w:rPr>
      </w:pPr>
    </w:p>
    <w:p w:rsidR="00892460" w:rsidRDefault="00892460" w:rsidP="00892460">
      <w:pPr>
        <w:jc w:val="right"/>
        <w:rPr>
          <w:color w:val="000000"/>
          <w:sz w:val="22"/>
          <w:szCs w:val="22"/>
        </w:rPr>
      </w:pPr>
    </w:p>
    <w:p w:rsidR="00892460" w:rsidRDefault="00892460" w:rsidP="00892460">
      <w:pPr>
        <w:jc w:val="right"/>
        <w:rPr>
          <w:color w:val="000000"/>
          <w:sz w:val="22"/>
          <w:szCs w:val="22"/>
        </w:rPr>
      </w:pPr>
    </w:p>
    <w:p w:rsidR="00892460" w:rsidRDefault="00892460" w:rsidP="00892460">
      <w:pPr>
        <w:jc w:val="right"/>
        <w:rPr>
          <w:color w:val="000000"/>
          <w:sz w:val="22"/>
          <w:szCs w:val="22"/>
        </w:rPr>
      </w:pPr>
    </w:p>
    <w:p w:rsidR="00892460" w:rsidRDefault="00892460" w:rsidP="00892460">
      <w:pPr>
        <w:jc w:val="right"/>
        <w:rPr>
          <w:color w:val="000000"/>
          <w:sz w:val="22"/>
          <w:szCs w:val="22"/>
        </w:rPr>
      </w:pPr>
    </w:p>
    <w:p w:rsidR="00892460" w:rsidRDefault="00892460" w:rsidP="00892460">
      <w:pPr>
        <w:jc w:val="right"/>
        <w:rPr>
          <w:color w:val="000000"/>
          <w:sz w:val="22"/>
          <w:szCs w:val="22"/>
        </w:rPr>
      </w:pPr>
    </w:p>
    <w:p w:rsidR="00892460" w:rsidRDefault="00892460" w:rsidP="00892460">
      <w:pPr>
        <w:jc w:val="right"/>
        <w:rPr>
          <w:color w:val="000000"/>
          <w:sz w:val="22"/>
          <w:szCs w:val="22"/>
        </w:rPr>
      </w:pPr>
    </w:p>
    <w:p w:rsidR="00892460" w:rsidRDefault="00892460" w:rsidP="00892460">
      <w:pPr>
        <w:jc w:val="right"/>
        <w:rPr>
          <w:color w:val="000000"/>
          <w:sz w:val="22"/>
          <w:szCs w:val="22"/>
        </w:rPr>
      </w:pPr>
    </w:p>
    <w:p w:rsidR="00892460" w:rsidRDefault="00892460" w:rsidP="00892460">
      <w:pPr>
        <w:jc w:val="right"/>
        <w:rPr>
          <w:color w:val="000000"/>
          <w:sz w:val="22"/>
          <w:szCs w:val="22"/>
        </w:rPr>
      </w:pPr>
    </w:p>
    <w:p w:rsidR="00892460" w:rsidRDefault="00892460" w:rsidP="00892460">
      <w:pPr>
        <w:jc w:val="right"/>
        <w:rPr>
          <w:color w:val="000000"/>
          <w:sz w:val="22"/>
          <w:szCs w:val="22"/>
        </w:rPr>
      </w:pPr>
    </w:p>
    <w:p w:rsidR="00892460" w:rsidRDefault="00892460" w:rsidP="00892460">
      <w:pPr>
        <w:jc w:val="right"/>
        <w:rPr>
          <w:color w:val="000000"/>
          <w:sz w:val="22"/>
          <w:szCs w:val="22"/>
        </w:rPr>
      </w:pPr>
    </w:p>
    <w:p w:rsidR="00892460" w:rsidRDefault="00892460" w:rsidP="00892460">
      <w:pPr>
        <w:jc w:val="right"/>
        <w:rPr>
          <w:color w:val="000000"/>
          <w:sz w:val="22"/>
          <w:szCs w:val="22"/>
        </w:rPr>
      </w:pPr>
    </w:p>
    <w:p w:rsidR="00892460" w:rsidRDefault="00892460" w:rsidP="00892460">
      <w:pPr>
        <w:jc w:val="right"/>
        <w:rPr>
          <w:color w:val="000000"/>
          <w:sz w:val="22"/>
          <w:szCs w:val="22"/>
        </w:rPr>
      </w:pPr>
    </w:p>
    <w:p w:rsidR="00892460" w:rsidRDefault="00892460" w:rsidP="00892460">
      <w:pPr>
        <w:jc w:val="right"/>
        <w:rPr>
          <w:color w:val="000000"/>
          <w:sz w:val="22"/>
          <w:szCs w:val="22"/>
        </w:rPr>
      </w:pPr>
    </w:p>
    <w:p w:rsidR="00892460" w:rsidRDefault="00892460" w:rsidP="00892460">
      <w:pPr>
        <w:jc w:val="right"/>
        <w:rPr>
          <w:color w:val="000000"/>
          <w:sz w:val="22"/>
          <w:szCs w:val="22"/>
        </w:rPr>
      </w:pPr>
    </w:p>
    <w:p w:rsidR="00892460" w:rsidRDefault="00892460" w:rsidP="00892460">
      <w:pPr>
        <w:jc w:val="right"/>
        <w:rPr>
          <w:color w:val="000000"/>
          <w:sz w:val="22"/>
          <w:szCs w:val="22"/>
        </w:rPr>
      </w:pPr>
    </w:p>
    <w:p w:rsidR="00892460" w:rsidRDefault="00892460" w:rsidP="00892460">
      <w:pPr>
        <w:jc w:val="right"/>
        <w:rPr>
          <w:color w:val="000000"/>
          <w:sz w:val="22"/>
          <w:szCs w:val="22"/>
        </w:rPr>
      </w:pPr>
    </w:p>
    <w:p w:rsidR="00892460" w:rsidRDefault="00892460" w:rsidP="00892460">
      <w:pPr>
        <w:jc w:val="right"/>
        <w:rPr>
          <w:color w:val="000000"/>
          <w:sz w:val="22"/>
          <w:szCs w:val="22"/>
        </w:rPr>
      </w:pPr>
    </w:p>
    <w:p w:rsidR="00892460" w:rsidRDefault="00892460" w:rsidP="00892460">
      <w:pPr>
        <w:jc w:val="right"/>
        <w:rPr>
          <w:color w:val="000000"/>
          <w:sz w:val="22"/>
          <w:szCs w:val="22"/>
        </w:rPr>
      </w:pPr>
    </w:p>
    <w:p w:rsidR="00892460" w:rsidRPr="00892460" w:rsidRDefault="00892460" w:rsidP="00892460">
      <w:pPr>
        <w:jc w:val="right"/>
        <w:rPr>
          <w:color w:val="000000"/>
          <w:sz w:val="22"/>
          <w:szCs w:val="22"/>
        </w:rPr>
      </w:pPr>
    </w:p>
    <w:p w:rsidR="00CC50DF" w:rsidRPr="00892460" w:rsidRDefault="00CC50DF" w:rsidP="00892460">
      <w:pPr>
        <w:jc w:val="right"/>
        <w:rPr>
          <w:color w:val="000000"/>
          <w:sz w:val="22"/>
          <w:szCs w:val="22"/>
        </w:rPr>
      </w:pPr>
    </w:p>
    <w:p w:rsidR="00CC50DF" w:rsidRPr="00892460" w:rsidRDefault="00CC50DF" w:rsidP="00892460">
      <w:pPr>
        <w:jc w:val="right"/>
        <w:rPr>
          <w:color w:val="000000"/>
          <w:sz w:val="22"/>
          <w:szCs w:val="22"/>
        </w:rPr>
      </w:pPr>
    </w:p>
    <w:p w:rsidR="00CC50DF" w:rsidRPr="00892460" w:rsidRDefault="00CC50DF" w:rsidP="00892460">
      <w:pPr>
        <w:jc w:val="right"/>
        <w:rPr>
          <w:color w:val="000000"/>
          <w:sz w:val="22"/>
          <w:szCs w:val="22"/>
        </w:rPr>
      </w:pPr>
    </w:p>
    <w:p w:rsidR="00CC50DF" w:rsidRPr="00892460" w:rsidRDefault="00CC50DF" w:rsidP="00892460">
      <w:pPr>
        <w:jc w:val="right"/>
        <w:rPr>
          <w:color w:val="000000"/>
          <w:sz w:val="22"/>
          <w:szCs w:val="22"/>
        </w:rPr>
      </w:pPr>
    </w:p>
    <w:p w:rsidR="00CC50DF" w:rsidRPr="00892460" w:rsidRDefault="00CC50DF" w:rsidP="00892460">
      <w:pPr>
        <w:rPr>
          <w:color w:val="000000"/>
          <w:sz w:val="22"/>
          <w:szCs w:val="22"/>
        </w:rPr>
      </w:pPr>
    </w:p>
    <w:p w:rsidR="00CC50DF" w:rsidRPr="00892460" w:rsidRDefault="00CC50DF" w:rsidP="00892460">
      <w:pPr>
        <w:jc w:val="right"/>
        <w:rPr>
          <w:color w:val="000000"/>
          <w:sz w:val="22"/>
          <w:szCs w:val="22"/>
        </w:rPr>
      </w:pPr>
      <w:r w:rsidRPr="00892460">
        <w:rPr>
          <w:color w:val="000000"/>
          <w:sz w:val="22"/>
          <w:szCs w:val="22"/>
        </w:rPr>
        <w:lastRenderedPageBreak/>
        <w:t>Приложение № 3</w:t>
      </w:r>
    </w:p>
    <w:p w:rsidR="00CC50DF" w:rsidRPr="00892460" w:rsidRDefault="00CC50DF" w:rsidP="00892460">
      <w:pPr>
        <w:jc w:val="right"/>
        <w:rPr>
          <w:color w:val="000000"/>
          <w:sz w:val="22"/>
          <w:szCs w:val="22"/>
        </w:rPr>
      </w:pPr>
      <w:r w:rsidRPr="00892460">
        <w:rPr>
          <w:color w:val="000000"/>
          <w:sz w:val="22"/>
          <w:szCs w:val="22"/>
        </w:rPr>
        <w:t>к проекту договора</w:t>
      </w:r>
    </w:p>
    <w:p w:rsidR="00CC50DF" w:rsidRPr="00892460" w:rsidRDefault="00CC50DF" w:rsidP="00892460">
      <w:pPr>
        <w:jc w:val="right"/>
        <w:rPr>
          <w:color w:val="000000"/>
          <w:sz w:val="22"/>
          <w:szCs w:val="22"/>
        </w:rPr>
      </w:pPr>
      <w:r w:rsidRPr="00892460">
        <w:rPr>
          <w:color w:val="000000"/>
          <w:sz w:val="22"/>
          <w:szCs w:val="22"/>
        </w:rPr>
        <w:t>Лот № _</w:t>
      </w:r>
    </w:p>
    <w:p w:rsidR="00CC50DF" w:rsidRPr="00892460" w:rsidRDefault="00CC50DF" w:rsidP="00892460">
      <w:pPr>
        <w:jc w:val="center"/>
        <w:rPr>
          <w:b/>
          <w:color w:val="000000"/>
          <w:sz w:val="22"/>
          <w:szCs w:val="22"/>
        </w:rPr>
      </w:pPr>
      <w:r w:rsidRPr="00892460">
        <w:rPr>
          <w:b/>
          <w:color w:val="000000"/>
          <w:sz w:val="22"/>
          <w:szCs w:val="22"/>
        </w:rPr>
        <w:t xml:space="preserve">ПЕРЕЧЕНЬ </w:t>
      </w:r>
    </w:p>
    <w:p w:rsidR="00CC50DF" w:rsidRPr="00892460" w:rsidRDefault="00CC50DF" w:rsidP="00892460">
      <w:pPr>
        <w:jc w:val="center"/>
        <w:rPr>
          <w:b/>
          <w:color w:val="000000"/>
          <w:sz w:val="22"/>
          <w:szCs w:val="22"/>
        </w:rPr>
      </w:pPr>
      <w:r w:rsidRPr="00892460">
        <w:rPr>
          <w:b/>
          <w:color w:val="000000"/>
          <w:sz w:val="22"/>
          <w:szCs w:val="22"/>
        </w:rPr>
        <w:t xml:space="preserve">  работ по содержанию и ремонту лифтов многоквартирных домов.</w:t>
      </w:r>
    </w:p>
    <w:p w:rsidR="00CC50DF" w:rsidRPr="00892460" w:rsidRDefault="00CC50DF" w:rsidP="00892460">
      <w:pPr>
        <w:jc w:val="center"/>
        <w:rPr>
          <w:color w:val="000000"/>
          <w:sz w:val="22"/>
          <w:szCs w:val="22"/>
        </w:rPr>
      </w:pPr>
    </w:p>
    <w:p w:rsidR="00CC50DF" w:rsidRPr="00892460" w:rsidRDefault="00CC50DF" w:rsidP="00892460">
      <w:pPr>
        <w:rPr>
          <w:color w:val="000000"/>
          <w:sz w:val="22"/>
          <w:szCs w:val="22"/>
        </w:rPr>
      </w:pPr>
      <w:r w:rsidRPr="00892460">
        <w:rPr>
          <w:color w:val="000000"/>
          <w:sz w:val="22"/>
          <w:szCs w:val="22"/>
        </w:rPr>
        <w:t xml:space="preserve">    Работы осуществляются на основании утверждённых графиков, входящих в состав данного приложения с учётом требований Правил и норм технической эксплуатации жилищного фонда, Правил устройства и безопасной эксплуатации лифтов и другой нормативно-технической документации в пределах имеющихся средств. </w:t>
      </w:r>
    </w:p>
    <w:p w:rsidR="00CC50DF" w:rsidRPr="00892460" w:rsidRDefault="00CC50DF" w:rsidP="00892460">
      <w:pPr>
        <w:rPr>
          <w:color w:val="000000"/>
          <w:sz w:val="22"/>
          <w:szCs w:val="22"/>
        </w:rPr>
      </w:pPr>
    </w:p>
    <w:p w:rsidR="00CC50DF" w:rsidRPr="00892460" w:rsidRDefault="00CC50DF" w:rsidP="00892460">
      <w:pPr>
        <w:ind w:left="180"/>
        <w:rPr>
          <w:color w:val="000000"/>
          <w:sz w:val="22"/>
          <w:szCs w:val="22"/>
        </w:rPr>
      </w:pPr>
      <w:r w:rsidRPr="00892460">
        <w:rPr>
          <w:color w:val="000000"/>
          <w:sz w:val="22"/>
          <w:szCs w:val="22"/>
        </w:rPr>
        <w:t>В течение всего срока эксплуатации лифт подвергается периодическому техническому освидетельствованию один раз в 12 календарных месяцев.</w:t>
      </w:r>
    </w:p>
    <w:p w:rsidR="00CC50DF" w:rsidRPr="00892460" w:rsidRDefault="00CC50DF" w:rsidP="00892460">
      <w:pPr>
        <w:ind w:left="180"/>
        <w:rPr>
          <w:color w:val="000000"/>
          <w:sz w:val="22"/>
          <w:szCs w:val="22"/>
        </w:rPr>
      </w:pPr>
      <w:r w:rsidRPr="00892460">
        <w:rPr>
          <w:color w:val="000000"/>
          <w:sz w:val="22"/>
          <w:szCs w:val="22"/>
        </w:rPr>
        <w:t>Периодическое техническое освидетельствование проводится с целью установить, что:</w:t>
      </w:r>
    </w:p>
    <w:p w:rsidR="00CC50DF" w:rsidRPr="00892460" w:rsidRDefault="00CC50DF" w:rsidP="00892460">
      <w:pPr>
        <w:ind w:left="180"/>
        <w:rPr>
          <w:color w:val="000000"/>
          <w:sz w:val="22"/>
          <w:szCs w:val="22"/>
        </w:rPr>
      </w:pPr>
      <w:r w:rsidRPr="00892460">
        <w:rPr>
          <w:color w:val="000000"/>
          <w:sz w:val="22"/>
          <w:szCs w:val="22"/>
        </w:rPr>
        <w:t>а) лифт находится в исправном состоянии, обеспечивающем его безопасную работу;</w:t>
      </w:r>
    </w:p>
    <w:p w:rsidR="00CC50DF" w:rsidRPr="00892460" w:rsidRDefault="00CC50DF" w:rsidP="00892460">
      <w:pPr>
        <w:ind w:left="180"/>
        <w:rPr>
          <w:color w:val="000000"/>
          <w:sz w:val="22"/>
          <w:szCs w:val="22"/>
        </w:rPr>
      </w:pPr>
      <w:r w:rsidRPr="00892460">
        <w:rPr>
          <w:color w:val="000000"/>
          <w:sz w:val="22"/>
          <w:szCs w:val="22"/>
        </w:rPr>
        <w:t>б) организация эксплуатации лифта соответствует Правилам.</w:t>
      </w:r>
    </w:p>
    <w:p w:rsidR="00CC50DF" w:rsidRPr="00892460" w:rsidRDefault="00CC50DF" w:rsidP="00892460">
      <w:pPr>
        <w:ind w:left="360"/>
        <w:rPr>
          <w:b/>
          <w:bCs/>
          <w:color w:val="000000"/>
          <w:sz w:val="22"/>
          <w:szCs w:val="22"/>
        </w:rPr>
      </w:pPr>
      <w:r w:rsidRPr="00892460">
        <w:rPr>
          <w:b/>
          <w:bCs/>
          <w:color w:val="000000"/>
          <w:sz w:val="22"/>
          <w:szCs w:val="22"/>
        </w:rPr>
        <w:t>1. При периодическом техническом освидетельствовании лифта:</w:t>
      </w:r>
    </w:p>
    <w:p w:rsidR="00CC50DF" w:rsidRPr="00892460" w:rsidRDefault="00CC50DF" w:rsidP="003E54B6">
      <w:pPr>
        <w:numPr>
          <w:ilvl w:val="0"/>
          <w:numId w:val="36"/>
        </w:numPr>
        <w:suppressAutoHyphens/>
        <w:rPr>
          <w:color w:val="000000"/>
          <w:sz w:val="22"/>
          <w:szCs w:val="22"/>
        </w:rPr>
      </w:pPr>
      <w:r w:rsidRPr="00892460">
        <w:rPr>
          <w:color w:val="000000"/>
          <w:sz w:val="22"/>
          <w:szCs w:val="22"/>
        </w:rPr>
        <w:t>проводится визуальный и измерительный контроль установки лифтового оборудования, при котором проверяется соответствие лифтового оборудования паспортным данным и его установки размерам, регламентированным ТРТС 011/2011 и монтажным чертежом;</w:t>
      </w:r>
    </w:p>
    <w:p w:rsidR="00CC50DF" w:rsidRPr="00892460" w:rsidRDefault="00CC50DF" w:rsidP="003E54B6">
      <w:pPr>
        <w:numPr>
          <w:ilvl w:val="0"/>
          <w:numId w:val="36"/>
        </w:numPr>
        <w:suppressAutoHyphens/>
        <w:rPr>
          <w:color w:val="000000"/>
          <w:sz w:val="22"/>
          <w:szCs w:val="22"/>
        </w:rPr>
      </w:pPr>
      <w:r w:rsidRPr="00892460">
        <w:rPr>
          <w:color w:val="000000"/>
          <w:sz w:val="22"/>
          <w:szCs w:val="22"/>
        </w:rPr>
        <w:t>проверяется функционирование лифта во всех режимах, предусмотренных принципиальной электрической схемой, а также работа:</w:t>
      </w:r>
    </w:p>
    <w:p w:rsidR="00CC50DF" w:rsidRPr="00892460" w:rsidRDefault="00CC50DF" w:rsidP="003E54B6">
      <w:pPr>
        <w:numPr>
          <w:ilvl w:val="1"/>
          <w:numId w:val="37"/>
        </w:numPr>
        <w:tabs>
          <w:tab w:val="num" w:pos="709"/>
        </w:tabs>
        <w:suppressAutoHyphens/>
        <w:ind w:left="709"/>
        <w:rPr>
          <w:color w:val="000000"/>
          <w:sz w:val="22"/>
          <w:szCs w:val="22"/>
        </w:rPr>
      </w:pPr>
      <w:r w:rsidRPr="00892460">
        <w:rPr>
          <w:color w:val="000000"/>
          <w:sz w:val="22"/>
          <w:szCs w:val="22"/>
        </w:rPr>
        <w:t>лебёдки;</w:t>
      </w:r>
    </w:p>
    <w:p w:rsidR="00CC50DF" w:rsidRPr="00892460" w:rsidRDefault="00CC50DF" w:rsidP="003E54B6">
      <w:pPr>
        <w:numPr>
          <w:ilvl w:val="1"/>
          <w:numId w:val="37"/>
        </w:numPr>
        <w:tabs>
          <w:tab w:val="num" w:pos="709"/>
        </w:tabs>
        <w:suppressAutoHyphens/>
        <w:ind w:left="709"/>
        <w:rPr>
          <w:color w:val="000000"/>
          <w:sz w:val="22"/>
          <w:szCs w:val="22"/>
        </w:rPr>
      </w:pPr>
      <w:r w:rsidRPr="00892460">
        <w:rPr>
          <w:color w:val="000000"/>
          <w:sz w:val="22"/>
          <w:szCs w:val="22"/>
        </w:rPr>
        <w:t>дверей шахты, кабины и привода дверей;</w:t>
      </w:r>
    </w:p>
    <w:p w:rsidR="00CC50DF" w:rsidRPr="00892460" w:rsidRDefault="00CC50DF" w:rsidP="003E54B6">
      <w:pPr>
        <w:numPr>
          <w:ilvl w:val="1"/>
          <w:numId w:val="37"/>
        </w:numPr>
        <w:tabs>
          <w:tab w:val="num" w:pos="709"/>
        </w:tabs>
        <w:suppressAutoHyphens/>
        <w:ind w:left="709"/>
        <w:rPr>
          <w:color w:val="000000"/>
          <w:sz w:val="22"/>
          <w:szCs w:val="22"/>
        </w:rPr>
      </w:pPr>
      <w:r w:rsidRPr="00892460">
        <w:rPr>
          <w:color w:val="000000"/>
          <w:sz w:val="22"/>
          <w:szCs w:val="22"/>
        </w:rPr>
        <w:t>устройств безопасности;</w:t>
      </w:r>
    </w:p>
    <w:p w:rsidR="00CC50DF" w:rsidRPr="00892460" w:rsidRDefault="00CC50DF" w:rsidP="00892460">
      <w:pPr>
        <w:rPr>
          <w:color w:val="000000"/>
          <w:sz w:val="22"/>
          <w:szCs w:val="22"/>
        </w:rPr>
      </w:pPr>
      <w:r w:rsidRPr="00892460">
        <w:rPr>
          <w:color w:val="000000"/>
          <w:sz w:val="22"/>
          <w:szCs w:val="22"/>
        </w:rPr>
        <w:t xml:space="preserve">      -      сигнализации, связи, диспетчерского контроля, освещения, а также контролируется точность остановки кабины на этажных площадках;</w:t>
      </w:r>
    </w:p>
    <w:p w:rsidR="00CC50DF" w:rsidRPr="00892460" w:rsidRDefault="00CC50DF" w:rsidP="00892460">
      <w:pPr>
        <w:rPr>
          <w:color w:val="000000"/>
          <w:sz w:val="22"/>
          <w:szCs w:val="22"/>
        </w:rPr>
      </w:pPr>
      <w:r w:rsidRPr="00892460">
        <w:rPr>
          <w:color w:val="000000"/>
          <w:sz w:val="22"/>
          <w:szCs w:val="22"/>
        </w:rPr>
        <w:t xml:space="preserve">       -     проводятся испытания.</w:t>
      </w:r>
    </w:p>
    <w:p w:rsidR="00CC50DF" w:rsidRPr="00892460" w:rsidRDefault="00CC50DF" w:rsidP="00892460">
      <w:pPr>
        <w:rPr>
          <w:color w:val="000000"/>
          <w:sz w:val="22"/>
          <w:szCs w:val="22"/>
        </w:rPr>
      </w:pPr>
      <w:r w:rsidRPr="00892460">
        <w:rPr>
          <w:color w:val="000000"/>
          <w:sz w:val="22"/>
          <w:szCs w:val="22"/>
        </w:rPr>
        <w:t xml:space="preserve">                Испытаниям подвергаются:</w:t>
      </w:r>
    </w:p>
    <w:p w:rsidR="00CC50DF" w:rsidRPr="00892460" w:rsidRDefault="00CC50DF" w:rsidP="003E54B6">
      <w:pPr>
        <w:numPr>
          <w:ilvl w:val="1"/>
          <w:numId w:val="37"/>
        </w:numPr>
        <w:suppressAutoHyphens/>
        <w:rPr>
          <w:color w:val="000000"/>
          <w:sz w:val="22"/>
          <w:szCs w:val="22"/>
        </w:rPr>
      </w:pPr>
      <w:r w:rsidRPr="00892460">
        <w:rPr>
          <w:color w:val="000000"/>
          <w:sz w:val="22"/>
          <w:szCs w:val="22"/>
        </w:rPr>
        <w:t>ограничитель скорости;</w:t>
      </w:r>
    </w:p>
    <w:p w:rsidR="00CC50DF" w:rsidRPr="00892460" w:rsidRDefault="00CC50DF" w:rsidP="003E54B6">
      <w:pPr>
        <w:numPr>
          <w:ilvl w:val="1"/>
          <w:numId w:val="37"/>
        </w:numPr>
        <w:suppressAutoHyphens/>
        <w:rPr>
          <w:color w:val="000000"/>
          <w:sz w:val="22"/>
          <w:szCs w:val="22"/>
        </w:rPr>
      </w:pPr>
      <w:r w:rsidRPr="00892460">
        <w:rPr>
          <w:color w:val="000000"/>
          <w:sz w:val="22"/>
          <w:szCs w:val="22"/>
        </w:rPr>
        <w:t>ловители;</w:t>
      </w:r>
    </w:p>
    <w:p w:rsidR="00CC50DF" w:rsidRPr="00892460" w:rsidRDefault="00CC50DF" w:rsidP="003E54B6">
      <w:pPr>
        <w:numPr>
          <w:ilvl w:val="1"/>
          <w:numId w:val="37"/>
        </w:numPr>
        <w:suppressAutoHyphens/>
        <w:rPr>
          <w:color w:val="000000"/>
          <w:sz w:val="22"/>
          <w:szCs w:val="22"/>
        </w:rPr>
      </w:pPr>
      <w:r w:rsidRPr="00892460">
        <w:rPr>
          <w:color w:val="000000"/>
          <w:sz w:val="22"/>
          <w:szCs w:val="22"/>
        </w:rPr>
        <w:t>буфера;</w:t>
      </w:r>
    </w:p>
    <w:p w:rsidR="00CC50DF" w:rsidRPr="00892460" w:rsidRDefault="00CC50DF" w:rsidP="003E54B6">
      <w:pPr>
        <w:numPr>
          <w:ilvl w:val="1"/>
          <w:numId w:val="37"/>
        </w:numPr>
        <w:suppressAutoHyphens/>
        <w:rPr>
          <w:color w:val="000000"/>
          <w:sz w:val="22"/>
          <w:szCs w:val="22"/>
        </w:rPr>
      </w:pPr>
      <w:r w:rsidRPr="00892460">
        <w:rPr>
          <w:color w:val="000000"/>
          <w:sz w:val="22"/>
          <w:szCs w:val="22"/>
        </w:rPr>
        <w:t>тормозная система;</w:t>
      </w:r>
    </w:p>
    <w:p w:rsidR="00CC50DF" w:rsidRPr="00892460" w:rsidRDefault="00CC50DF" w:rsidP="003E54B6">
      <w:pPr>
        <w:numPr>
          <w:ilvl w:val="1"/>
          <w:numId w:val="37"/>
        </w:numPr>
        <w:suppressAutoHyphens/>
        <w:rPr>
          <w:color w:val="000000"/>
          <w:sz w:val="22"/>
          <w:szCs w:val="22"/>
        </w:rPr>
      </w:pPr>
      <w:r w:rsidRPr="00892460">
        <w:rPr>
          <w:color w:val="000000"/>
          <w:sz w:val="22"/>
          <w:szCs w:val="22"/>
        </w:rPr>
        <w:t>электропривод;</w:t>
      </w:r>
    </w:p>
    <w:p w:rsidR="00CC50DF" w:rsidRPr="00892460" w:rsidRDefault="00CC50DF" w:rsidP="003E54B6">
      <w:pPr>
        <w:numPr>
          <w:ilvl w:val="1"/>
          <w:numId w:val="37"/>
        </w:numPr>
        <w:suppressAutoHyphens/>
        <w:rPr>
          <w:color w:val="000000"/>
          <w:sz w:val="22"/>
          <w:szCs w:val="22"/>
        </w:rPr>
      </w:pPr>
      <w:r w:rsidRPr="00892460">
        <w:rPr>
          <w:color w:val="000000"/>
          <w:sz w:val="22"/>
          <w:szCs w:val="22"/>
        </w:rPr>
        <w:t>канатоведущий шкив;</w:t>
      </w:r>
    </w:p>
    <w:p w:rsidR="00CC50DF" w:rsidRPr="00892460" w:rsidRDefault="00CC50DF" w:rsidP="003E54B6">
      <w:pPr>
        <w:numPr>
          <w:ilvl w:val="1"/>
          <w:numId w:val="37"/>
        </w:numPr>
        <w:suppressAutoHyphens/>
        <w:rPr>
          <w:color w:val="000000"/>
          <w:sz w:val="22"/>
          <w:szCs w:val="22"/>
        </w:rPr>
      </w:pPr>
      <w:r w:rsidRPr="00892460">
        <w:rPr>
          <w:color w:val="000000"/>
          <w:sz w:val="22"/>
          <w:szCs w:val="22"/>
        </w:rPr>
        <w:t>защитное заземление, изоляция электросетей и электрооборудования, защита в электросетях.</w:t>
      </w:r>
    </w:p>
    <w:p w:rsidR="00CC50DF" w:rsidRPr="00892460" w:rsidRDefault="00CC50DF" w:rsidP="00892460">
      <w:pPr>
        <w:rPr>
          <w:b/>
          <w:color w:val="000000"/>
          <w:sz w:val="22"/>
          <w:szCs w:val="22"/>
        </w:rPr>
      </w:pPr>
      <w:r w:rsidRPr="00892460">
        <w:rPr>
          <w:b/>
          <w:color w:val="000000"/>
          <w:sz w:val="22"/>
          <w:szCs w:val="22"/>
        </w:rPr>
        <w:t xml:space="preserve">      2. Испытания лифта:</w:t>
      </w:r>
    </w:p>
    <w:p w:rsidR="00CC50DF" w:rsidRPr="00892460" w:rsidRDefault="00CC50DF" w:rsidP="00892460">
      <w:pPr>
        <w:rPr>
          <w:color w:val="000000"/>
          <w:sz w:val="22"/>
          <w:szCs w:val="22"/>
        </w:rPr>
      </w:pPr>
      <w:r w:rsidRPr="00892460">
        <w:rPr>
          <w:color w:val="000000"/>
          <w:sz w:val="22"/>
          <w:szCs w:val="22"/>
        </w:rPr>
        <w:t xml:space="preserve">             2.1. Защитное заземление:</w:t>
      </w:r>
    </w:p>
    <w:p w:rsidR="00CC50DF" w:rsidRPr="00892460" w:rsidRDefault="00CC50DF" w:rsidP="003E54B6">
      <w:pPr>
        <w:numPr>
          <w:ilvl w:val="1"/>
          <w:numId w:val="37"/>
        </w:numPr>
        <w:suppressAutoHyphens/>
        <w:rPr>
          <w:color w:val="000000"/>
          <w:sz w:val="22"/>
          <w:szCs w:val="22"/>
        </w:rPr>
      </w:pPr>
      <w:r w:rsidRPr="00892460">
        <w:rPr>
          <w:color w:val="000000"/>
          <w:sz w:val="22"/>
          <w:szCs w:val="22"/>
        </w:rPr>
        <w:t>проверка наличия цепи между заземлёнными установками и элементами заземлённой установки производится один раз в год - не должно быть обрывов и неудовлетворительных контактов. Переходное сопротивление контактов должно быть не выше 0,05 Ом.</w:t>
      </w:r>
    </w:p>
    <w:p w:rsidR="00CC50DF" w:rsidRPr="00892460" w:rsidRDefault="00CC50DF" w:rsidP="00892460">
      <w:pPr>
        <w:rPr>
          <w:color w:val="000000"/>
          <w:sz w:val="22"/>
          <w:szCs w:val="22"/>
        </w:rPr>
      </w:pPr>
      <w:r w:rsidRPr="00892460">
        <w:rPr>
          <w:color w:val="000000"/>
          <w:sz w:val="22"/>
          <w:szCs w:val="22"/>
        </w:rPr>
        <w:t xml:space="preserve">              2.2. Изоляция электросетей и электрооборудования:</w:t>
      </w:r>
    </w:p>
    <w:p w:rsidR="00CC50DF" w:rsidRPr="00892460" w:rsidRDefault="00CC50DF" w:rsidP="003E54B6">
      <w:pPr>
        <w:numPr>
          <w:ilvl w:val="1"/>
          <w:numId w:val="37"/>
        </w:numPr>
        <w:suppressAutoHyphens/>
        <w:rPr>
          <w:color w:val="000000"/>
          <w:sz w:val="22"/>
          <w:szCs w:val="22"/>
        </w:rPr>
      </w:pPr>
      <w:r w:rsidRPr="00892460">
        <w:rPr>
          <w:color w:val="000000"/>
          <w:sz w:val="22"/>
          <w:szCs w:val="22"/>
        </w:rPr>
        <w:t>измерение сопротивления изоляции электропроводок производится один раз в год, сопротивление изоляции на лифтах должно быть не менее 0,5 Мом.</w:t>
      </w:r>
    </w:p>
    <w:p w:rsidR="00CC50DF" w:rsidRPr="00892460" w:rsidRDefault="00CC50DF" w:rsidP="00892460">
      <w:pPr>
        <w:rPr>
          <w:color w:val="000000"/>
          <w:sz w:val="22"/>
          <w:szCs w:val="22"/>
        </w:rPr>
      </w:pPr>
      <w:r w:rsidRPr="00892460">
        <w:rPr>
          <w:color w:val="000000"/>
          <w:sz w:val="22"/>
          <w:szCs w:val="22"/>
        </w:rPr>
        <w:t xml:space="preserve">              2.3.  Защита в электросетях:</w:t>
      </w:r>
    </w:p>
    <w:p w:rsidR="00CC50DF" w:rsidRPr="00892460" w:rsidRDefault="00CC50DF" w:rsidP="003E54B6">
      <w:pPr>
        <w:numPr>
          <w:ilvl w:val="1"/>
          <w:numId w:val="37"/>
        </w:numPr>
        <w:suppressAutoHyphens/>
        <w:rPr>
          <w:color w:val="000000"/>
          <w:sz w:val="22"/>
          <w:szCs w:val="22"/>
        </w:rPr>
      </w:pPr>
      <w:r w:rsidRPr="00892460">
        <w:rPr>
          <w:color w:val="000000"/>
          <w:sz w:val="22"/>
          <w:szCs w:val="22"/>
        </w:rPr>
        <w:t>измерение полного сопротивления цепи «фаза-нуль» производится один раз в 2 года, с целью проверки срабатывания защиты при системе питания с глухозаземленной нейтралью.</w:t>
      </w:r>
    </w:p>
    <w:p w:rsidR="00CC50DF" w:rsidRPr="00892460" w:rsidRDefault="00CC50DF" w:rsidP="00892460">
      <w:pPr>
        <w:rPr>
          <w:color w:val="000000"/>
          <w:sz w:val="22"/>
          <w:szCs w:val="22"/>
        </w:rPr>
      </w:pPr>
      <w:r w:rsidRPr="00892460">
        <w:rPr>
          <w:color w:val="000000"/>
          <w:sz w:val="22"/>
          <w:szCs w:val="22"/>
        </w:rPr>
        <w:t xml:space="preserve">    Результаты периодического технического освидетельствования лифта отражаются в паспорте лифта и в «Акте периодического технического освидетельствования лифта».</w:t>
      </w:r>
    </w:p>
    <w:p w:rsidR="00CC50DF" w:rsidRPr="00892460" w:rsidRDefault="00CC50DF" w:rsidP="00892460">
      <w:pPr>
        <w:rPr>
          <w:color w:val="000000"/>
          <w:sz w:val="22"/>
          <w:szCs w:val="22"/>
        </w:rPr>
      </w:pPr>
      <w:r w:rsidRPr="00892460">
        <w:rPr>
          <w:color w:val="000000"/>
          <w:sz w:val="22"/>
          <w:szCs w:val="22"/>
        </w:rPr>
        <w:t xml:space="preserve">    Результаты измерений оформляются протоколом установленной формы, один экземпляр которого хранится в паспортах лифтов. </w:t>
      </w:r>
    </w:p>
    <w:p w:rsidR="00CC50DF" w:rsidRPr="00892460" w:rsidRDefault="00CC50DF" w:rsidP="00892460">
      <w:pPr>
        <w:spacing w:after="120"/>
        <w:ind w:left="283" w:hanging="360"/>
        <w:jc w:val="both"/>
        <w:rPr>
          <w:color w:val="000000"/>
          <w:sz w:val="22"/>
          <w:szCs w:val="22"/>
        </w:rPr>
      </w:pPr>
    </w:p>
    <w:p w:rsidR="00CC50DF" w:rsidRPr="00892460" w:rsidRDefault="00CC50DF" w:rsidP="00892460">
      <w:pPr>
        <w:rPr>
          <w:b/>
          <w:sz w:val="22"/>
          <w:szCs w:val="22"/>
        </w:rPr>
      </w:pPr>
      <w:r w:rsidRPr="00892460">
        <w:rPr>
          <w:b/>
          <w:sz w:val="22"/>
          <w:szCs w:val="22"/>
        </w:rPr>
        <w:t xml:space="preserve">Директор ООО «УИ ЖКХ-2008»                                      Директор _________________          </w:t>
      </w:r>
    </w:p>
    <w:p w:rsidR="00CC50DF" w:rsidRPr="00892460" w:rsidRDefault="00CC50DF" w:rsidP="00892460">
      <w:pPr>
        <w:jc w:val="right"/>
        <w:rPr>
          <w:b/>
          <w:sz w:val="22"/>
          <w:szCs w:val="22"/>
        </w:rPr>
      </w:pPr>
    </w:p>
    <w:p w:rsidR="00CC50DF" w:rsidRPr="00892460" w:rsidRDefault="00CC50DF" w:rsidP="00892460">
      <w:pPr>
        <w:rPr>
          <w:b/>
          <w:sz w:val="22"/>
          <w:szCs w:val="22"/>
        </w:rPr>
      </w:pPr>
      <w:r w:rsidRPr="00892460">
        <w:rPr>
          <w:b/>
          <w:sz w:val="22"/>
          <w:szCs w:val="22"/>
        </w:rPr>
        <w:t>_______________Ю. Н. Сёмин                                           ________________</w:t>
      </w:r>
    </w:p>
    <w:p w:rsidR="00CC50DF" w:rsidRPr="00892460" w:rsidRDefault="00CC50DF" w:rsidP="00892460">
      <w:pPr>
        <w:rPr>
          <w:sz w:val="22"/>
          <w:szCs w:val="22"/>
        </w:rPr>
      </w:pPr>
    </w:p>
    <w:p w:rsidR="00CC50DF" w:rsidRPr="00892460" w:rsidRDefault="00CC50DF" w:rsidP="008B2D59">
      <w:pPr>
        <w:keepNext/>
        <w:keepLines/>
        <w:pageBreakBefore/>
        <w:widowControl w:val="0"/>
        <w:tabs>
          <w:tab w:val="num" w:pos="360"/>
        </w:tabs>
        <w:suppressAutoHyphens/>
        <w:spacing w:after="240"/>
        <w:ind w:left="360" w:hanging="360"/>
        <w:jc w:val="right"/>
        <w:outlineLvl w:val="0"/>
        <w:rPr>
          <w:kern w:val="28"/>
          <w:sz w:val="22"/>
          <w:szCs w:val="22"/>
        </w:rPr>
      </w:pPr>
      <w:r w:rsidRPr="00892460">
        <w:rPr>
          <w:b/>
          <w:i/>
          <w:kern w:val="28"/>
          <w:sz w:val="22"/>
          <w:szCs w:val="22"/>
        </w:rPr>
        <w:lastRenderedPageBreak/>
        <w:t>Приложение</w:t>
      </w:r>
      <w:r w:rsidRPr="00892460">
        <w:rPr>
          <w:b/>
          <w:kern w:val="28"/>
          <w:sz w:val="22"/>
          <w:szCs w:val="22"/>
        </w:rPr>
        <w:t xml:space="preserve"> </w:t>
      </w:r>
      <w:r w:rsidRPr="00892460">
        <w:rPr>
          <w:b/>
          <w:i/>
          <w:kern w:val="28"/>
          <w:sz w:val="22"/>
          <w:szCs w:val="22"/>
        </w:rPr>
        <w:t>№ ____</w:t>
      </w:r>
      <w:r w:rsidRPr="00892460">
        <w:rPr>
          <w:b/>
          <w:i/>
          <w:kern w:val="28"/>
          <w:sz w:val="22"/>
          <w:szCs w:val="22"/>
        </w:rPr>
        <w:br/>
      </w:r>
      <w:r w:rsidRPr="00892460">
        <w:rPr>
          <w:b/>
          <w:kern w:val="28"/>
          <w:sz w:val="22"/>
          <w:szCs w:val="2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rsidR="00CC50DF" w:rsidRPr="00892460" w:rsidRDefault="00CC50DF" w:rsidP="00892460">
      <w:pPr>
        <w:widowControl w:val="0"/>
        <w:jc w:val="right"/>
        <w:rPr>
          <w:sz w:val="22"/>
          <w:szCs w:val="22"/>
        </w:rPr>
      </w:pPr>
      <w:r w:rsidRPr="00892460">
        <w:rPr>
          <w:b/>
          <w:sz w:val="22"/>
          <w:szCs w:val="22"/>
        </w:rPr>
        <w:t>«___»________20___ г.</w:t>
      </w:r>
    </w:p>
    <w:p w:rsidR="00CC50DF" w:rsidRPr="00892460" w:rsidRDefault="00CC50DF" w:rsidP="00892460">
      <w:pPr>
        <w:widowControl w:val="0"/>
        <w:jc w:val="both"/>
        <w:rPr>
          <w:sz w:val="22"/>
          <w:szCs w:val="22"/>
        </w:rPr>
      </w:pPr>
      <w:r w:rsidRPr="00892460">
        <w:rPr>
          <w:sz w:val="22"/>
          <w:szCs w:val="22"/>
        </w:rPr>
        <w:t>[</w:t>
      </w:r>
      <w:r w:rsidRPr="00892460">
        <w:rPr>
          <w:b/>
          <w:i/>
          <w:sz w:val="22"/>
          <w:szCs w:val="22"/>
        </w:rPr>
        <w:t>наименование заказчика</w:t>
      </w:r>
      <w:r w:rsidRPr="00892460">
        <w:rPr>
          <w:sz w:val="22"/>
          <w:szCs w:val="22"/>
        </w:rPr>
        <w:t xml:space="preserve">], именуемое в дальнейшем </w:t>
      </w:r>
      <w:r w:rsidRPr="00892460">
        <w:rPr>
          <w:b/>
          <w:sz w:val="22"/>
          <w:szCs w:val="22"/>
        </w:rPr>
        <w:t>«Заказчик»</w:t>
      </w:r>
      <w:r w:rsidRPr="00892460">
        <w:rPr>
          <w:sz w:val="22"/>
          <w:szCs w:val="22"/>
        </w:rPr>
        <w:t>, в лице [</w:t>
      </w:r>
      <w:r w:rsidRPr="00892460">
        <w:rPr>
          <w:i/>
          <w:sz w:val="22"/>
          <w:szCs w:val="22"/>
        </w:rPr>
        <w:t>ФИО, должность</w:t>
      </w:r>
      <w:r w:rsidRPr="00892460">
        <w:rPr>
          <w:sz w:val="22"/>
          <w:szCs w:val="22"/>
        </w:rPr>
        <w:t xml:space="preserve">], действующего (-ей) на основании </w:t>
      </w:r>
      <w:r w:rsidRPr="00892460">
        <w:rPr>
          <w:bCs/>
          <w:sz w:val="22"/>
          <w:szCs w:val="22"/>
        </w:rPr>
        <w:t>[</w:t>
      </w:r>
      <w:r w:rsidRPr="00892460">
        <w:rPr>
          <w:i/>
          <w:sz w:val="22"/>
          <w:szCs w:val="22"/>
        </w:rPr>
        <w:t>наименование документа (если по доверенности, указать №, дату</w:t>
      </w:r>
      <w:r w:rsidRPr="00892460">
        <w:rPr>
          <w:bCs/>
          <w:sz w:val="22"/>
          <w:szCs w:val="22"/>
        </w:rPr>
        <w:t>]</w:t>
      </w:r>
      <w:r w:rsidRPr="00892460">
        <w:rPr>
          <w:sz w:val="22"/>
          <w:szCs w:val="22"/>
        </w:rPr>
        <w:t>, с одной стороны, и</w:t>
      </w:r>
    </w:p>
    <w:p w:rsidR="00CC50DF" w:rsidRPr="00892460" w:rsidRDefault="00CC50DF" w:rsidP="00892460">
      <w:pPr>
        <w:widowControl w:val="0"/>
        <w:jc w:val="both"/>
        <w:rPr>
          <w:b/>
          <w:spacing w:val="-3"/>
          <w:sz w:val="22"/>
          <w:szCs w:val="22"/>
        </w:rPr>
      </w:pPr>
      <w:r w:rsidRPr="00892460">
        <w:rPr>
          <w:sz w:val="22"/>
          <w:szCs w:val="22"/>
        </w:rPr>
        <w:t>[</w:t>
      </w:r>
      <w:r w:rsidRPr="00892460">
        <w:rPr>
          <w:b/>
          <w:i/>
          <w:sz w:val="22"/>
          <w:szCs w:val="22"/>
        </w:rPr>
        <w:t>наименование подрядчика</w:t>
      </w:r>
      <w:r w:rsidRPr="00892460">
        <w:rPr>
          <w:sz w:val="22"/>
          <w:szCs w:val="22"/>
        </w:rPr>
        <w:t xml:space="preserve">], именуемое в дальнейшем </w:t>
      </w:r>
      <w:r w:rsidRPr="00892460">
        <w:rPr>
          <w:b/>
          <w:sz w:val="22"/>
          <w:szCs w:val="22"/>
        </w:rPr>
        <w:t>«Подрядчик»</w:t>
      </w:r>
      <w:r w:rsidRPr="00892460">
        <w:rPr>
          <w:sz w:val="22"/>
          <w:szCs w:val="22"/>
        </w:rPr>
        <w:t>, в лице [</w:t>
      </w:r>
      <w:r w:rsidRPr="00892460">
        <w:rPr>
          <w:i/>
          <w:sz w:val="22"/>
          <w:szCs w:val="22"/>
        </w:rPr>
        <w:t>ФИО, должность</w:t>
      </w:r>
      <w:r w:rsidRPr="00892460">
        <w:rPr>
          <w:sz w:val="22"/>
          <w:szCs w:val="22"/>
        </w:rPr>
        <w:t xml:space="preserve">], действующего (-ей) на основании </w:t>
      </w:r>
      <w:r w:rsidRPr="00892460">
        <w:rPr>
          <w:bCs/>
          <w:sz w:val="22"/>
          <w:szCs w:val="22"/>
        </w:rPr>
        <w:t>[</w:t>
      </w:r>
      <w:r w:rsidRPr="00892460">
        <w:rPr>
          <w:i/>
          <w:sz w:val="22"/>
          <w:szCs w:val="22"/>
        </w:rPr>
        <w:t>наименование документа (если по доверенности, указать №, дату</w:t>
      </w:r>
      <w:r w:rsidRPr="00892460">
        <w:rPr>
          <w:bCs/>
          <w:sz w:val="22"/>
          <w:szCs w:val="22"/>
        </w:rPr>
        <w:t>]</w:t>
      </w:r>
      <w:r w:rsidRPr="00892460">
        <w:rPr>
          <w:sz w:val="22"/>
          <w:szCs w:val="22"/>
        </w:rPr>
        <w:t>, с другой стороны,</w:t>
      </w:r>
    </w:p>
    <w:p w:rsidR="0009646C" w:rsidRPr="00892460" w:rsidRDefault="00CC50DF" w:rsidP="00892460">
      <w:pPr>
        <w:widowControl w:val="0"/>
        <w:jc w:val="both"/>
        <w:rPr>
          <w:spacing w:val="-3"/>
          <w:sz w:val="22"/>
          <w:szCs w:val="22"/>
        </w:rPr>
      </w:pPr>
      <w:r w:rsidRPr="00892460">
        <w:rPr>
          <w:spacing w:val="4"/>
          <w:sz w:val="22"/>
          <w:szCs w:val="22"/>
        </w:rPr>
        <w:t>заключили настоящее соглашение (далее – «</w:t>
      </w:r>
      <w:r w:rsidRPr="00892460">
        <w:rPr>
          <w:b/>
          <w:spacing w:val="4"/>
          <w:sz w:val="22"/>
          <w:szCs w:val="22"/>
        </w:rPr>
        <w:t>Соглашение</w:t>
      </w:r>
      <w:r w:rsidRPr="00892460">
        <w:rPr>
          <w:spacing w:val="4"/>
          <w:sz w:val="22"/>
          <w:szCs w:val="22"/>
        </w:rPr>
        <w:t>») к Договору подряда на выполнение ремонтных работ № [</w:t>
      </w:r>
      <w:r w:rsidRPr="00892460">
        <w:rPr>
          <w:i/>
          <w:spacing w:val="4"/>
          <w:sz w:val="22"/>
          <w:szCs w:val="22"/>
        </w:rPr>
        <w:t>номер</w:t>
      </w:r>
      <w:r w:rsidRPr="00892460">
        <w:rPr>
          <w:spacing w:val="4"/>
          <w:sz w:val="22"/>
          <w:szCs w:val="22"/>
        </w:rPr>
        <w:t>] от [</w:t>
      </w:r>
      <w:r w:rsidRPr="00892460">
        <w:rPr>
          <w:i/>
          <w:spacing w:val="4"/>
          <w:sz w:val="22"/>
          <w:szCs w:val="22"/>
        </w:rPr>
        <w:t>дата</w:t>
      </w:r>
      <w:r w:rsidRPr="00892460">
        <w:rPr>
          <w:spacing w:val="4"/>
          <w:sz w:val="22"/>
          <w:szCs w:val="22"/>
        </w:rPr>
        <w:t>] (далее – «</w:t>
      </w:r>
      <w:r w:rsidRPr="00892460">
        <w:rPr>
          <w:b/>
          <w:spacing w:val="4"/>
          <w:sz w:val="22"/>
          <w:szCs w:val="22"/>
        </w:rPr>
        <w:t>Договор</w:t>
      </w:r>
      <w:r w:rsidRPr="00892460">
        <w:rPr>
          <w:spacing w:val="4"/>
          <w:sz w:val="22"/>
          <w:szCs w:val="22"/>
        </w:rPr>
        <w:t>») о нижеследующем</w:t>
      </w:r>
      <w:r w:rsidRPr="00892460">
        <w:rPr>
          <w:spacing w:val="-5"/>
          <w:sz w:val="22"/>
          <w:szCs w:val="22"/>
        </w:rPr>
        <w:t>:</w:t>
      </w:r>
    </w:p>
    <w:p w:rsidR="0009646C" w:rsidRPr="00892460" w:rsidRDefault="0009646C" w:rsidP="00892460">
      <w:pPr>
        <w:widowControl w:val="0"/>
        <w:jc w:val="both"/>
        <w:rPr>
          <w:spacing w:val="-3"/>
          <w:sz w:val="22"/>
          <w:szCs w:val="22"/>
        </w:rPr>
      </w:pPr>
    </w:p>
    <w:p w:rsidR="00CC50DF" w:rsidRPr="00892460" w:rsidRDefault="00CC50DF" w:rsidP="003E54B6">
      <w:pPr>
        <w:pStyle w:val="af"/>
        <w:widowControl w:val="0"/>
        <w:numPr>
          <w:ilvl w:val="0"/>
          <w:numId w:val="40"/>
        </w:numPr>
        <w:autoSpaceDE w:val="0"/>
        <w:autoSpaceDN w:val="0"/>
        <w:adjustRightInd w:val="0"/>
        <w:spacing w:after="120"/>
        <w:jc w:val="center"/>
        <w:rPr>
          <w:b/>
          <w:sz w:val="22"/>
          <w:szCs w:val="22"/>
        </w:rPr>
      </w:pPr>
      <w:r w:rsidRPr="00892460">
        <w:rPr>
          <w:b/>
          <w:sz w:val="22"/>
          <w:szCs w:val="22"/>
        </w:rPr>
        <w:t>Основные положения</w:t>
      </w:r>
    </w:p>
    <w:p w:rsidR="00CC50DF" w:rsidRPr="00892460" w:rsidRDefault="0009646C" w:rsidP="00892460">
      <w:pPr>
        <w:widowControl w:val="0"/>
        <w:tabs>
          <w:tab w:val="left" w:pos="1080"/>
        </w:tabs>
        <w:autoSpaceDE w:val="0"/>
        <w:autoSpaceDN w:val="0"/>
        <w:adjustRightInd w:val="0"/>
        <w:spacing w:after="120"/>
        <w:jc w:val="both"/>
        <w:rPr>
          <w:sz w:val="22"/>
          <w:szCs w:val="22"/>
        </w:rPr>
      </w:pPr>
      <w:r w:rsidRPr="00892460">
        <w:rPr>
          <w:sz w:val="22"/>
          <w:szCs w:val="22"/>
        </w:rPr>
        <w:t xml:space="preserve">1.1. </w:t>
      </w:r>
      <w:r w:rsidR="00CC50DF" w:rsidRPr="00892460">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rsidR="00CC50DF" w:rsidRPr="00892460" w:rsidRDefault="00CC50DF" w:rsidP="003E54B6">
      <w:pPr>
        <w:widowControl w:val="0"/>
        <w:numPr>
          <w:ilvl w:val="0"/>
          <w:numId w:val="41"/>
        </w:numPr>
        <w:tabs>
          <w:tab w:val="left" w:pos="1134"/>
        </w:tabs>
        <w:autoSpaceDE w:val="0"/>
        <w:autoSpaceDN w:val="0"/>
        <w:adjustRightInd w:val="0"/>
        <w:spacing w:after="120"/>
        <w:ind w:firstLine="851"/>
        <w:rPr>
          <w:sz w:val="22"/>
          <w:szCs w:val="22"/>
        </w:rPr>
      </w:pPr>
      <w:r w:rsidRPr="00892460">
        <w:rPr>
          <w:sz w:val="22"/>
          <w:szCs w:val="22"/>
        </w:rPr>
        <w:t>охраны труда;</w:t>
      </w:r>
    </w:p>
    <w:p w:rsidR="00CC50DF" w:rsidRPr="00892460" w:rsidRDefault="00CC50DF" w:rsidP="003E54B6">
      <w:pPr>
        <w:widowControl w:val="0"/>
        <w:numPr>
          <w:ilvl w:val="0"/>
          <w:numId w:val="41"/>
        </w:numPr>
        <w:tabs>
          <w:tab w:val="left" w:pos="1134"/>
        </w:tabs>
        <w:autoSpaceDE w:val="0"/>
        <w:autoSpaceDN w:val="0"/>
        <w:adjustRightInd w:val="0"/>
        <w:spacing w:after="120"/>
        <w:ind w:firstLine="851"/>
        <w:rPr>
          <w:sz w:val="22"/>
          <w:szCs w:val="22"/>
        </w:rPr>
      </w:pPr>
      <w:r w:rsidRPr="00892460">
        <w:rPr>
          <w:sz w:val="22"/>
          <w:szCs w:val="22"/>
        </w:rPr>
        <w:t>правил противопожарного режима в Российской Федерации,</w:t>
      </w:r>
    </w:p>
    <w:p w:rsidR="00CC50DF" w:rsidRPr="00892460" w:rsidRDefault="00CC50DF" w:rsidP="003E54B6">
      <w:pPr>
        <w:widowControl w:val="0"/>
        <w:numPr>
          <w:ilvl w:val="0"/>
          <w:numId w:val="41"/>
        </w:numPr>
        <w:tabs>
          <w:tab w:val="left" w:pos="1134"/>
        </w:tabs>
        <w:autoSpaceDE w:val="0"/>
        <w:autoSpaceDN w:val="0"/>
        <w:adjustRightInd w:val="0"/>
        <w:spacing w:after="120"/>
        <w:ind w:firstLine="851"/>
        <w:rPr>
          <w:sz w:val="22"/>
          <w:szCs w:val="22"/>
        </w:rPr>
      </w:pPr>
      <w:r w:rsidRPr="00892460">
        <w:rPr>
          <w:sz w:val="22"/>
          <w:szCs w:val="22"/>
        </w:rPr>
        <w:t>федеральных норм и правил в области промышленной безопасности;</w:t>
      </w:r>
    </w:p>
    <w:p w:rsidR="00CC50DF" w:rsidRPr="00892460" w:rsidRDefault="00CC50DF" w:rsidP="003E54B6">
      <w:pPr>
        <w:widowControl w:val="0"/>
        <w:numPr>
          <w:ilvl w:val="0"/>
          <w:numId w:val="41"/>
        </w:numPr>
        <w:tabs>
          <w:tab w:val="left" w:pos="1134"/>
        </w:tabs>
        <w:autoSpaceDE w:val="0"/>
        <w:autoSpaceDN w:val="0"/>
        <w:adjustRightInd w:val="0"/>
        <w:spacing w:after="120"/>
        <w:ind w:firstLine="851"/>
        <w:rPr>
          <w:sz w:val="22"/>
          <w:szCs w:val="22"/>
        </w:rPr>
      </w:pPr>
      <w:r w:rsidRPr="00892460">
        <w:rPr>
          <w:sz w:val="22"/>
          <w:szCs w:val="22"/>
        </w:rPr>
        <w:t>охраны окружающей среды;</w:t>
      </w:r>
    </w:p>
    <w:p w:rsidR="00CC50DF" w:rsidRPr="00892460" w:rsidRDefault="00CC50DF" w:rsidP="00892460">
      <w:pPr>
        <w:widowControl w:val="0"/>
        <w:tabs>
          <w:tab w:val="left" w:pos="900"/>
        </w:tabs>
        <w:jc w:val="both"/>
        <w:rPr>
          <w:sz w:val="22"/>
          <w:szCs w:val="22"/>
        </w:rPr>
      </w:pPr>
      <w:r w:rsidRPr="00892460">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rsidR="00CC50DF" w:rsidRPr="00892460" w:rsidRDefault="0009646C" w:rsidP="00892460">
      <w:pPr>
        <w:widowControl w:val="0"/>
        <w:tabs>
          <w:tab w:val="left" w:pos="1080"/>
        </w:tabs>
        <w:autoSpaceDE w:val="0"/>
        <w:autoSpaceDN w:val="0"/>
        <w:adjustRightInd w:val="0"/>
        <w:jc w:val="both"/>
        <w:rPr>
          <w:sz w:val="22"/>
          <w:szCs w:val="22"/>
        </w:rPr>
      </w:pPr>
      <w:r w:rsidRPr="00892460">
        <w:rPr>
          <w:sz w:val="22"/>
          <w:szCs w:val="22"/>
        </w:rPr>
        <w:t xml:space="preserve">1.2. </w:t>
      </w:r>
      <w:r w:rsidR="00CC50DF" w:rsidRPr="00892460">
        <w:rPr>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CC50DF" w:rsidRPr="00892460" w:rsidRDefault="0009646C" w:rsidP="00892460">
      <w:pPr>
        <w:widowControl w:val="0"/>
        <w:tabs>
          <w:tab w:val="left" w:pos="1080"/>
        </w:tabs>
        <w:autoSpaceDE w:val="0"/>
        <w:autoSpaceDN w:val="0"/>
        <w:adjustRightInd w:val="0"/>
        <w:jc w:val="both"/>
        <w:rPr>
          <w:sz w:val="22"/>
          <w:szCs w:val="22"/>
        </w:rPr>
      </w:pPr>
      <w:r w:rsidRPr="00892460">
        <w:rPr>
          <w:sz w:val="22"/>
          <w:szCs w:val="22"/>
        </w:rPr>
        <w:t xml:space="preserve">1.3. </w:t>
      </w:r>
      <w:r w:rsidR="00CC50DF" w:rsidRPr="00892460">
        <w:rPr>
          <w:sz w:val="22"/>
          <w:szCs w:val="22"/>
        </w:rPr>
        <w:t>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w:t>
      </w:r>
      <w:r w:rsidR="00CC50DF" w:rsidRPr="00892460">
        <w:rPr>
          <w:b/>
          <w:i/>
          <w:sz w:val="22"/>
          <w:szCs w:val="22"/>
        </w:rPr>
        <w:t>.</w:t>
      </w:r>
    </w:p>
    <w:p w:rsidR="00CC50DF" w:rsidRPr="00892460" w:rsidRDefault="0009646C" w:rsidP="00892460">
      <w:pPr>
        <w:widowControl w:val="0"/>
        <w:tabs>
          <w:tab w:val="left" w:pos="1080"/>
        </w:tabs>
        <w:autoSpaceDE w:val="0"/>
        <w:autoSpaceDN w:val="0"/>
        <w:adjustRightInd w:val="0"/>
        <w:jc w:val="both"/>
        <w:rPr>
          <w:sz w:val="22"/>
          <w:szCs w:val="22"/>
        </w:rPr>
      </w:pPr>
      <w:r w:rsidRPr="00892460">
        <w:rPr>
          <w:sz w:val="22"/>
          <w:szCs w:val="22"/>
        </w:rPr>
        <w:t xml:space="preserve">1.4. </w:t>
      </w:r>
      <w:r w:rsidR="00CC50DF" w:rsidRPr="00892460">
        <w:rPr>
          <w:sz w:val="22"/>
          <w:szCs w:val="22"/>
        </w:rPr>
        <w:t>В случае нарушения Подрядчиком и/или его Субподрядной организацией действующего законодательства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rsidR="00CC50DF" w:rsidRPr="00892460" w:rsidRDefault="0009646C" w:rsidP="00892460">
      <w:pPr>
        <w:widowControl w:val="0"/>
        <w:tabs>
          <w:tab w:val="left" w:pos="1080"/>
        </w:tabs>
        <w:autoSpaceDE w:val="0"/>
        <w:autoSpaceDN w:val="0"/>
        <w:adjustRightInd w:val="0"/>
        <w:jc w:val="both"/>
        <w:rPr>
          <w:sz w:val="22"/>
          <w:szCs w:val="22"/>
        </w:rPr>
      </w:pPr>
      <w:r w:rsidRPr="00892460">
        <w:rPr>
          <w:sz w:val="22"/>
          <w:szCs w:val="22"/>
        </w:rPr>
        <w:t xml:space="preserve">1.5. </w:t>
      </w:r>
      <w:r w:rsidR="00CC50DF" w:rsidRPr="00892460">
        <w:rPr>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rsidR="00CC50DF" w:rsidRPr="00892460" w:rsidRDefault="0009646C" w:rsidP="00892460">
      <w:pPr>
        <w:widowControl w:val="0"/>
        <w:tabs>
          <w:tab w:val="left" w:pos="1080"/>
        </w:tabs>
        <w:autoSpaceDE w:val="0"/>
        <w:autoSpaceDN w:val="0"/>
        <w:adjustRightInd w:val="0"/>
        <w:jc w:val="both"/>
        <w:rPr>
          <w:sz w:val="22"/>
          <w:szCs w:val="22"/>
        </w:rPr>
      </w:pPr>
      <w:r w:rsidRPr="00892460">
        <w:rPr>
          <w:sz w:val="22"/>
          <w:szCs w:val="22"/>
        </w:rPr>
        <w:t xml:space="preserve">1.6. </w:t>
      </w:r>
      <w:r w:rsidR="00CC50DF" w:rsidRPr="00892460">
        <w:rPr>
          <w:sz w:val="22"/>
          <w:szCs w:val="22"/>
        </w:rPr>
        <w:t>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с последующим уведомлением Заказчика о проделанной работе согласно Акту аудита или контрольной проверки.</w:t>
      </w:r>
    </w:p>
    <w:p w:rsidR="00CC50DF" w:rsidRPr="00892460" w:rsidRDefault="0009646C" w:rsidP="00892460">
      <w:pPr>
        <w:widowControl w:val="0"/>
        <w:tabs>
          <w:tab w:val="left" w:pos="1080"/>
        </w:tabs>
        <w:autoSpaceDE w:val="0"/>
        <w:autoSpaceDN w:val="0"/>
        <w:adjustRightInd w:val="0"/>
        <w:jc w:val="both"/>
        <w:rPr>
          <w:sz w:val="22"/>
          <w:szCs w:val="22"/>
        </w:rPr>
      </w:pPr>
      <w:r w:rsidRPr="00892460">
        <w:rPr>
          <w:sz w:val="22"/>
          <w:szCs w:val="22"/>
        </w:rPr>
        <w:t xml:space="preserve">1.7. </w:t>
      </w:r>
      <w:r w:rsidR="00CC50DF" w:rsidRPr="00892460">
        <w:rPr>
          <w:sz w:val="22"/>
          <w:szCs w:val="22"/>
        </w:rPr>
        <w:t>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rsidR="00CC50DF" w:rsidRPr="00892460" w:rsidRDefault="00CC50DF" w:rsidP="00892460">
      <w:pPr>
        <w:widowControl w:val="0"/>
        <w:autoSpaceDE w:val="0"/>
        <w:autoSpaceDN w:val="0"/>
        <w:adjustRightInd w:val="0"/>
        <w:spacing w:after="120"/>
        <w:jc w:val="center"/>
        <w:rPr>
          <w:b/>
          <w:sz w:val="22"/>
          <w:szCs w:val="22"/>
        </w:rPr>
      </w:pPr>
    </w:p>
    <w:p w:rsidR="00CC50DF" w:rsidRPr="00892460" w:rsidRDefault="00CC50DF" w:rsidP="003E54B6">
      <w:pPr>
        <w:pStyle w:val="af"/>
        <w:widowControl w:val="0"/>
        <w:numPr>
          <w:ilvl w:val="0"/>
          <w:numId w:val="40"/>
        </w:numPr>
        <w:autoSpaceDE w:val="0"/>
        <w:autoSpaceDN w:val="0"/>
        <w:adjustRightInd w:val="0"/>
        <w:spacing w:after="120"/>
        <w:jc w:val="center"/>
        <w:rPr>
          <w:b/>
          <w:sz w:val="22"/>
          <w:szCs w:val="22"/>
        </w:rPr>
      </w:pPr>
      <w:r w:rsidRPr="00892460">
        <w:rPr>
          <w:b/>
          <w:sz w:val="22"/>
          <w:szCs w:val="22"/>
        </w:rPr>
        <w:t xml:space="preserve">Основные требования в области охраны труда, охраны окружающей среды, промышленной и пожарной безопасности </w:t>
      </w:r>
    </w:p>
    <w:p w:rsidR="00CC50DF" w:rsidRPr="00892460" w:rsidRDefault="00CC50DF" w:rsidP="003E54B6">
      <w:pPr>
        <w:widowControl w:val="0"/>
        <w:numPr>
          <w:ilvl w:val="1"/>
          <w:numId w:val="40"/>
        </w:numPr>
        <w:tabs>
          <w:tab w:val="left" w:pos="1080"/>
        </w:tabs>
        <w:autoSpaceDE w:val="0"/>
        <w:autoSpaceDN w:val="0"/>
        <w:adjustRightInd w:val="0"/>
        <w:ind w:left="0" w:firstLine="567"/>
        <w:jc w:val="both"/>
        <w:rPr>
          <w:sz w:val="22"/>
          <w:szCs w:val="22"/>
        </w:rPr>
      </w:pPr>
      <w:r w:rsidRPr="00892460">
        <w:rPr>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w:t>
      </w:r>
      <w:r w:rsidRPr="00892460">
        <w:rPr>
          <w:sz w:val="22"/>
          <w:szCs w:val="22"/>
        </w:rPr>
        <w:lastRenderedPageBreak/>
        <w:t>работам (электро-газо-сварка/резка, право на управление спецтехникой, стропальные и иные работы).</w:t>
      </w:r>
    </w:p>
    <w:p w:rsidR="00CC50DF" w:rsidRPr="00892460" w:rsidRDefault="00CC50DF" w:rsidP="00892460">
      <w:pPr>
        <w:widowControl w:val="0"/>
        <w:tabs>
          <w:tab w:val="left" w:pos="900"/>
        </w:tabs>
        <w:ind w:firstLine="567"/>
        <w:jc w:val="both"/>
        <w:rPr>
          <w:sz w:val="22"/>
          <w:szCs w:val="22"/>
        </w:rPr>
      </w:pPr>
      <w:r w:rsidRPr="00892460">
        <w:rPr>
          <w:sz w:val="22"/>
          <w:szCs w:val="22"/>
        </w:rPr>
        <w:t>Подрядчик в полном объеме несет ответственность за безопасное выполнение работ Субподрядчиком.</w:t>
      </w:r>
    </w:p>
    <w:p w:rsidR="00CC50DF" w:rsidRPr="00892460" w:rsidRDefault="00CC50DF" w:rsidP="003E54B6">
      <w:pPr>
        <w:widowControl w:val="0"/>
        <w:numPr>
          <w:ilvl w:val="1"/>
          <w:numId w:val="40"/>
        </w:numPr>
        <w:tabs>
          <w:tab w:val="left" w:pos="1080"/>
        </w:tabs>
        <w:autoSpaceDE w:val="0"/>
        <w:autoSpaceDN w:val="0"/>
        <w:adjustRightInd w:val="0"/>
        <w:ind w:left="0" w:firstLine="567"/>
        <w:jc w:val="both"/>
        <w:rPr>
          <w:sz w:val="22"/>
          <w:szCs w:val="22"/>
        </w:rPr>
      </w:pPr>
      <w:r w:rsidRPr="00892460">
        <w:rPr>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CC50DF" w:rsidRPr="00892460" w:rsidRDefault="00CC50DF" w:rsidP="00892460">
      <w:pPr>
        <w:widowControl w:val="0"/>
        <w:tabs>
          <w:tab w:val="left" w:pos="900"/>
        </w:tabs>
        <w:ind w:firstLine="567"/>
        <w:jc w:val="both"/>
        <w:rPr>
          <w:sz w:val="22"/>
          <w:szCs w:val="22"/>
        </w:rPr>
      </w:pPr>
      <w:r w:rsidRPr="00892460">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rsidR="00CC50DF" w:rsidRPr="00892460" w:rsidRDefault="00CC50DF" w:rsidP="003E54B6">
      <w:pPr>
        <w:widowControl w:val="0"/>
        <w:numPr>
          <w:ilvl w:val="1"/>
          <w:numId w:val="40"/>
        </w:numPr>
        <w:tabs>
          <w:tab w:val="left" w:pos="1080"/>
        </w:tabs>
        <w:autoSpaceDE w:val="0"/>
        <w:autoSpaceDN w:val="0"/>
        <w:adjustRightInd w:val="0"/>
        <w:ind w:left="0" w:firstLine="567"/>
        <w:jc w:val="both"/>
        <w:rPr>
          <w:sz w:val="22"/>
          <w:szCs w:val="22"/>
        </w:rPr>
      </w:pPr>
      <w:r w:rsidRPr="00892460">
        <w:rPr>
          <w:sz w:val="22"/>
          <w:szCs w:val="22"/>
        </w:rPr>
        <w:t>Перед началом производства Работ Подрядчик обязан согласовать с Заказчиком:</w:t>
      </w:r>
    </w:p>
    <w:p w:rsidR="00CC50DF" w:rsidRPr="00892460" w:rsidRDefault="00CC50DF" w:rsidP="003E54B6">
      <w:pPr>
        <w:widowControl w:val="0"/>
        <w:numPr>
          <w:ilvl w:val="0"/>
          <w:numId w:val="41"/>
        </w:numPr>
        <w:tabs>
          <w:tab w:val="left" w:pos="1134"/>
        </w:tabs>
        <w:autoSpaceDE w:val="0"/>
        <w:autoSpaceDN w:val="0"/>
        <w:adjustRightInd w:val="0"/>
        <w:ind w:left="0" w:firstLine="851"/>
        <w:jc w:val="both"/>
        <w:rPr>
          <w:sz w:val="22"/>
          <w:szCs w:val="22"/>
        </w:rPr>
      </w:pPr>
      <w:r w:rsidRPr="00892460">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rsidR="00CC50DF" w:rsidRPr="00892460" w:rsidRDefault="00CC50DF" w:rsidP="003E54B6">
      <w:pPr>
        <w:widowControl w:val="0"/>
        <w:numPr>
          <w:ilvl w:val="0"/>
          <w:numId w:val="41"/>
        </w:numPr>
        <w:tabs>
          <w:tab w:val="left" w:pos="1134"/>
        </w:tabs>
        <w:autoSpaceDE w:val="0"/>
        <w:autoSpaceDN w:val="0"/>
        <w:adjustRightInd w:val="0"/>
        <w:ind w:left="0" w:firstLine="851"/>
        <w:jc w:val="both"/>
        <w:rPr>
          <w:sz w:val="22"/>
          <w:szCs w:val="22"/>
        </w:rPr>
      </w:pPr>
      <w:r w:rsidRPr="00892460">
        <w:rPr>
          <w:sz w:val="22"/>
          <w:szCs w:val="22"/>
        </w:rPr>
        <w:t xml:space="preserve"> схемы разрешенных проездов по территории;</w:t>
      </w:r>
    </w:p>
    <w:p w:rsidR="00CC50DF" w:rsidRPr="00892460" w:rsidRDefault="00CC50DF" w:rsidP="003E54B6">
      <w:pPr>
        <w:widowControl w:val="0"/>
        <w:numPr>
          <w:ilvl w:val="0"/>
          <w:numId w:val="41"/>
        </w:numPr>
        <w:tabs>
          <w:tab w:val="left" w:pos="1134"/>
        </w:tabs>
        <w:autoSpaceDE w:val="0"/>
        <w:autoSpaceDN w:val="0"/>
        <w:adjustRightInd w:val="0"/>
        <w:ind w:left="0" w:firstLine="851"/>
        <w:jc w:val="both"/>
        <w:rPr>
          <w:sz w:val="22"/>
          <w:szCs w:val="22"/>
        </w:rPr>
      </w:pPr>
      <w:r w:rsidRPr="00892460">
        <w:rPr>
          <w:sz w:val="22"/>
          <w:szCs w:val="22"/>
        </w:rPr>
        <w:t xml:space="preserve"> схемы подземных коммуникаций (в случае пролегания их в зоне производства Работ);</w:t>
      </w:r>
    </w:p>
    <w:p w:rsidR="00CC50DF" w:rsidRPr="00892460" w:rsidRDefault="00CC50DF" w:rsidP="003E54B6">
      <w:pPr>
        <w:widowControl w:val="0"/>
        <w:numPr>
          <w:ilvl w:val="0"/>
          <w:numId w:val="41"/>
        </w:numPr>
        <w:tabs>
          <w:tab w:val="left" w:pos="1134"/>
        </w:tabs>
        <w:autoSpaceDE w:val="0"/>
        <w:autoSpaceDN w:val="0"/>
        <w:adjustRightInd w:val="0"/>
        <w:ind w:left="0" w:firstLine="851"/>
        <w:jc w:val="both"/>
        <w:rPr>
          <w:sz w:val="22"/>
          <w:szCs w:val="22"/>
        </w:rPr>
      </w:pPr>
      <w:r w:rsidRPr="00892460">
        <w:rPr>
          <w:sz w:val="22"/>
          <w:szCs w:val="22"/>
        </w:rPr>
        <w:t xml:space="preserve"> необходимость и способы прокладки временных коммуникаций;</w:t>
      </w:r>
    </w:p>
    <w:p w:rsidR="00CC50DF" w:rsidRPr="00892460" w:rsidRDefault="00CC50DF" w:rsidP="003E54B6">
      <w:pPr>
        <w:widowControl w:val="0"/>
        <w:numPr>
          <w:ilvl w:val="0"/>
          <w:numId w:val="41"/>
        </w:numPr>
        <w:tabs>
          <w:tab w:val="left" w:pos="1134"/>
        </w:tabs>
        <w:autoSpaceDE w:val="0"/>
        <w:autoSpaceDN w:val="0"/>
        <w:adjustRightInd w:val="0"/>
        <w:ind w:left="0" w:firstLine="851"/>
        <w:jc w:val="both"/>
        <w:rPr>
          <w:sz w:val="22"/>
          <w:szCs w:val="22"/>
        </w:rPr>
      </w:pPr>
      <w:r w:rsidRPr="00892460">
        <w:rPr>
          <w:sz w:val="22"/>
          <w:szCs w:val="22"/>
        </w:rPr>
        <w:t xml:space="preserve"> необходимые средства индивидуальной защиты;</w:t>
      </w:r>
    </w:p>
    <w:p w:rsidR="00CC50DF" w:rsidRPr="00892460" w:rsidRDefault="00CC50DF" w:rsidP="003E54B6">
      <w:pPr>
        <w:widowControl w:val="0"/>
        <w:numPr>
          <w:ilvl w:val="0"/>
          <w:numId w:val="41"/>
        </w:numPr>
        <w:tabs>
          <w:tab w:val="left" w:pos="1134"/>
        </w:tabs>
        <w:autoSpaceDE w:val="0"/>
        <w:autoSpaceDN w:val="0"/>
        <w:adjustRightInd w:val="0"/>
        <w:ind w:left="0" w:firstLine="851"/>
        <w:jc w:val="both"/>
        <w:rPr>
          <w:sz w:val="22"/>
          <w:szCs w:val="22"/>
        </w:rPr>
      </w:pPr>
      <w:r w:rsidRPr="00892460">
        <w:rPr>
          <w:sz w:val="22"/>
          <w:szCs w:val="22"/>
        </w:rPr>
        <w:t xml:space="preserve"> порядок действий в случае аварийных и нештатных ситуаций.</w:t>
      </w:r>
    </w:p>
    <w:p w:rsidR="00CC50DF" w:rsidRPr="00892460" w:rsidRDefault="00CC50DF" w:rsidP="003E54B6">
      <w:pPr>
        <w:widowControl w:val="0"/>
        <w:numPr>
          <w:ilvl w:val="1"/>
          <w:numId w:val="40"/>
        </w:numPr>
        <w:tabs>
          <w:tab w:val="left" w:pos="1080"/>
        </w:tabs>
        <w:autoSpaceDE w:val="0"/>
        <w:autoSpaceDN w:val="0"/>
        <w:adjustRightInd w:val="0"/>
        <w:ind w:left="0" w:firstLine="567"/>
        <w:jc w:val="both"/>
        <w:rPr>
          <w:sz w:val="22"/>
          <w:szCs w:val="22"/>
        </w:rPr>
      </w:pPr>
      <w:r w:rsidRPr="00892460">
        <w:rPr>
          <w:sz w:val="22"/>
          <w:szCs w:val="22"/>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rsidR="00CC50DF" w:rsidRPr="00892460" w:rsidRDefault="00CC50DF" w:rsidP="003E54B6">
      <w:pPr>
        <w:widowControl w:val="0"/>
        <w:numPr>
          <w:ilvl w:val="1"/>
          <w:numId w:val="40"/>
        </w:numPr>
        <w:tabs>
          <w:tab w:val="left" w:pos="1080"/>
        </w:tabs>
        <w:autoSpaceDE w:val="0"/>
        <w:autoSpaceDN w:val="0"/>
        <w:adjustRightInd w:val="0"/>
        <w:ind w:left="0" w:firstLine="567"/>
        <w:jc w:val="both"/>
        <w:rPr>
          <w:sz w:val="22"/>
          <w:szCs w:val="22"/>
        </w:rPr>
      </w:pPr>
      <w:r w:rsidRPr="00892460">
        <w:rPr>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rsidR="00CC50DF" w:rsidRPr="00892460" w:rsidRDefault="00CC50DF" w:rsidP="00892460">
      <w:pPr>
        <w:widowControl w:val="0"/>
        <w:tabs>
          <w:tab w:val="left" w:pos="900"/>
        </w:tabs>
        <w:ind w:firstLine="567"/>
        <w:jc w:val="both"/>
        <w:rPr>
          <w:sz w:val="22"/>
          <w:szCs w:val="22"/>
        </w:rPr>
      </w:pPr>
      <w:r w:rsidRPr="00892460">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rsidR="00CC50DF" w:rsidRPr="00892460" w:rsidRDefault="00CC50DF" w:rsidP="003E54B6">
      <w:pPr>
        <w:widowControl w:val="0"/>
        <w:numPr>
          <w:ilvl w:val="1"/>
          <w:numId w:val="40"/>
        </w:numPr>
        <w:tabs>
          <w:tab w:val="left" w:pos="1080"/>
        </w:tabs>
        <w:autoSpaceDE w:val="0"/>
        <w:autoSpaceDN w:val="0"/>
        <w:adjustRightInd w:val="0"/>
        <w:ind w:left="0" w:firstLine="567"/>
        <w:jc w:val="both"/>
        <w:rPr>
          <w:sz w:val="22"/>
          <w:szCs w:val="22"/>
        </w:rPr>
      </w:pPr>
      <w:r w:rsidRPr="00892460">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rsidR="00CC50DF" w:rsidRPr="00892460" w:rsidRDefault="00CC50DF" w:rsidP="003E54B6">
      <w:pPr>
        <w:widowControl w:val="0"/>
        <w:numPr>
          <w:ilvl w:val="1"/>
          <w:numId w:val="40"/>
        </w:numPr>
        <w:tabs>
          <w:tab w:val="left" w:pos="1080"/>
        </w:tabs>
        <w:autoSpaceDE w:val="0"/>
        <w:autoSpaceDN w:val="0"/>
        <w:adjustRightInd w:val="0"/>
        <w:ind w:left="0" w:firstLine="567"/>
        <w:jc w:val="both"/>
        <w:rPr>
          <w:sz w:val="22"/>
          <w:szCs w:val="22"/>
        </w:rPr>
      </w:pPr>
      <w:r w:rsidRPr="00892460">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rsidR="00CC50DF" w:rsidRPr="00892460" w:rsidRDefault="00CC50DF" w:rsidP="003E54B6">
      <w:pPr>
        <w:widowControl w:val="0"/>
        <w:numPr>
          <w:ilvl w:val="1"/>
          <w:numId w:val="40"/>
        </w:numPr>
        <w:tabs>
          <w:tab w:val="left" w:pos="1080"/>
        </w:tabs>
        <w:autoSpaceDE w:val="0"/>
        <w:autoSpaceDN w:val="0"/>
        <w:adjustRightInd w:val="0"/>
        <w:spacing w:after="120"/>
        <w:ind w:left="0" w:firstLine="567"/>
        <w:jc w:val="both"/>
        <w:rPr>
          <w:sz w:val="22"/>
          <w:szCs w:val="22"/>
        </w:rPr>
      </w:pPr>
      <w:r w:rsidRPr="00892460">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rsidR="00CC50DF" w:rsidRPr="00892460" w:rsidRDefault="00CC50DF" w:rsidP="003E54B6">
      <w:pPr>
        <w:widowControl w:val="0"/>
        <w:numPr>
          <w:ilvl w:val="1"/>
          <w:numId w:val="40"/>
        </w:numPr>
        <w:tabs>
          <w:tab w:val="left" w:pos="1080"/>
        </w:tabs>
        <w:autoSpaceDE w:val="0"/>
        <w:autoSpaceDN w:val="0"/>
        <w:adjustRightInd w:val="0"/>
        <w:ind w:left="0" w:firstLine="567"/>
        <w:jc w:val="both"/>
        <w:rPr>
          <w:sz w:val="22"/>
          <w:szCs w:val="22"/>
        </w:rPr>
      </w:pPr>
      <w:r w:rsidRPr="00892460">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CC50DF" w:rsidRPr="00892460" w:rsidRDefault="00CC50DF" w:rsidP="00892460">
      <w:pPr>
        <w:widowControl w:val="0"/>
        <w:tabs>
          <w:tab w:val="left" w:pos="900"/>
        </w:tabs>
        <w:ind w:firstLine="567"/>
        <w:jc w:val="both"/>
        <w:rPr>
          <w:sz w:val="22"/>
          <w:szCs w:val="22"/>
        </w:rPr>
      </w:pPr>
      <w:r w:rsidRPr="00892460">
        <w:rPr>
          <w:sz w:val="22"/>
          <w:szCs w:val="22"/>
        </w:rPr>
        <w:t>Персонал Подрядчика до начала работ должен пройти вводный и первичный инструктажи по охране труда.</w:t>
      </w:r>
    </w:p>
    <w:p w:rsidR="00CC50DF" w:rsidRPr="00892460" w:rsidRDefault="00CC50DF" w:rsidP="003E54B6">
      <w:pPr>
        <w:widowControl w:val="0"/>
        <w:numPr>
          <w:ilvl w:val="1"/>
          <w:numId w:val="40"/>
        </w:numPr>
        <w:tabs>
          <w:tab w:val="left" w:pos="1080"/>
        </w:tabs>
        <w:autoSpaceDE w:val="0"/>
        <w:autoSpaceDN w:val="0"/>
        <w:adjustRightInd w:val="0"/>
        <w:ind w:left="0" w:firstLine="567"/>
        <w:jc w:val="both"/>
        <w:rPr>
          <w:sz w:val="22"/>
          <w:szCs w:val="22"/>
        </w:rPr>
      </w:pPr>
      <w:r w:rsidRPr="00892460">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CC50DF" w:rsidRPr="00892460" w:rsidRDefault="00CC50DF" w:rsidP="003E54B6">
      <w:pPr>
        <w:widowControl w:val="0"/>
        <w:numPr>
          <w:ilvl w:val="1"/>
          <w:numId w:val="40"/>
        </w:numPr>
        <w:tabs>
          <w:tab w:val="left" w:pos="1080"/>
        </w:tabs>
        <w:autoSpaceDE w:val="0"/>
        <w:autoSpaceDN w:val="0"/>
        <w:adjustRightInd w:val="0"/>
        <w:ind w:left="-142" w:firstLine="567"/>
        <w:jc w:val="both"/>
        <w:rPr>
          <w:sz w:val="22"/>
          <w:szCs w:val="22"/>
        </w:rPr>
      </w:pPr>
      <w:r w:rsidRPr="00892460">
        <w:rPr>
          <w:sz w:val="22"/>
          <w:szCs w:val="22"/>
        </w:rPr>
        <w:t>Подрядчику запрещается:</w:t>
      </w:r>
    </w:p>
    <w:p w:rsidR="00CC50DF" w:rsidRPr="00892460" w:rsidRDefault="00CC50DF" w:rsidP="003E54B6">
      <w:pPr>
        <w:widowControl w:val="0"/>
        <w:numPr>
          <w:ilvl w:val="0"/>
          <w:numId w:val="41"/>
        </w:numPr>
        <w:tabs>
          <w:tab w:val="left" w:pos="1134"/>
        </w:tabs>
        <w:autoSpaceDE w:val="0"/>
        <w:autoSpaceDN w:val="0"/>
        <w:adjustRightInd w:val="0"/>
        <w:ind w:left="-142" w:firstLine="851"/>
        <w:jc w:val="both"/>
        <w:rPr>
          <w:sz w:val="22"/>
          <w:szCs w:val="22"/>
        </w:rPr>
      </w:pPr>
      <w:r w:rsidRPr="00892460">
        <w:rPr>
          <w:sz w:val="22"/>
          <w:szCs w:val="22"/>
        </w:rPr>
        <w:t>воды, сточные воды, на территорию Заказчика отходы допускать к работе работников с признаками алкогольного, наркотического или токсического опьянения;</w:t>
      </w:r>
    </w:p>
    <w:p w:rsidR="00CC50DF" w:rsidRPr="00892460" w:rsidRDefault="00CC50DF" w:rsidP="003E54B6">
      <w:pPr>
        <w:widowControl w:val="0"/>
        <w:numPr>
          <w:ilvl w:val="0"/>
          <w:numId w:val="41"/>
        </w:numPr>
        <w:tabs>
          <w:tab w:val="left" w:pos="1134"/>
        </w:tabs>
        <w:autoSpaceDE w:val="0"/>
        <w:autoSpaceDN w:val="0"/>
        <w:adjustRightInd w:val="0"/>
        <w:ind w:left="-142" w:firstLine="851"/>
        <w:jc w:val="both"/>
        <w:rPr>
          <w:sz w:val="22"/>
          <w:szCs w:val="22"/>
        </w:rPr>
      </w:pPr>
      <w:r w:rsidRPr="00892460">
        <w:rPr>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rsidR="00CC50DF" w:rsidRPr="00892460" w:rsidRDefault="00CC50DF" w:rsidP="003E54B6">
      <w:pPr>
        <w:widowControl w:val="0"/>
        <w:numPr>
          <w:ilvl w:val="0"/>
          <w:numId w:val="41"/>
        </w:numPr>
        <w:tabs>
          <w:tab w:val="left" w:pos="1134"/>
        </w:tabs>
        <w:autoSpaceDE w:val="0"/>
        <w:autoSpaceDN w:val="0"/>
        <w:adjustRightInd w:val="0"/>
        <w:ind w:left="-142" w:firstLine="851"/>
        <w:jc w:val="both"/>
        <w:rPr>
          <w:sz w:val="22"/>
          <w:szCs w:val="22"/>
        </w:rPr>
      </w:pPr>
      <w:r w:rsidRPr="00892460">
        <w:rPr>
          <w:sz w:val="22"/>
          <w:szCs w:val="22"/>
        </w:rPr>
        <w:t>доставлять любым способом на территорию Заказчика материально-технические ценности без соответствующего разрешения;</w:t>
      </w:r>
    </w:p>
    <w:p w:rsidR="00CC50DF" w:rsidRPr="00892460" w:rsidRDefault="00CC50DF" w:rsidP="003E54B6">
      <w:pPr>
        <w:widowControl w:val="0"/>
        <w:numPr>
          <w:ilvl w:val="0"/>
          <w:numId w:val="41"/>
        </w:numPr>
        <w:tabs>
          <w:tab w:val="left" w:pos="1134"/>
        </w:tabs>
        <w:autoSpaceDE w:val="0"/>
        <w:autoSpaceDN w:val="0"/>
        <w:adjustRightInd w:val="0"/>
        <w:ind w:left="-142" w:firstLine="851"/>
        <w:jc w:val="both"/>
        <w:rPr>
          <w:sz w:val="22"/>
          <w:szCs w:val="22"/>
        </w:rPr>
      </w:pPr>
      <w:r w:rsidRPr="00892460">
        <w:rPr>
          <w:sz w:val="22"/>
          <w:szCs w:val="22"/>
        </w:rPr>
        <w:t>самовольно изменять условия, последовательность и объем Работ;</w:t>
      </w:r>
    </w:p>
    <w:p w:rsidR="00CC50DF" w:rsidRPr="00892460" w:rsidRDefault="00CC50DF" w:rsidP="003E54B6">
      <w:pPr>
        <w:widowControl w:val="0"/>
        <w:numPr>
          <w:ilvl w:val="0"/>
          <w:numId w:val="41"/>
        </w:numPr>
        <w:tabs>
          <w:tab w:val="left" w:pos="1134"/>
        </w:tabs>
        <w:autoSpaceDE w:val="0"/>
        <w:autoSpaceDN w:val="0"/>
        <w:adjustRightInd w:val="0"/>
        <w:ind w:left="-142" w:firstLine="851"/>
        <w:jc w:val="both"/>
        <w:rPr>
          <w:sz w:val="22"/>
          <w:szCs w:val="22"/>
        </w:rPr>
      </w:pPr>
      <w:r w:rsidRPr="00892460">
        <w:rPr>
          <w:sz w:val="22"/>
          <w:szCs w:val="22"/>
        </w:rPr>
        <w:t xml:space="preserve">нарушать согласованный с Заказчиком маршрут движения по территории закрытых </w:t>
      </w:r>
      <w:r w:rsidRPr="00892460">
        <w:rPr>
          <w:sz w:val="22"/>
          <w:szCs w:val="22"/>
        </w:rPr>
        <w:lastRenderedPageBreak/>
        <w:t>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rsidR="00CC50DF" w:rsidRPr="00892460" w:rsidRDefault="00CC50DF" w:rsidP="003E54B6">
      <w:pPr>
        <w:widowControl w:val="0"/>
        <w:numPr>
          <w:ilvl w:val="0"/>
          <w:numId w:val="41"/>
        </w:numPr>
        <w:tabs>
          <w:tab w:val="left" w:pos="1134"/>
        </w:tabs>
        <w:autoSpaceDE w:val="0"/>
        <w:autoSpaceDN w:val="0"/>
        <w:adjustRightInd w:val="0"/>
        <w:ind w:left="-142" w:firstLine="851"/>
        <w:jc w:val="both"/>
        <w:rPr>
          <w:sz w:val="22"/>
          <w:szCs w:val="22"/>
        </w:rPr>
      </w:pPr>
      <w:r w:rsidRPr="00892460">
        <w:rPr>
          <w:sz w:val="22"/>
          <w:szCs w:val="22"/>
        </w:rPr>
        <w:t>без необходимости находиться на действующих установках, в производственных помещениях Заказчика;</w:t>
      </w:r>
    </w:p>
    <w:p w:rsidR="00CC50DF" w:rsidRPr="00892460" w:rsidRDefault="00CC50DF" w:rsidP="003E54B6">
      <w:pPr>
        <w:widowControl w:val="0"/>
        <w:numPr>
          <w:ilvl w:val="0"/>
          <w:numId w:val="41"/>
        </w:numPr>
        <w:tabs>
          <w:tab w:val="left" w:pos="1134"/>
        </w:tabs>
        <w:autoSpaceDE w:val="0"/>
        <w:autoSpaceDN w:val="0"/>
        <w:adjustRightInd w:val="0"/>
        <w:ind w:left="-142" w:firstLine="851"/>
        <w:jc w:val="both"/>
        <w:rPr>
          <w:sz w:val="22"/>
          <w:szCs w:val="22"/>
        </w:rPr>
      </w:pPr>
      <w:r w:rsidRPr="00892460">
        <w:rPr>
          <w:sz w:val="22"/>
          <w:szCs w:val="22"/>
        </w:rPr>
        <w:t>отвлекать работников Заказчика во время проведения ими производственных работ;</w:t>
      </w:r>
    </w:p>
    <w:p w:rsidR="00CC50DF" w:rsidRPr="00892460" w:rsidRDefault="00CC50DF" w:rsidP="003E54B6">
      <w:pPr>
        <w:widowControl w:val="0"/>
        <w:numPr>
          <w:ilvl w:val="0"/>
          <w:numId w:val="41"/>
        </w:numPr>
        <w:tabs>
          <w:tab w:val="left" w:pos="1134"/>
        </w:tabs>
        <w:autoSpaceDE w:val="0"/>
        <w:autoSpaceDN w:val="0"/>
        <w:adjustRightInd w:val="0"/>
        <w:ind w:left="-142" w:firstLine="851"/>
        <w:jc w:val="both"/>
        <w:rPr>
          <w:sz w:val="22"/>
          <w:szCs w:val="22"/>
        </w:rPr>
      </w:pPr>
      <w:r w:rsidRPr="00892460">
        <w:rPr>
          <w:sz w:val="22"/>
          <w:szCs w:val="22"/>
        </w:rPr>
        <w:t>пользоваться оборудованием и механизмами Заказчика без согласования с ним;</w:t>
      </w:r>
    </w:p>
    <w:p w:rsidR="00CC50DF" w:rsidRPr="00892460" w:rsidRDefault="00CC50DF" w:rsidP="003E54B6">
      <w:pPr>
        <w:widowControl w:val="0"/>
        <w:numPr>
          <w:ilvl w:val="0"/>
          <w:numId w:val="41"/>
        </w:numPr>
        <w:tabs>
          <w:tab w:val="left" w:pos="1134"/>
        </w:tabs>
        <w:autoSpaceDE w:val="0"/>
        <w:autoSpaceDN w:val="0"/>
        <w:adjustRightInd w:val="0"/>
        <w:ind w:left="-142" w:firstLine="851"/>
        <w:jc w:val="both"/>
        <w:rPr>
          <w:sz w:val="22"/>
          <w:szCs w:val="22"/>
        </w:rPr>
      </w:pPr>
      <w:r w:rsidRPr="00892460">
        <w:rPr>
          <w:sz w:val="22"/>
          <w:szCs w:val="22"/>
        </w:rPr>
        <w:t>курить вне отведенных для этого мест;</w:t>
      </w:r>
    </w:p>
    <w:p w:rsidR="00CC50DF" w:rsidRPr="00892460" w:rsidRDefault="00CC50DF" w:rsidP="003E54B6">
      <w:pPr>
        <w:widowControl w:val="0"/>
        <w:numPr>
          <w:ilvl w:val="0"/>
          <w:numId w:val="41"/>
        </w:numPr>
        <w:tabs>
          <w:tab w:val="left" w:pos="1134"/>
        </w:tabs>
        <w:autoSpaceDE w:val="0"/>
        <w:autoSpaceDN w:val="0"/>
        <w:adjustRightInd w:val="0"/>
        <w:ind w:left="-142" w:firstLine="851"/>
        <w:jc w:val="both"/>
        <w:rPr>
          <w:sz w:val="22"/>
          <w:szCs w:val="22"/>
        </w:rPr>
      </w:pPr>
      <w:r w:rsidRPr="00892460">
        <w:rPr>
          <w:sz w:val="22"/>
          <w:szCs w:val="22"/>
        </w:rPr>
        <w:t>накапливать любые виды отходов вне отведенных мест;</w:t>
      </w:r>
    </w:p>
    <w:p w:rsidR="00CC50DF" w:rsidRPr="00892460" w:rsidRDefault="00CC50DF" w:rsidP="003E54B6">
      <w:pPr>
        <w:widowControl w:val="0"/>
        <w:numPr>
          <w:ilvl w:val="0"/>
          <w:numId w:val="41"/>
        </w:numPr>
        <w:tabs>
          <w:tab w:val="left" w:pos="1134"/>
        </w:tabs>
        <w:autoSpaceDE w:val="0"/>
        <w:autoSpaceDN w:val="0"/>
        <w:adjustRightInd w:val="0"/>
        <w:ind w:left="-142" w:firstLine="851"/>
        <w:jc w:val="both"/>
        <w:rPr>
          <w:sz w:val="22"/>
          <w:szCs w:val="22"/>
        </w:rPr>
      </w:pPr>
      <w:r w:rsidRPr="00892460">
        <w:rPr>
          <w:sz w:val="22"/>
          <w:szCs w:val="22"/>
        </w:rPr>
        <w:t>совместно накапливать твердые коммунальные отходы, промышленные отходы и металлолом, в любых сочетаниях;</w:t>
      </w:r>
    </w:p>
    <w:p w:rsidR="00CC50DF" w:rsidRPr="00892460" w:rsidRDefault="00CC50DF" w:rsidP="003E54B6">
      <w:pPr>
        <w:widowControl w:val="0"/>
        <w:numPr>
          <w:ilvl w:val="0"/>
          <w:numId w:val="41"/>
        </w:numPr>
        <w:tabs>
          <w:tab w:val="left" w:pos="1134"/>
        </w:tabs>
        <w:autoSpaceDE w:val="0"/>
        <w:autoSpaceDN w:val="0"/>
        <w:adjustRightInd w:val="0"/>
        <w:ind w:left="-142" w:firstLine="851"/>
        <w:jc w:val="both"/>
        <w:rPr>
          <w:sz w:val="22"/>
          <w:szCs w:val="22"/>
        </w:rPr>
      </w:pPr>
      <w:r w:rsidRPr="00892460">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CC50DF" w:rsidRPr="00892460" w:rsidRDefault="00CC50DF" w:rsidP="003E54B6">
      <w:pPr>
        <w:widowControl w:val="0"/>
        <w:numPr>
          <w:ilvl w:val="0"/>
          <w:numId w:val="41"/>
        </w:numPr>
        <w:tabs>
          <w:tab w:val="left" w:pos="1134"/>
        </w:tabs>
        <w:autoSpaceDE w:val="0"/>
        <w:autoSpaceDN w:val="0"/>
        <w:adjustRightInd w:val="0"/>
        <w:ind w:left="-142" w:firstLine="851"/>
        <w:jc w:val="both"/>
        <w:rPr>
          <w:sz w:val="22"/>
          <w:szCs w:val="22"/>
        </w:rPr>
      </w:pPr>
      <w:r w:rsidRPr="00892460">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CC50DF" w:rsidRPr="00892460" w:rsidRDefault="00CC50DF" w:rsidP="003E54B6">
      <w:pPr>
        <w:widowControl w:val="0"/>
        <w:numPr>
          <w:ilvl w:val="0"/>
          <w:numId w:val="41"/>
        </w:numPr>
        <w:tabs>
          <w:tab w:val="left" w:pos="1134"/>
        </w:tabs>
        <w:autoSpaceDE w:val="0"/>
        <w:autoSpaceDN w:val="0"/>
        <w:adjustRightInd w:val="0"/>
        <w:ind w:left="-142" w:firstLine="851"/>
        <w:jc w:val="both"/>
        <w:rPr>
          <w:sz w:val="22"/>
          <w:szCs w:val="22"/>
        </w:rPr>
      </w:pPr>
      <w:r w:rsidRPr="00892460">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CC50DF" w:rsidRPr="00892460" w:rsidRDefault="00CC50DF" w:rsidP="003E54B6">
      <w:pPr>
        <w:widowControl w:val="0"/>
        <w:numPr>
          <w:ilvl w:val="0"/>
          <w:numId w:val="41"/>
        </w:numPr>
        <w:tabs>
          <w:tab w:val="left" w:pos="1134"/>
        </w:tabs>
        <w:autoSpaceDE w:val="0"/>
        <w:autoSpaceDN w:val="0"/>
        <w:adjustRightInd w:val="0"/>
        <w:ind w:left="-142" w:firstLine="851"/>
        <w:jc w:val="both"/>
        <w:rPr>
          <w:sz w:val="22"/>
          <w:szCs w:val="22"/>
        </w:rPr>
      </w:pPr>
      <w:r w:rsidRPr="00892460">
        <w:rPr>
          <w:sz w:val="22"/>
          <w:szCs w:val="22"/>
        </w:rPr>
        <w:t>сбрасывать в поверхностные производства, мусор, химические вещества, нефтепродукты и др. вне отведенных для этого мест;</w:t>
      </w:r>
    </w:p>
    <w:p w:rsidR="00CC50DF" w:rsidRPr="00892460" w:rsidRDefault="00CC50DF" w:rsidP="003E54B6">
      <w:pPr>
        <w:widowControl w:val="0"/>
        <w:numPr>
          <w:ilvl w:val="0"/>
          <w:numId w:val="41"/>
        </w:numPr>
        <w:tabs>
          <w:tab w:val="left" w:pos="1134"/>
        </w:tabs>
        <w:autoSpaceDE w:val="0"/>
        <w:autoSpaceDN w:val="0"/>
        <w:adjustRightInd w:val="0"/>
        <w:ind w:left="-142" w:firstLine="851"/>
        <w:jc w:val="both"/>
        <w:rPr>
          <w:sz w:val="22"/>
          <w:szCs w:val="22"/>
        </w:rPr>
      </w:pPr>
      <w:r w:rsidRPr="00892460">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rsidR="00CC50DF" w:rsidRPr="00892460" w:rsidRDefault="00CC50DF" w:rsidP="003E54B6">
      <w:pPr>
        <w:widowControl w:val="0"/>
        <w:numPr>
          <w:ilvl w:val="0"/>
          <w:numId w:val="41"/>
        </w:numPr>
        <w:tabs>
          <w:tab w:val="left" w:pos="1134"/>
        </w:tabs>
        <w:autoSpaceDE w:val="0"/>
        <w:autoSpaceDN w:val="0"/>
        <w:adjustRightInd w:val="0"/>
        <w:ind w:left="-142" w:firstLine="851"/>
        <w:jc w:val="both"/>
        <w:rPr>
          <w:sz w:val="22"/>
          <w:szCs w:val="22"/>
        </w:rPr>
      </w:pPr>
      <w:r w:rsidRPr="00892460">
        <w:rPr>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rsidR="00CC50DF" w:rsidRPr="00892460" w:rsidRDefault="00CC50DF" w:rsidP="003E54B6">
      <w:pPr>
        <w:widowControl w:val="0"/>
        <w:numPr>
          <w:ilvl w:val="0"/>
          <w:numId w:val="41"/>
        </w:numPr>
        <w:tabs>
          <w:tab w:val="left" w:pos="1134"/>
        </w:tabs>
        <w:autoSpaceDE w:val="0"/>
        <w:autoSpaceDN w:val="0"/>
        <w:adjustRightInd w:val="0"/>
        <w:ind w:left="-142" w:firstLine="851"/>
        <w:jc w:val="both"/>
        <w:rPr>
          <w:sz w:val="22"/>
          <w:szCs w:val="22"/>
        </w:rPr>
      </w:pPr>
      <w:r w:rsidRPr="00892460">
        <w:rPr>
          <w:sz w:val="22"/>
          <w:szCs w:val="22"/>
        </w:rPr>
        <w:t>допускать сжигание любых видов отходов на территории Заказчика;</w:t>
      </w:r>
    </w:p>
    <w:p w:rsidR="00CC50DF" w:rsidRPr="00892460" w:rsidRDefault="00CC50DF" w:rsidP="003E54B6">
      <w:pPr>
        <w:widowControl w:val="0"/>
        <w:numPr>
          <w:ilvl w:val="0"/>
          <w:numId w:val="41"/>
        </w:numPr>
        <w:tabs>
          <w:tab w:val="left" w:pos="1134"/>
        </w:tabs>
        <w:autoSpaceDE w:val="0"/>
        <w:autoSpaceDN w:val="0"/>
        <w:adjustRightInd w:val="0"/>
        <w:ind w:left="-142" w:firstLine="851"/>
        <w:jc w:val="both"/>
        <w:rPr>
          <w:sz w:val="22"/>
          <w:szCs w:val="22"/>
        </w:rPr>
      </w:pPr>
      <w:r w:rsidRPr="00892460">
        <w:rPr>
          <w:sz w:val="22"/>
          <w:szCs w:val="22"/>
        </w:rPr>
        <w:t>допускать сброс и слив отходов в системы канализации, на грунт;</w:t>
      </w:r>
    </w:p>
    <w:p w:rsidR="00CC50DF" w:rsidRPr="00892460" w:rsidRDefault="00CC50DF" w:rsidP="003E54B6">
      <w:pPr>
        <w:widowControl w:val="0"/>
        <w:numPr>
          <w:ilvl w:val="0"/>
          <w:numId w:val="41"/>
        </w:numPr>
        <w:tabs>
          <w:tab w:val="left" w:pos="1134"/>
        </w:tabs>
        <w:autoSpaceDE w:val="0"/>
        <w:autoSpaceDN w:val="0"/>
        <w:adjustRightInd w:val="0"/>
        <w:ind w:left="-142" w:firstLine="851"/>
        <w:jc w:val="both"/>
        <w:rPr>
          <w:sz w:val="22"/>
          <w:szCs w:val="22"/>
        </w:rPr>
      </w:pPr>
      <w:r w:rsidRPr="00892460">
        <w:rPr>
          <w:sz w:val="22"/>
          <w:szCs w:val="22"/>
        </w:rPr>
        <w:t>хранить емкости с горюче-смазочными материалами, красками и растворителями на почве без поддонов;</w:t>
      </w:r>
    </w:p>
    <w:p w:rsidR="00CC50DF" w:rsidRPr="00892460" w:rsidRDefault="00CC50DF" w:rsidP="003E54B6">
      <w:pPr>
        <w:widowControl w:val="0"/>
        <w:numPr>
          <w:ilvl w:val="0"/>
          <w:numId w:val="41"/>
        </w:numPr>
        <w:tabs>
          <w:tab w:val="left" w:pos="1134"/>
        </w:tabs>
        <w:autoSpaceDE w:val="0"/>
        <w:autoSpaceDN w:val="0"/>
        <w:adjustRightInd w:val="0"/>
        <w:ind w:left="-142" w:firstLine="851"/>
        <w:jc w:val="both"/>
        <w:rPr>
          <w:sz w:val="22"/>
          <w:szCs w:val="22"/>
        </w:rPr>
      </w:pPr>
      <w:r w:rsidRPr="00892460">
        <w:rPr>
          <w:sz w:val="22"/>
          <w:szCs w:val="22"/>
        </w:rPr>
        <w:t>хранить нефтепродукты в резервуарах без маркировки, с открытыми крышками;</w:t>
      </w:r>
    </w:p>
    <w:p w:rsidR="00CC50DF" w:rsidRPr="00892460" w:rsidRDefault="00CC50DF" w:rsidP="003E54B6">
      <w:pPr>
        <w:widowControl w:val="0"/>
        <w:numPr>
          <w:ilvl w:val="0"/>
          <w:numId w:val="41"/>
        </w:numPr>
        <w:tabs>
          <w:tab w:val="left" w:pos="1134"/>
        </w:tabs>
        <w:autoSpaceDE w:val="0"/>
        <w:autoSpaceDN w:val="0"/>
        <w:adjustRightInd w:val="0"/>
        <w:ind w:left="-142" w:firstLine="851"/>
        <w:jc w:val="both"/>
        <w:rPr>
          <w:sz w:val="22"/>
          <w:szCs w:val="22"/>
        </w:rPr>
      </w:pPr>
      <w:r w:rsidRPr="00892460">
        <w:rPr>
          <w:sz w:val="22"/>
          <w:szCs w:val="22"/>
        </w:rPr>
        <w:t>допускать утечки потребляемых видов энергоресурсов;</w:t>
      </w:r>
    </w:p>
    <w:p w:rsidR="00CC50DF" w:rsidRDefault="00CC50DF" w:rsidP="003E54B6">
      <w:pPr>
        <w:widowControl w:val="0"/>
        <w:numPr>
          <w:ilvl w:val="0"/>
          <w:numId w:val="41"/>
        </w:numPr>
        <w:tabs>
          <w:tab w:val="left" w:pos="1134"/>
        </w:tabs>
        <w:autoSpaceDE w:val="0"/>
        <w:autoSpaceDN w:val="0"/>
        <w:adjustRightInd w:val="0"/>
        <w:ind w:left="-142" w:firstLine="851"/>
        <w:jc w:val="both"/>
        <w:rPr>
          <w:sz w:val="22"/>
          <w:szCs w:val="22"/>
        </w:rPr>
      </w:pPr>
      <w:r w:rsidRPr="00892460">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892460" w:rsidRPr="00892460" w:rsidRDefault="00892460" w:rsidP="00892460">
      <w:pPr>
        <w:widowControl w:val="0"/>
        <w:tabs>
          <w:tab w:val="left" w:pos="1134"/>
        </w:tabs>
        <w:autoSpaceDE w:val="0"/>
        <w:autoSpaceDN w:val="0"/>
        <w:adjustRightInd w:val="0"/>
        <w:ind w:left="709"/>
        <w:jc w:val="both"/>
        <w:rPr>
          <w:sz w:val="22"/>
          <w:szCs w:val="22"/>
        </w:rPr>
      </w:pPr>
    </w:p>
    <w:p w:rsidR="00CC50DF" w:rsidRDefault="00CC50DF" w:rsidP="003E54B6">
      <w:pPr>
        <w:widowControl w:val="0"/>
        <w:numPr>
          <w:ilvl w:val="0"/>
          <w:numId w:val="40"/>
        </w:numPr>
        <w:autoSpaceDE w:val="0"/>
        <w:autoSpaceDN w:val="0"/>
        <w:adjustRightInd w:val="0"/>
        <w:ind w:left="-142" w:hanging="357"/>
        <w:jc w:val="center"/>
        <w:rPr>
          <w:b/>
          <w:sz w:val="22"/>
          <w:szCs w:val="22"/>
        </w:rPr>
      </w:pPr>
      <w:r w:rsidRPr="00892460">
        <w:rPr>
          <w:b/>
          <w:sz w:val="22"/>
          <w:szCs w:val="22"/>
        </w:rPr>
        <w:t xml:space="preserve">Отдельные требования </w:t>
      </w:r>
    </w:p>
    <w:p w:rsidR="00892460" w:rsidRPr="00892460" w:rsidRDefault="00892460" w:rsidP="00892460">
      <w:pPr>
        <w:widowControl w:val="0"/>
        <w:autoSpaceDE w:val="0"/>
        <w:autoSpaceDN w:val="0"/>
        <w:adjustRightInd w:val="0"/>
        <w:ind w:left="-142"/>
        <w:rPr>
          <w:b/>
          <w:sz w:val="22"/>
          <w:szCs w:val="22"/>
        </w:rPr>
      </w:pPr>
    </w:p>
    <w:p w:rsidR="00CC50DF" w:rsidRPr="00892460" w:rsidRDefault="00CC50DF" w:rsidP="003E54B6">
      <w:pPr>
        <w:widowControl w:val="0"/>
        <w:numPr>
          <w:ilvl w:val="1"/>
          <w:numId w:val="40"/>
        </w:numPr>
        <w:tabs>
          <w:tab w:val="left" w:pos="1080"/>
        </w:tabs>
        <w:autoSpaceDE w:val="0"/>
        <w:autoSpaceDN w:val="0"/>
        <w:adjustRightInd w:val="0"/>
        <w:ind w:left="-142" w:firstLine="567"/>
        <w:jc w:val="both"/>
        <w:rPr>
          <w:sz w:val="22"/>
          <w:szCs w:val="22"/>
        </w:rPr>
      </w:pPr>
      <w:r w:rsidRPr="00892460">
        <w:rPr>
          <w:sz w:val="22"/>
          <w:szCs w:val="22"/>
        </w:rPr>
        <w:t>Средства индивидуальной защиты, транспорт:</w:t>
      </w:r>
    </w:p>
    <w:p w:rsidR="00CC50DF" w:rsidRPr="00892460" w:rsidRDefault="00CC50DF" w:rsidP="003E54B6">
      <w:pPr>
        <w:widowControl w:val="0"/>
        <w:numPr>
          <w:ilvl w:val="2"/>
          <w:numId w:val="40"/>
        </w:numPr>
        <w:tabs>
          <w:tab w:val="left" w:pos="1134"/>
        </w:tabs>
        <w:autoSpaceDE w:val="0"/>
        <w:autoSpaceDN w:val="0"/>
        <w:adjustRightInd w:val="0"/>
        <w:ind w:left="-142" w:firstLine="567"/>
        <w:jc w:val="both"/>
        <w:rPr>
          <w:sz w:val="22"/>
          <w:szCs w:val="22"/>
        </w:rPr>
      </w:pPr>
      <w:r w:rsidRPr="00892460">
        <w:rPr>
          <w:sz w:val="22"/>
          <w:szCs w:val="22"/>
        </w:rPr>
        <w:t>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СИЗ.</w:t>
      </w:r>
    </w:p>
    <w:p w:rsidR="00CC50DF" w:rsidRPr="00892460" w:rsidRDefault="00CC50DF" w:rsidP="003E54B6">
      <w:pPr>
        <w:widowControl w:val="0"/>
        <w:numPr>
          <w:ilvl w:val="2"/>
          <w:numId w:val="40"/>
        </w:numPr>
        <w:tabs>
          <w:tab w:val="left" w:pos="1134"/>
        </w:tabs>
        <w:autoSpaceDE w:val="0"/>
        <w:autoSpaceDN w:val="0"/>
        <w:adjustRightInd w:val="0"/>
        <w:ind w:left="-142" w:firstLine="567"/>
        <w:jc w:val="both"/>
        <w:rPr>
          <w:sz w:val="22"/>
          <w:szCs w:val="22"/>
        </w:rPr>
      </w:pPr>
      <w:r w:rsidRPr="00892460">
        <w:rPr>
          <w:sz w:val="22"/>
          <w:szCs w:val="22"/>
        </w:rPr>
        <w:t>Работники Подрядчика должны обязательно применять застегнутые подбородочным ремнем защитные каски:</w:t>
      </w:r>
    </w:p>
    <w:p w:rsidR="00CC50DF" w:rsidRPr="00892460" w:rsidRDefault="00CC50DF" w:rsidP="003E54B6">
      <w:pPr>
        <w:widowControl w:val="0"/>
        <w:numPr>
          <w:ilvl w:val="0"/>
          <w:numId w:val="41"/>
        </w:numPr>
        <w:tabs>
          <w:tab w:val="left" w:pos="1134"/>
        </w:tabs>
        <w:autoSpaceDE w:val="0"/>
        <w:autoSpaceDN w:val="0"/>
        <w:adjustRightInd w:val="0"/>
        <w:ind w:left="-142" w:firstLine="851"/>
        <w:jc w:val="both"/>
        <w:rPr>
          <w:sz w:val="22"/>
          <w:szCs w:val="22"/>
        </w:rPr>
      </w:pPr>
      <w:r w:rsidRPr="00892460">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rsidR="00CC50DF" w:rsidRPr="00892460" w:rsidRDefault="00CC50DF" w:rsidP="003E54B6">
      <w:pPr>
        <w:widowControl w:val="0"/>
        <w:numPr>
          <w:ilvl w:val="0"/>
          <w:numId w:val="41"/>
        </w:numPr>
        <w:tabs>
          <w:tab w:val="left" w:pos="1134"/>
        </w:tabs>
        <w:autoSpaceDE w:val="0"/>
        <w:autoSpaceDN w:val="0"/>
        <w:adjustRightInd w:val="0"/>
        <w:ind w:left="-142" w:firstLine="851"/>
        <w:jc w:val="both"/>
        <w:rPr>
          <w:sz w:val="22"/>
          <w:szCs w:val="22"/>
        </w:rPr>
      </w:pPr>
      <w:r w:rsidRPr="00892460">
        <w:rPr>
          <w:sz w:val="22"/>
          <w:szCs w:val="22"/>
        </w:rPr>
        <w:t>при выполнении грузоподъёмных работ и при перемещении грузов;</w:t>
      </w:r>
    </w:p>
    <w:p w:rsidR="00CC50DF" w:rsidRPr="00892460" w:rsidRDefault="00CC50DF" w:rsidP="003E54B6">
      <w:pPr>
        <w:widowControl w:val="0"/>
        <w:numPr>
          <w:ilvl w:val="0"/>
          <w:numId w:val="41"/>
        </w:numPr>
        <w:tabs>
          <w:tab w:val="left" w:pos="1134"/>
        </w:tabs>
        <w:autoSpaceDE w:val="0"/>
        <w:autoSpaceDN w:val="0"/>
        <w:adjustRightInd w:val="0"/>
        <w:ind w:left="-142" w:firstLine="851"/>
        <w:jc w:val="both"/>
        <w:rPr>
          <w:sz w:val="22"/>
          <w:szCs w:val="22"/>
        </w:rPr>
      </w:pPr>
      <w:r w:rsidRPr="00892460">
        <w:rPr>
          <w:sz w:val="22"/>
          <w:szCs w:val="22"/>
        </w:rPr>
        <w:t>при строительных работах;</w:t>
      </w:r>
    </w:p>
    <w:p w:rsidR="00CC50DF" w:rsidRPr="00892460" w:rsidRDefault="00CC50DF" w:rsidP="003E54B6">
      <w:pPr>
        <w:widowControl w:val="0"/>
        <w:numPr>
          <w:ilvl w:val="0"/>
          <w:numId w:val="41"/>
        </w:numPr>
        <w:tabs>
          <w:tab w:val="left" w:pos="1134"/>
        </w:tabs>
        <w:autoSpaceDE w:val="0"/>
        <w:autoSpaceDN w:val="0"/>
        <w:adjustRightInd w:val="0"/>
        <w:ind w:left="-142" w:firstLine="851"/>
        <w:jc w:val="both"/>
        <w:rPr>
          <w:sz w:val="22"/>
          <w:szCs w:val="22"/>
        </w:rPr>
      </w:pPr>
      <w:r w:rsidRPr="00892460">
        <w:rPr>
          <w:sz w:val="22"/>
          <w:szCs w:val="22"/>
        </w:rPr>
        <w:t>при работе в зонах, обозначенных табличками «Обязательное ношение каски»;</w:t>
      </w:r>
    </w:p>
    <w:p w:rsidR="00CC50DF" w:rsidRPr="00892460" w:rsidRDefault="00CC50DF" w:rsidP="003E54B6">
      <w:pPr>
        <w:widowControl w:val="0"/>
        <w:numPr>
          <w:ilvl w:val="0"/>
          <w:numId w:val="41"/>
        </w:numPr>
        <w:tabs>
          <w:tab w:val="left" w:pos="1134"/>
        </w:tabs>
        <w:autoSpaceDE w:val="0"/>
        <w:autoSpaceDN w:val="0"/>
        <w:adjustRightInd w:val="0"/>
        <w:ind w:left="-142" w:firstLine="851"/>
        <w:jc w:val="both"/>
        <w:rPr>
          <w:sz w:val="22"/>
          <w:szCs w:val="22"/>
        </w:rPr>
      </w:pPr>
      <w:r w:rsidRPr="00892460">
        <w:rPr>
          <w:sz w:val="22"/>
          <w:szCs w:val="22"/>
        </w:rPr>
        <w:t>при работе в зоне возможного контакта головы с электропроводкой;</w:t>
      </w:r>
    </w:p>
    <w:p w:rsidR="00CC50DF" w:rsidRPr="00892460" w:rsidRDefault="00CC50DF" w:rsidP="003E54B6">
      <w:pPr>
        <w:widowControl w:val="0"/>
        <w:numPr>
          <w:ilvl w:val="0"/>
          <w:numId w:val="41"/>
        </w:numPr>
        <w:tabs>
          <w:tab w:val="left" w:pos="1134"/>
        </w:tabs>
        <w:autoSpaceDE w:val="0"/>
        <w:autoSpaceDN w:val="0"/>
        <w:adjustRightInd w:val="0"/>
        <w:ind w:left="-142" w:firstLine="851"/>
        <w:jc w:val="both"/>
        <w:rPr>
          <w:sz w:val="22"/>
          <w:szCs w:val="22"/>
        </w:rPr>
      </w:pPr>
      <w:r w:rsidRPr="00892460">
        <w:rPr>
          <w:sz w:val="22"/>
          <w:szCs w:val="22"/>
        </w:rPr>
        <w:t>в зоне опасности контакта головы с низко расположенными элементами конструкций.</w:t>
      </w:r>
    </w:p>
    <w:p w:rsidR="00CC50DF" w:rsidRPr="00892460" w:rsidRDefault="00CC50DF" w:rsidP="00892460">
      <w:pPr>
        <w:widowControl w:val="0"/>
        <w:tabs>
          <w:tab w:val="left" w:pos="900"/>
        </w:tabs>
        <w:ind w:left="-142" w:firstLine="567"/>
        <w:jc w:val="both"/>
        <w:rPr>
          <w:sz w:val="22"/>
          <w:szCs w:val="22"/>
        </w:rPr>
      </w:pPr>
      <w:r w:rsidRPr="00892460">
        <w:rPr>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rsidR="00CC50DF" w:rsidRPr="00892460" w:rsidRDefault="00CC50DF" w:rsidP="003E54B6">
      <w:pPr>
        <w:widowControl w:val="0"/>
        <w:numPr>
          <w:ilvl w:val="2"/>
          <w:numId w:val="40"/>
        </w:numPr>
        <w:tabs>
          <w:tab w:val="left" w:pos="1134"/>
        </w:tabs>
        <w:autoSpaceDE w:val="0"/>
        <w:autoSpaceDN w:val="0"/>
        <w:adjustRightInd w:val="0"/>
        <w:ind w:left="-142" w:firstLine="567"/>
        <w:jc w:val="both"/>
        <w:rPr>
          <w:sz w:val="22"/>
          <w:szCs w:val="22"/>
        </w:rPr>
      </w:pPr>
      <w:r w:rsidRPr="00892460">
        <w:rPr>
          <w:sz w:val="22"/>
          <w:szCs w:val="22"/>
        </w:rPr>
        <w:t>Работники Подрядчика должны обязательно применять защитные очки или щитки:</w:t>
      </w:r>
    </w:p>
    <w:p w:rsidR="00CC50DF" w:rsidRPr="00892460" w:rsidRDefault="00CC50DF" w:rsidP="003E54B6">
      <w:pPr>
        <w:widowControl w:val="0"/>
        <w:numPr>
          <w:ilvl w:val="0"/>
          <w:numId w:val="41"/>
        </w:numPr>
        <w:tabs>
          <w:tab w:val="left" w:pos="1134"/>
        </w:tabs>
        <w:autoSpaceDE w:val="0"/>
        <w:autoSpaceDN w:val="0"/>
        <w:adjustRightInd w:val="0"/>
        <w:ind w:left="-142" w:firstLine="851"/>
        <w:jc w:val="both"/>
        <w:rPr>
          <w:sz w:val="22"/>
          <w:szCs w:val="22"/>
        </w:rPr>
      </w:pPr>
      <w:r w:rsidRPr="00892460">
        <w:rPr>
          <w:sz w:val="22"/>
          <w:szCs w:val="22"/>
        </w:rPr>
        <w:t>при работе с ручным инструментом ударного действия;</w:t>
      </w:r>
    </w:p>
    <w:p w:rsidR="00CC50DF" w:rsidRPr="00892460" w:rsidRDefault="00CC50DF" w:rsidP="003E54B6">
      <w:pPr>
        <w:widowControl w:val="0"/>
        <w:numPr>
          <w:ilvl w:val="0"/>
          <w:numId w:val="41"/>
        </w:numPr>
        <w:tabs>
          <w:tab w:val="left" w:pos="1134"/>
        </w:tabs>
        <w:autoSpaceDE w:val="0"/>
        <w:autoSpaceDN w:val="0"/>
        <w:adjustRightInd w:val="0"/>
        <w:ind w:left="-142" w:firstLine="851"/>
        <w:jc w:val="both"/>
        <w:rPr>
          <w:sz w:val="22"/>
          <w:szCs w:val="22"/>
        </w:rPr>
      </w:pPr>
      <w:r w:rsidRPr="00892460">
        <w:rPr>
          <w:sz w:val="22"/>
          <w:szCs w:val="22"/>
        </w:rPr>
        <w:t>при работе с электрифицированным и пневматическим абразивным инструментом;</w:t>
      </w:r>
    </w:p>
    <w:p w:rsidR="00CC50DF" w:rsidRPr="00892460" w:rsidRDefault="00CC50DF" w:rsidP="003E54B6">
      <w:pPr>
        <w:widowControl w:val="0"/>
        <w:numPr>
          <w:ilvl w:val="0"/>
          <w:numId w:val="41"/>
        </w:numPr>
        <w:tabs>
          <w:tab w:val="left" w:pos="1134"/>
        </w:tabs>
        <w:autoSpaceDE w:val="0"/>
        <w:autoSpaceDN w:val="0"/>
        <w:adjustRightInd w:val="0"/>
        <w:ind w:left="-142" w:firstLine="851"/>
        <w:jc w:val="both"/>
        <w:rPr>
          <w:sz w:val="22"/>
          <w:szCs w:val="22"/>
        </w:rPr>
      </w:pPr>
      <w:r w:rsidRPr="00892460">
        <w:rPr>
          <w:sz w:val="22"/>
          <w:szCs w:val="22"/>
        </w:rPr>
        <w:t>при электро- и газосварочных работах.</w:t>
      </w:r>
    </w:p>
    <w:p w:rsidR="00CC50DF" w:rsidRPr="00892460" w:rsidRDefault="00CC50DF" w:rsidP="003E54B6">
      <w:pPr>
        <w:widowControl w:val="0"/>
        <w:numPr>
          <w:ilvl w:val="2"/>
          <w:numId w:val="40"/>
        </w:numPr>
        <w:tabs>
          <w:tab w:val="left" w:pos="1134"/>
        </w:tabs>
        <w:autoSpaceDE w:val="0"/>
        <w:autoSpaceDN w:val="0"/>
        <w:adjustRightInd w:val="0"/>
        <w:ind w:left="-142" w:firstLine="567"/>
        <w:jc w:val="both"/>
        <w:rPr>
          <w:sz w:val="22"/>
          <w:szCs w:val="22"/>
        </w:rPr>
      </w:pPr>
      <w:r w:rsidRPr="00892460">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rsidR="00CC50DF" w:rsidRPr="00892460" w:rsidRDefault="00CC50DF" w:rsidP="003E54B6">
      <w:pPr>
        <w:widowControl w:val="0"/>
        <w:numPr>
          <w:ilvl w:val="2"/>
          <w:numId w:val="40"/>
        </w:numPr>
        <w:tabs>
          <w:tab w:val="left" w:pos="1134"/>
        </w:tabs>
        <w:autoSpaceDE w:val="0"/>
        <w:autoSpaceDN w:val="0"/>
        <w:adjustRightInd w:val="0"/>
        <w:ind w:left="-142" w:firstLine="567"/>
        <w:jc w:val="both"/>
        <w:rPr>
          <w:sz w:val="22"/>
          <w:szCs w:val="22"/>
        </w:rPr>
      </w:pPr>
      <w:r w:rsidRPr="00892460">
        <w:rPr>
          <w:sz w:val="22"/>
          <w:szCs w:val="22"/>
        </w:rPr>
        <w:t xml:space="preserve">Все транспортные средства Подрядчика, используемые при проведении Работ, должны быть </w:t>
      </w:r>
      <w:r w:rsidRPr="00892460">
        <w:rPr>
          <w:sz w:val="22"/>
          <w:szCs w:val="22"/>
        </w:rPr>
        <w:lastRenderedPageBreak/>
        <w:t>оборудованы следующим:</w:t>
      </w:r>
    </w:p>
    <w:p w:rsidR="00CC50DF" w:rsidRPr="00892460" w:rsidRDefault="00CC50DF" w:rsidP="003E54B6">
      <w:pPr>
        <w:widowControl w:val="0"/>
        <w:numPr>
          <w:ilvl w:val="0"/>
          <w:numId w:val="41"/>
        </w:numPr>
        <w:tabs>
          <w:tab w:val="left" w:pos="1134"/>
        </w:tabs>
        <w:autoSpaceDE w:val="0"/>
        <w:autoSpaceDN w:val="0"/>
        <w:adjustRightInd w:val="0"/>
        <w:ind w:left="-142" w:firstLine="851"/>
        <w:jc w:val="both"/>
        <w:rPr>
          <w:sz w:val="22"/>
          <w:szCs w:val="22"/>
        </w:rPr>
      </w:pPr>
      <w:r w:rsidRPr="00892460">
        <w:rPr>
          <w:sz w:val="22"/>
          <w:szCs w:val="22"/>
        </w:rPr>
        <w:t>ремнями безопасности для водителя и всех пассажиров (если это предусмотрено заводом-изготовителем);</w:t>
      </w:r>
    </w:p>
    <w:p w:rsidR="00CC50DF" w:rsidRPr="00892460" w:rsidRDefault="00CC50DF" w:rsidP="003E54B6">
      <w:pPr>
        <w:widowControl w:val="0"/>
        <w:numPr>
          <w:ilvl w:val="0"/>
          <w:numId w:val="41"/>
        </w:numPr>
        <w:tabs>
          <w:tab w:val="left" w:pos="1134"/>
        </w:tabs>
        <w:autoSpaceDE w:val="0"/>
        <w:autoSpaceDN w:val="0"/>
        <w:adjustRightInd w:val="0"/>
        <w:ind w:left="-142" w:firstLine="851"/>
        <w:jc w:val="both"/>
        <w:rPr>
          <w:sz w:val="22"/>
          <w:szCs w:val="22"/>
        </w:rPr>
      </w:pPr>
      <w:r w:rsidRPr="00892460">
        <w:rPr>
          <w:sz w:val="22"/>
          <w:szCs w:val="22"/>
        </w:rPr>
        <w:t>аптечкой первой помощи;</w:t>
      </w:r>
    </w:p>
    <w:p w:rsidR="00CC50DF" w:rsidRPr="00892460" w:rsidRDefault="00CC50DF" w:rsidP="003E54B6">
      <w:pPr>
        <w:widowControl w:val="0"/>
        <w:numPr>
          <w:ilvl w:val="0"/>
          <w:numId w:val="41"/>
        </w:numPr>
        <w:tabs>
          <w:tab w:val="left" w:pos="1134"/>
        </w:tabs>
        <w:autoSpaceDE w:val="0"/>
        <w:autoSpaceDN w:val="0"/>
        <w:adjustRightInd w:val="0"/>
        <w:ind w:left="-142" w:firstLine="851"/>
        <w:jc w:val="both"/>
        <w:rPr>
          <w:sz w:val="22"/>
          <w:szCs w:val="22"/>
        </w:rPr>
      </w:pPr>
      <w:r w:rsidRPr="00892460">
        <w:rPr>
          <w:sz w:val="22"/>
          <w:szCs w:val="22"/>
        </w:rPr>
        <w:t>огнетушителем;</w:t>
      </w:r>
    </w:p>
    <w:p w:rsidR="00CC50DF" w:rsidRPr="00892460" w:rsidRDefault="00CC50DF" w:rsidP="003E54B6">
      <w:pPr>
        <w:widowControl w:val="0"/>
        <w:numPr>
          <w:ilvl w:val="0"/>
          <w:numId w:val="41"/>
        </w:numPr>
        <w:tabs>
          <w:tab w:val="left" w:pos="1134"/>
        </w:tabs>
        <w:autoSpaceDE w:val="0"/>
        <w:autoSpaceDN w:val="0"/>
        <w:adjustRightInd w:val="0"/>
        <w:ind w:left="-142" w:firstLine="851"/>
        <w:jc w:val="both"/>
        <w:rPr>
          <w:sz w:val="22"/>
          <w:szCs w:val="22"/>
        </w:rPr>
      </w:pPr>
      <w:r w:rsidRPr="00892460">
        <w:rPr>
          <w:sz w:val="22"/>
          <w:szCs w:val="22"/>
        </w:rPr>
        <w:t>системами автоматики, блокировок, сигнализации (если это предусмотрено соответствующими нормативно-правовыми актами);</w:t>
      </w:r>
    </w:p>
    <w:p w:rsidR="00CC50DF" w:rsidRPr="00892460" w:rsidRDefault="00CC50DF" w:rsidP="003E54B6">
      <w:pPr>
        <w:widowControl w:val="0"/>
        <w:numPr>
          <w:ilvl w:val="0"/>
          <w:numId w:val="41"/>
        </w:numPr>
        <w:tabs>
          <w:tab w:val="left" w:pos="1134"/>
        </w:tabs>
        <w:autoSpaceDE w:val="0"/>
        <w:autoSpaceDN w:val="0"/>
        <w:adjustRightInd w:val="0"/>
        <w:ind w:left="-142" w:firstLine="851"/>
        <w:jc w:val="both"/>
        <w:rPr>
          <w:sz w:val="22"/>
          <w:szCs w:val="22"/>
        </w:rPr>
      </w:pPr>
      <w:r w:rsidRPr="00892460">
        <w:rPr>
          <w:sz w:val="22"/>
          <w:szCs w:val="22"/>
        </w:rPr>
        <w:t>знаком аварийной остановки;</w:t>
      </w:r>
    </w:p>
    <w:p w:rsidR="00CC50DF" w:rsidRPr="00892460" w:rsidRDefault="00CC50DF" w:rsidP="003E54B6">
      <w:pPr>
        <w:widowControl w:val="0"/>
        <w:numPr>
          <w:ilvl w:val="0"/>
          <w:numId w:val="41"/>
        </w:numPr>
        <w:tabs>
          <w:tab w:val="left" w:pos="1134"/>
        </w:tabs>
        <w:autoSpaceDE w:val="0"/>
        <w:autoSpaceDN w:val="0"/>
        <w:adjustRightInd w:val="0"/>
        <w:ind w:left="-142" w:firstLine="851"/>
        <w:jc w:val="both"/>
        <w:rPr>
          <w:sz w:val="22"/>
          <w:szCs w:val="22"/>
        </w:rPr>
      </w:pPr>
      <w:r w:rsidRPr="00892460">
        <w:rPr>
          <w:sz w:val="22"/>
          <w:szCs w:val="22"/>
        </w:rPr>
        <w:t>противооткатными башмаками;</w:t>
      </w:r>
    </w:p>
    <w:p w:rsidR="00CC50DF" w:rsidRPr="00892460" w:rsidRDefault="00CC50DF" w:rsidP="003E54B6">
      <w:pPr>
        <w:widowControl w:val="0"/>
        <w:numPr>
          <w:ilvl w:val="0"/>
          <w:numId w:val="41"/>
        </w:numPr>
        <w:tabs>
          <w:tab w:val="left" w:pos="1134"/>
        </w:tabs>
        <w:autoSpaceDE w:val="0"/>
        <w:autoSpaceDN w:val="0"/>
        <w:adjustRightInd w:val="0"/>
        <w:ind w:left="-142" w:firstLine="851"/>
        <w:jc w:val="both"/>
        <w:rPr>
          <w:sz w:val="22"/>
          <w:szCs w:val="22"/>
        </w:rPr>
      </w:pPr>
      <w:r w:rsidRPr="00892460">
        <w:rPr>
          <w:sz w:val="22"/>
          <w:szCs w:val="22"/>
        </w:rPr>
        <w:t>искрогасителями (на территориях взрывопожароопасных объектов Заказчика);</w:t>
      </w:r>
    </w:p>
    <w:p w:rsidR="00CC50DF" w:rsidRPr="00892460" w:rsidRDefault="00CC50DF" w:rsidP="003E54B6">
      <w:pPr>
        <w:widowControl w:val="0"/>
        <w:numPr>
          <w:ilvl w:val="2"/>
          <w:numId w:val="40"/>
        </w:numPr>
        <w:tabs>
          <w:tab w:val="left" w:pos="1134"/>
        </w:tabs>
        <w:autoSpaceDE w:val="0"/>
        <w:autoSpaceDN w:val="0"/>
        <w:adjustRightInd w:val="0"/>
        <w:ind w:left="-142" w:firstLine="567"/>
        <w:jc w:val="both"/>
        <w:rPr>
          <w:sz w:val="22"/>
          <w:szCs w:val="22"/>
        </w:rPr>
      </w:pPr>
      <w:r w:rsidRPr="00892460">
        <w:rPr>
          <w:sz w:val="22"/>
          <w:szCs w:val="22"/>
        </w:rPr>
        <w:t>Подрядчик должен обеспечить:</w:t>
      </w:r>
    </w:p>
    <w:p w:rsidR="00CC50DF" w:rsidRPr="00892460" w:rsidRDefault="00CC50DF" w:rsidP="003E54B6">
      <w:pPr>
        <w:widowControl w:val="0"/>
        <w:numPr>
          <w:ilvl w:val="0"/>
          <w:numId w:val="41"/>
        </w:numPr>
        <w:tabs>
          <w:tab w:val="left" w:pos="1134"/>
        </w:tabs>
        <w:autoSpaceDE w:val="0"/>
        <w:autoSpaceDN w:val="0"/>
        <w:adjustRightInd w:val="0"/>
        <w:ind w:left="-142" w:firstLine="851"/>
        <w:jc w:val="both"/>
        <w:rPr>
          <w:sz w:val="22"/>
          <w:szCs w:val="22"/>
        </w:rPr>
      </w:pPr>
      <w:r w:rsidRPr="00892460">
        <w:rPr>
          <w:sz w:val="22"/>
          <w:szCs w:val="22"/>
        </w:rPr>
        <w:t>обучение и достаточную квалификацию водителей транспортных средств;</w:t>
      </w:r>
    </w:p>
    <w:p w:rsidR="00CC50DF" w:rsidRPr="00892460" w:rsidRDefault="00CC50DF" w:rsidP="003E54B6">
      <w:pPr>
        <w:widowControl w:val="0"/>
        <w:numPr>
          <w:ilvl w:val="0"/>
          <w:numId w:val="41"/>
        </w:numPr>
        <w:tabs>
          <w:tab w:val="left" w:pos="1134"/>
        </w:tabs>
        <w:autoSpaceDE w:val="0"/>
        <w:autoSpaceDN w:val="0"/>
        <w:adjustRightInd w:val="0"/>
        <w:ind w:left="-142" w:firstLine="851"/>
        <w:jc w:val="both"/>
        <w:rPr>
          <w:sz w:val="22"/>
          <w:szCs w:val="22"/>
        </w:rPr>
      </w:pPr>
      <w:r w:rsidRPr="00892460">
        <w:rPr>
          <w:sz w:val="22"/>
          <w:szCs w:val="22"/>
        </w:rPr>
        <w:t>проведение регулярных техосмотров транспортных средств;</w:t>
      </w:r>
    </w:p>
    <w:p w:rsidR="00CC50DF" w:rsidRPr="00892460" w:rsidRDefault="00CC50DF" w:rsidP="003E54B6">
      <w:pPr>
        <w:widowControl w:val="0"/>
        <w:numPr>
          <w:ilvl w:val="0"/>
          <w:numId w:val="41"/>
        </w:numPr>
        <w:tabs>
          <w:tab w:val="left" w:pos="1134"/>
        </w:tabs>
        <w:autoSpaceDE w:val="0"/>
        <w:autoSpaceDN w:val="0"/>
        <w:adjustRightInd w:val="0"/>
        <w:ind w:left="-142" w:firstLine="851"/>
        <w:jc w:val="both"/>
        <w:rPr>
          <w:sz w:val="22"/>
          <w:szCs w:val="22"/>
        </w:rPr>
      </w:pPr>
      <w:r w:rsidRPr="00892460">
        <w:rPr>
          <w:sz w:val="22"/>
          <w:szCs w:val="22"/>
        </w:rPr>
        <w:t>использование и применение транспортных средств по их назначению;</w:t>
      </w:r>
    </w:p>
    <w:p w:rsidR="00CC50DF" w:rsidRPr="00892460" w:rsidRDefault="00CC50DF" w:rsidP="003E54B6">
      <w:pPr>
        <w:widowControl w:val="0"/>
        <w:numPr>
          <w:ilvl w:val="0"/>
          <w:numId w:val="41"/>
        </w:numPr>
        <w:tabs>
          <w:tab w:val="left" w:pos="1134"/>
        </w:tabs>
        <w:autoSpaceDE w:val="0"/>
        <w:autoSpaceDN w:val="0"/>
        <w:adjustRightInd w:val="0"/>
        <w:ind w:left="-142" w:firstLine="851"/>
        <w:jc w:val="both"/>
        <w:rPr>
          <w:sz w:val="22"/>
          <w:szCs w:val="22"/>
        </w:rPr>
      </w:pPr>
      <w:r w:rsidRPr="00892460">
        <w:rPr>
          <w:sz w:val="22"/>
          <w:szCs w:val="22"/>
        </w:rPr>
        <w:t>соблюдение внутриобъектового скоростного режима, установленного Заказчиком;</w:t>
      </w:r>
    </w:p>
    <w:p w:rsidR="00CC50DF" w:rsidRPr="00892460" w:rsidRDefault="00CC50DF" w:rsidP="003E54B6">
      <w:pPr>
        <w:widowControl w:val="0"/>
        <w:numPr>
          <w:ilvl w:val="0"/>
          <w:numId w:val="41"/>
        </w:numPr>
        <w:tabs>
          <w:tab w:val="left" w:pos="1134"/>
        </w:tabs>
        <w:autoSpaceDE w:val="0"/>
        <w:autoSpaceDN w:val="0"/>
        <w:adjustRightInd w:val="0"/>
        <w:ind w:left="-142" w:firstLine="851"/>
        <w:jc w:val="both"/>
        <w:rPr>
          <w:sz w:val="22"/>
          <w:szCs w:val="22"/>
        </w:rPr>
      </w:pPr>
      <w:r w:rsidRPr="00892460">
        <w:rPr>
          <w:sz w:val="22"/>
          <w:szCs w:val="22"/>
        </w:rPr>
        <w:t>движение и стоянку транспортных средств согласно разметке и дорожным знакам на территории Заказчика.</w:t>
      </w:r>
    </w:p>
    <w:p w:rsidR="00CC50DF" w:rsidRPr="00892460" w:rsidRDefault="00CC50DF" w:rsidP="003E54B6">
      <w:pPr>
        <w:widowControl w:val="0"/>
        <w:numPr>
          <w:ilvl w:val="2"/>
          <w:numId w:val="40"/>
        </w:numPr>
        <w:tabs>
          <w:tab w:val="left" w:pos="1134"/>
        </w:tabs>
        <w:autoSpaceDE w:val="0"/>
        <w:autoSpaceDN w:val="0"/>
        <w:adjustRightInd w:val="0"/>
        <w:ind w:left="-142" w:firstLine="567"/>
        <w:jc w:val="both"/>
        <w:rPr>
          <w:sz w:val="22"/>
          <w:szCs w:val="22"/>
        </w:rPr>
      </w:pPr>
      <w:r w:rsidRPr="00892460">
        <w:rPr>
          <w:sz w:val="22"/>
          <w:szCs w:val="22"/>
        </w:rPr>
        <w:t>Подрядчик обязан:</w:t>
      </w:r>
    </w:p>
    <w:p w:rsidR="00CC50DF" w:rsidRPr="00892460" w:rsidRDefault="00CC50DF" w:rsidP="003E54B6">
      <w:pPr>
        <w:widowControl w:val="0"/>
        <w:numPr>
          <w:ilvl w:val="0"/>
          <w:numId w:val="41"/>
        </w:numPr>
        <w:tabs>
          <w:tab w:val="left" w:pos="1134"/>
        </w:tabs>
        <w:autoSpaceDE w:val="0"/>
        <w:autoSpaceDN w:val="0"/>
        <w:adjustRightInd w:val="0"/>
        <w:ind w:left="-142" w:firstLine="851"/>
        <w:jc w:val="both"/>
        <w:rPr>
          <w:sz w:val="22"/>
          <w:szCs w:val="22"/>
        </w:rPr>
      </w:pPr>
      <w:r w:rsidRPr="00892460">
        <w:rPr>
          <w:sz w:val="22"/>
          <w:szCs w:val="22"/>
        </w:rPr>
        <w:t>организовать предрейсовый медицинский осмотр водителей;</w:t>
      </w:r>
    </w:p>
    <w:p w:rsidR="00CC50DF" w:rsidRPr="00892460" w:rsidRDefault="00CC50DF" w:rsidP="003E54B6">
      <w:pPr>
        <w:widowControl w:val="0"/>
        <w:numPr>
          <w:ilvl w:val="0"/>
          <w:numId w:val="41"/>
        </w:numPr>
        <w:tabs>
          <w:tab w:val="left" w:pos="1134"/>
        </w:tabs>
        <w:autoSpaceDE w:val="0"/>
        <w:autoSpaceDN w:val="0"/>
        <w:adjustRightInd w:val="0"/>
        <w:ind w:left="-142" w:firstLine="851"/>
        <w:jc w:val="both"/>
        <w:rPr>
          <w:sz w:val="22"/>
          <w:szCs w:val="22"/>
        </w:rPr>
      </w:pPr>
      <w:r w:rsidRPr="00892460">
        <w:rPr>
          <w:sz w:val="22"/>
          <w:szCs w:val="22"/>
        </w:rPr>
        <w:t>организовать осмотры транспортных средств перед выездом на линию перед началом работ.</w:t>
      </w:r>
    </w:p>
    <w:p w:rsidR="00CC50DF" w:rsidRPr="00892460" w:rsidRDefault="00CC50DF" w:rsidP="003E54B6">
      <w:pPr>
        <w:widowControl w:val="0"/>
        <w:numPr>
          <w:ilvl w:val="1"/>
          <w:numId w:val="40"/>
        </w:numPr>
        <w:tabs>
          <w:tab w:val="left" w:pos="1080"/>
        </w:tabs>
        <w:autoSpaceDE w:val="0"/>
        <w:autoSpaceDN w:val="0"/>
        <w:adjustRightInd w:val="0"/>
        <w:ind w:left="-142" w:hanging="6"/>
        <w:jc w:val="both"/>
        <w:rPr>
          <w:sz w:val="22"/>
          <w:szCs w:val="22"/>
        </w:rPr>
      </w:pPr>
      <w:r w:rsidRPr="00892460">
        <w:rPr>
          <w:sz w:val="22"/>
          <w:szCs w:val="22"/>
        </w:rPr>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rsidR="00CC50DF" w:rsidRPr="00892460" w:rsidRDefault="00CC50DF" w:rsidP="003E54B6">
      <w:pPr>
        <w:widowControl w:val="0"/>
        <w:numPr>
          <w:ilvl w:val="0"/>
          <w:numId w:val="41"/>
        </w:numPr>
        <w:tabs>
          <w:tab w:val="left" w:pos="1134"/>
        </w:tabs>
        <w:autoSpaceDE w:val="0"/>
        <w:autoSpaceDN w:val="0"/>
        <w:adjustRightInd w:val="0"/>
        <w:ind w:left="-142" w:firstLine="851"/>
        <w:jc w:val="both"/>
        <w:rPr>
          <w:sz w:val="22"/>
          <w:szCs w:val="22"/>
        </w:rPr>
      </w:pPr>
      <w:r w:rsidRPr="00892460">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CC50DF" w:rsidRPr="00892460" w:rsidRDefault="00CC50DF" w:rsidP="003E54B6">
      <w:pPr>
        <w:widowControl w:val="0"/>
        <w:numPr>
          <w:ilvl w:val="0"/>
          <w:numId w:val="41"/>
        </w:numPr>
        <w:tabs>
          <w:tab w:val="left" w:pos="1134"/>
        </w:tabs>
        <w:autoSpaceDE w:val="0"/>
        <w:autoSpaceDN w:val="0"/>
        <w:adjustRightInd w:val="0"/>
        <w:ind w:left="-142" w:firstLine="851"/>
        <w:jc w:val="both"/>
        <w:rPr>
          <w:sz w:val="22"/>
          <w:szCs w:val="22"/>
        </w:rPr>
      </w:pPr>
      <w:r w:rsidRPr="00892460">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CC50DF" w:rsidRPr="00892460" w:rsidRDefault="00CC50DF" w:rsidP="003E54B6">
      <w:pPr>
        <w:widowControl w:val="0"/>
        <w:numPr>
          <w:ilvl w:val="0"/>
          <w:numId w:val="41"/>
        </w:numPr>
        <w:tabs>
          <w:tab w:val="left" w:pos="1134"/>
        </w:tabs>
        <w:autoSpaceDE w:val="0"/>
        <w:autoSpaceDN w:val="0"/>
        <w:adjustRightInd w:val="0"/>
        <w:ind w:left="-142" w:firstLine="851"/>
        <w:jc w:val="both"/>
        <w:rPr>
          <w:sz w:val="22"/>
          <w:szCs w:val="22"/>
        </w:rPr>
      </w:pPr>
      <w:r w:rsidRPr="00892460">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CC50DF" w:rsidRPr="00892460" w:rsidRDefault="00CC50DF" w:rsidP="003E54B6">
      <w:pPr>
        <w:widowControl w:val="0"/>
        <w:numPr>
          <w:ilvl w:val="0"/>
          <w:numId w:val="41"/>
        </w:numPr>
        <w:tabs>
          <w:tab w:val="left" w:pos="1134"/>
        </w:tabs>
        <w:autoSpaceDE w:val="0"/>
        <w:autoSpaceDN w:val="0"/>
        <w:adjustRightInd w:val="0"/>
        <w:ind w:left="-142" w:firstLine="851"/>
        <w:jc w:val="both"/>
        <w:rPr>
          <w:sz w:val="22"/>
          <w:szCs w:val="22"/>
        </w:rPr>
      </w:pPr>
      <w:r w:rsidRPr="00892460">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CC50DF" w:rsidRPr="00892460" w:rsidRDefault="00CC50DF" w:rsidP="003E54B6">
      <w:pPr>
        <w:widowControl w:val="0"/>
        <w:numPr>
          <w:ilvl w:val="0"/>
          <w:numId w:val="41"/>
        </w:numPr>
        <w:tabs>
          <w:tab w:val="left" w:pos="1134"/>
        </w:tabs>
        <w:autoSpaceDE w:val="0"/>
        <w:autoSpaceDN w:val="0"/>
        <w:adjustRightInd w:val="0"/>
        <w:ind w:left="-142" w:firstLine="851"/>
        <w:jc w:val="both"/>
        <w:rPr>
          <w:sz w:val="22"/>
          <w:szCs w:val="22"/>
        </w:rPr>
      </w:pPr>
      <w:r w:rsidRPr="00892460">
        <w:rPr>
          <w:sz w:val="22"/>
          <w:szCs w:val="22"/>
        </w:rPr>
        <w:t>накапливать отходы раздельно по видам отходов или группам однородных отходов, в соответствии с порядком, установленным Заказчиком;</w:t>
      </w:r>
    </w:p>
    <w:p w:rsidR="00CC50DF" w:rsidRPr="00892460" w:rsidRDefault="00CC50DF" w:rsidP="003E54B6">
      <w:pPr>
        <w:widowControl w:val="0"/>
        <w:numPr>
          <w:ilvl w:val="0"/>
          <w:numId w:val="41"/>
        </w:numPr>
        <w:tabs>
          <w:tab w:val="left" w:pos="1134"/>
        </w:tabs>
        <w:autoSpaceDE w:val="0"/>
        <w:autoSpaceDN w:val="0"/>
        <w:adjustRightInd w:val="0"/>
        <w:ind w:left="-142" w:firstLine="851"/>
        <w:jc w:val="both"/>
        <w:rPr>
          <w:sz w:val="22"/>
          <w:szCs w:val="22"/>
        </w:rPr>
      </w:pPr>
      <w:r w:rsidRPr="00892460">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rsidR="0009646C" w:rsidRDefault="00CC50DF" w:rsidP="003E54B6">
      <w:pPr>
        <w:widowControl w:val="0"/>
        <w:numPr>
          <w:ilvl w:val="1"/>
          <w:numId w:val="40"/>
        </w:numPr>
        <w:tabs>
          <w:tab w:val="left" w:pos="1080"/>
        </w:tabs>
        <w:autoSpaceDE w:val="0"/>
        <w:autoSpaceDN w:val="0"/>
        <w:adjustRightInd w:val="0"/>
        <w:ind w:left="-142" w:firstLine="567"/>
        <w:jc w:val="both"/>
        <w:rPr>
          <w:sz w:val="22"/>
          <w:szCs w:val="22"/>
        </w:rPr>
      </w:pPr>
      <w:r w:rsidRPr="00892460">
        <w:rPr>
          <w:sz w:val="22"/>
          <w:szCs w:val="22"/>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rsidR="00892460" w:rsidRPr="00892460" w:rsidRDefault="00892460" w:rsidP="00892460">
      <w:pPr>
        <w:widowControl w:val="0"/>
        <w:tabs>
          <w:tab w:val="left" w:pos="1080"/>
        </w:tabs>
        <w:autoSpaceDE w:val="0"/>
        <w:autoSpaceDN w:val="0"/>
        <w:adjustRightInd w:val="0"/>
        <w:ind w:left="425"/>
        <w:jc w:val="both"/>
        <w:rPr>
          <w:sz w:val="22"/>
          <w:szCs w:val="22"/>
        </w:rPr>
      </w:pPr>
    </w:p>
    <w:p w:rsidR="00CC50DF" w:rsidRDefault="00CC50DF" w:rsidP="003E54B6">
      <w:pPr>
        <w:widowControl w:val="0"/>
        <w:numPr>
          <w:ilvl w:val="0"/>
          <w:numId w:val="40"/>
        </w:numPr>
        <w:autoSpaceDE w:val="0"/>
        <w:autoSpaceDN w:val="0"/>
        <w:adjustRightInd w:val="0"/>
        <w:ind w:left="357" w:hanging="357"/>
        <w:jc w:val="center"/>
        <w:rPr>
          <w:b/>
          <w:sz w:val="22"/>
          <w:szCs w:val="22"/>
        </w:rPr>
      </w:pPr>
      <w:r w:rsidRPr="00892460">
        <w:rPr>
          <w:b/>
          <w:sz w:val="22"/>
          <w:szCs w:val="22"/>
        </w:rPr>
        <w:t>Осведомленность</w:t>
      </w:r>
    </w:p>
    <w:p w:rsidR="00892460" w:rsidRPr="00892460" w:rsidRDefault="00892460" w:rsidP="00892460">
      <w:pPr>
        <w:widowControl w:val="0"/>
        <w:autoSpaceDE w:val="0"/>
        <w:autoSpaceDN w:val="0"/>
        <w:adjustRightInd w:val="0"/>
        <w:rPr>
          <w:b/>
          <w:sz w:val="22"/>
          <w:szCs w:val="22"/>
        </w:rPr>
      </w:pPr>
    </w:p>
    <w:p w:rsidR="00CC50DF" w:rsidRPr="00892460" w:rsidRDefault="00CC50DF" w:rsidP="003E54B6">
      <w:pPr>
        <w:widowControl w:val="0"/>
        <w:numPr>
          <w:ilvl w:val="1"/>
          <w:numId w:val="40"/>
        </w:numPr>
        <w:tabs>
          <w:tab w:val="left" w:pos="1080"/>
        </w:tabs>
        <w:autoSpaceDE w:val="0"/>
        <w:autoSpaceDN w:val="0"/>
        <w:adjustRightInd w:val="0"/>
        <w:ind w:left="0" w:firstLine="567"/>
        <w:jc w:val="both"/>
        <w:rPr>
          <w:sz w:val="22"/>
          <w:szCs w:val="22"/>
        </w:rPr>
      </w:pPr>
      <w:r w:rsidRPr="00892460">
        <w:rPr>
          <w:sz w:val="22"/>
          <w:szCs w:val="22"/>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законодательства в области охраны труда, охраны окружающей среды, промышленной и пожарной безопасности.</w:t>
      </w:r>
    </w:p>
    <w:p w:rsidR="00CC50DF" w:rsidRDefault="00CC50DF" w:rsidP="003E54B6">
      <w:pPr>
        <w:widowControl w:val="0"/>
        <w:numPr>
          <w:ilvl w:val="0"/>
          <w:numId w:val="40"/>
        </w:numPr>
        <w:autoSpaceDE w:val="0"/>
        <w:autoSpaceDN w:val="0"/>
        <w:adjustRightInd w:val="0"/>
        <w:ind w:left="357" w:hanging="357"/>
        <w:jc w:val="center"/>
        <w:rPr>
          <w:b/>
          <w:sz w:val="22"/>
          <w:szCs w:val="22"/>
        </w:rPr>
      </w:pPr>
      <w:r w:rsidRPr="00892460">
        <w:rPr>
          <w:b/>
          <w:sz w:val="22"/>
          <w:szCs w:val="22"/>
        </w:rPr>
        <w:t>Порядок взаимодействия Заказчика и Подрядчика</w:t>
      </w:r>
    </w:p>
    <w:p w:rsidR="003E54B6" w:rsidRPr="00892460" w:rsidRDefault="003E54B6" w:rsidP="003E54B6">
      <w:pPr>
        <w:widowControl w:val="0"/>
        <w:autoSpaceDE w:val="0"/>
        <w:autoSpaceDN w:val="0"/>
        <w:adjustRightInd w:val="0"/>
        <w:rPr>
          <w:b/>
          <w:sz w:val="22"/>
          <w:szCs w:val="22"/>
        </w:rPr>
      </w:pPr>
    </w:p>
    <w:p w:rsidR="00CC50DF" w:rsidRPr="00892460" w:rsidRDefault="00CC50DF" w:rsidP="003E54B6">
      <w:pPr>
        <w:widowControl w:val="0"/>
        <w:numPr>
          <w:ilvl w:val="1"/>
          <w:numId w:val="40"/>
        </w:numPr>
        <w:tabs>
          <w:tab w:val="left" w:pos="1080"/>
        </w:tabs>
        <w:autoSpaceDE w:val="0"/>
        <w:autoSpaceDN w:val="0"/>
        <w:adjustRightInd w:val="0"/>
        <w:ind w:left="0" w:firstLine="567"/>
        <w:jc w:val="both"/>
        <w:rPr>
          <w:sz w:val="22"/>
          <w:szCs w:val="22"/>
        </w:rPr>
      </w:pPr>
      <w:r w:rsidRPr="00892460">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rsidR="00CC50DF" w:rsidRPr="00892460" w:rsidRDefault="00CC50DF" w:rsidP="003E54B6">
      <w:pPr>
        <w:widowControl w:val="0"/>
        <w:numPr>
          <w:ilvl w:val="1"/>
          <w:numId w:val="40"/>
        </w:numPr>
        <w:tabs>
          <w:tab w:val="left" w:pos="1080"/>
        </w:tabs>
        <w:autoSpaceDE w:val="0"/>
        <w:autoSpaceDN w:val="0"/>
        <w:adjustRightInd w:val="0"/>
        <w:ind w:left="0" w:firstLine="567"/>
        <w:jc w:val="both"/>
        <w:rPr>
          <w:sz w:val="22"/>
          <w:szCs w:val="22"/>
        </w:rPr>
      </w:pPr>
      <w:r w:rsidRPr="00892460">
        <w:rPr>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CC50DF" w:rsidRDefault="00CC50DF" w:rsidP="003E54B6">
      <w:pPr>
        <w:widowControl w:val="0"/>
        <w:numPr>
          <w:ilvl w:val="0"/>
          <w:numId w:val="40"/>
        </w:numPr>
        <w:autoSpaceDE w:val="0"/>
        <w:autoSpaceDN w:val="0"/>
        <w:adjustRightInd w:val="0"/>
        <w:ind w:left="357" w:hanging="357"/>
        <w:jc w:val="center"/>
        <w:rPr>
          <w:b/>
          <w:sz w:val="22"/>
          <w:szCs w:val="22"/>
        </w:rPr>
      </w:pPr>
      <w:r w:rsidRPr="00892460">
        <w:rPr>
          <w:b/>
          <w:sz w:val="22"/>
          <w:szCs w:val="22"/>
        </w:rPr>
        <w:lastRenderedPageBreak/>
        <w:t>Ответственность Подрядчика</w:t>
      </w:r>
    </w:p>
    <w:p w:rsidR="003E54B6" w:rsidRPr="00892460" w:rsidRDefault="003E54B6" w:rsidP="003E54B6">
      <w:pPr>
        <w:widowControl w:val="0"/>
        <w:autoSpaceDE w:val="0"/>
        <w:autoSpaceDN w:val="0"/>
        <w:adjustRightInd w:val="0"/>
        <w:ind w:left="357"/>
        <w:rPr>
          <w:b/>
          <w:sz w:val="22"/>
          <w:szCs w:val="22"/>
        </w:rPr>
      </w:pPr>
    </w:p>
    <w:p w:rsidR="00CC50DF" w:rsidRPr="00892460" w:rsidRDefault="00CC50DF" w:rsidP="003E54B6">
      <w:pPr>
        <w:widowControl w:val="0"/>
        <w:numPr>
          <w:ilvl w:val="1"/>
          <w:numId w:val="40"/>
        </w:numPr>
        <w:tabs>
          <w:tab w:val="left" w:pos="1080"/>
        </w:tabs>
        <w:autoSpaceDE w:val="0"/>
        <w:autoSpaceDN w:val="0"/>
        <w:adjustRightInd w:val="0"/>
        <w:ind w:left="0" w:firstLine="567"/>
        <w:jc w:val="both"/>
        <w:rPr>
          <w:sz w:val="22"/>
          <w:szCs w:val="22"/>
        </w:rPr>
      </w:pPr>
      <w:r w:rsidRPr="00892460">
        <w:rPr>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rsidR="00CC50DF" w:rsidRPr="00892460" w:rsidRDefault="00CC50DF" w:rsidP="003E54B6">
      <w:pPr>
        <w:widowControl w:val="0"/>
        <w:numPr>
          <w:ilvl w:val="1"/>
          <w:numId w:val="40"/>
        </w:numPr>
        <w:tabs>
          <w:tab w:val="left" w:pos="1080"/>
        </w:tabs>
        <w:autoSpaceDE w:val="0"/>
        <w:autoSpaceDN w:val="0"/>
        <w:adjustRightInd w:val="0"/>
        <w:ind w:left="0" w:firstLine="567"/>
        <w:jc w:val="both"/>
        <w:rPr>
          <w:sz w:val="22"/>
          <w:szCs w:val="22"/>
        </w:rPr>
      </w:pPr>
      <w:r w:rsidRPr="00892460">
        <w:rPr>
          <w:sz w:val="22"/>
          <w:szCs w:val="22"/>
        </w:rPr>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rsidR="00CC50DF" w:rsidRPr="00892460" w:rsidRDefault="00CC50DF" w:rsidP="003E54B6">
      <w:pPr>
        <w:widowControl w:val="0"/>
        <w:numPr>
          <w:ilvl w:val="1"/>
          <w:numId w:val="40"/>
        </w:numPr>
        <w:tabs>
          <w:tab w:val="left" w:pos="1080"/>
        </w:tabs>
        <w:autoSpaceDE w:val="0"/>
        <w:autoSpaceDN w:val="0"/>
        <w:adjustRightInd w:val="0"/>
        <w:ind w:left="0" w:firstLine="567"/>
        <w:jc w:val="both"/>
        <w:rPr>
          <w:sz w:val="22"/>
          <w:szCs w:val="22"/>
        </w:rPr>
      </w:pPr>
      <w:r w:rsidRPr="00892460">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rsidR="00CC50DF" w:rsidRPr="00892460" w:rsidRDefault="0009646C" w:rsidP="003E54B6">
      <w:pPr>
        <w:pStyle w:val="af"/>
        <w:widowControl w:val="0"/>
        <w:numPr>
          <w:ilvl w:val="1"/>
          <w:numId w:val="40"/>
        </w:numPr>
        <w:tabs>
          <w:tab w:val="left" w:pos="1134"/>
        </w:tabs>
        <w:autoSpaceDE w:val="0"/>
        <w:autoSpaceDN w:val="0"/>
        <w:adjustRightInd w:val="0"/>
        <w:jc w:val="both"/>
        <w:rPr>
          <w:sz w:val="22"/>
          <w:szCs w:val="22"/>
        </w:rPr>
      </w:pPr>
      <w:r w:rsidRPr="00892460">
        <w:rPr>
          <w:sz w:val="22"/>
          <w:szCs w:val="22"/>
        </w:rPr>
        <w:t xml:space="preserve"> </w:t>
      </w:r>
      <w:r w:rsidR="00CC50DF" w:rsidRPr="00892460">
        <w:rPr>
          <w:sz w:val="22"/>
          <w:szCs w:val="22"/>
        </w:rPr>
        <w:t>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 экологической, пожарной и иной безопасности и ответственность за их нарушение)</w:t>
      </w:r>
    </w:p>
    <w:p w:rsidR="00CC50DF" w:rsidRPr="00892460" w:rsidRDefault="00CC50DF" w:rsidP="003E54B6">
      <w:pPr>
        <w:widowControl w:val="0"/>
        <w:numPr>
          <w:ilvl w:val="1"/>
          <w:numId w:val="40"/>
        </w:numPr>
        <w:tabs>
          <w:tab w:val="left" w:pos="1080"/>
        </w:tabs>
        <w:autoSpaceDE w:val="0"/>
        <w:autoSpaceDN w:val="0"/>
        <w:adjustRightInd w:val="0"/>
        <w:ind w:left="0" w:firstLine="567"/>
        <w:jc w:val="both"/>
        <w:rPr>
          <w:sz w:val="22"/>
          <w:szCs w:val="22"/>
        </w:rPr>
      </w:pPr>
      <w:r w:rsidRPr="00892460">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rsidR="00CC50DF" w:rsidRPr="00892460" w:rsidRDefault="00CC50DF" w:rsidP="00892460">
      <w:pPr>
        <w:widowControl w:val="0"/>
        <w:tabs>
          <w:tab w:val="left" w:pos="1080"/>
        </w:tabs>
        <w:autoSpaceDE w:val="0"/>
        <w:autoSpaceDN w:val="0"/>
        <w:adjustRightInd w:val="0"/>
        <w:ind w:firstLine="567"/>
        <w:jc w:val="both"/>
        <w:rPr>
          <w:sz w:val="22"/>
          <w:szCs w:val="22"/>
        </w:rPr>
      </w:pPr>
      <w:r w:rsidRPr="00892460">
        <w:rPr>
          <w:sz w:val="22"/>
          <w:szCs w:val="22"/>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CC50DF" w:rsidRPr="00892460" w:rsidRDefault="00CC50DF" w:rsidP="00892460">
      <w:pPr>
        <w:widowControl w:val="0"/>
        <w:tabs>
          <w:tab w:val="left" w:pos="1080"/>
        </w:tabs>
        <w:autoSpaceDE w:val="0"/>
        <w:autoSpaceDN w:val="0"/>
        <w:adjustRightInd w:val="0"/>
        <w:ind w:firstLine="567"/>
        <w:jc w:val="both"/>
        <w:rPr>
          <w:sz w:val="22"/>
          <w:szCs w:val="22"/>
        </w:rPr>
      </w:pPr>
      <w:r w:rsidRPr="00892460">
        <w:rPr>
          <w:sz w:val="22"/>
          <w:szCs w:val="22"/>
        </w:rPr>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CC50DF" w:rsidRPr="00892460" w:rsidRDefault="00CC50DF" w:rsidP="00892460">
      <w:pPr>
        <w:widowControl w:val="0"/>
        <w:tabs>
          <w:tab w:val="left" w:pos="1080"/>
        </w:tabs>
        <w:autoSpaceDE w:val="0"/>
        <w:autoSpaceDN w:val="0"/>
        <w:adjustRightInd w:val="0"/>
        <w:ind w:firstLine="567"/>
        <w:jc w:val="both"/>
        <w:rPr>
          <w:sz w:val="22"/>
          <w:szCs w:val="22"/>
        </w:rPr>
      </w:pPr>
      <w:r w:rsidRPr="00892460">
        <w:rPr>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rsidR="00CC50DF" w:rsidRPr="00892460" w:rsidRDefault="00CC50DF" w:rsidP="00892460">
      <w:pPr>
        <w:widowControl w:val="0"/>
        <w:tabs>
          <w:tab w:val="left" w:pos="1080"/>
        </w:tabs>
        <w:autoSpaceDE w:val="0"/>
        <w:autoSpaceDN w:val="0"/>
        <w:adjustRightInd w:val="0"/>
        <w:ind w:firstLine="567"/>
        <w:jc w:val="both"/>
        <w:rPr>
          <w:sz w:val="22"/>
          <w:szCs w:val="22"/>
        </w:rPr>
      </w:pPr>
      <w:r w:rsidRPr="00892460">
        <w:rPr>
          <w:sz w:val="22"/>
          <w:szCs w:val="22"/>
        </w:rPr>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rsidR="00CC50DF" w:rsidRPr="00892460" w:rsidRDefault="00CC50DF" w:rsidP="00892460">
      <w:pPr>
        <w:widowControl w:val="0"/>
        <w:tabs>
          <w:tab w:val="left" w:pos="1080"/>
        </w:tabs>
        <w:autoSpaceDE w:val="0"/>
        <w:autoSpaceDN w:val="0"/>
        <w:adjustRightInd w:val="0"/>
        <w:ind w:firstLine="567"/>
        <w:jc w:val="both"/>
        <w:rPr>
          <w:sz w:val="22"/>
          <w:szCs w:val="22"/>
        </w:rPr>
      </w:pPr>
      <w:r w:rsidRPr="00892460">
        <w:rPr>
          <w:sz w:val="22"/>
          <w:szCs w:val="22"/>
        </w:rPr>
        <w:t xml:space="preserve">6.10. Заказчик вправе потребовать оплату штрафа от Подрядчика за каждый случай нарушения. </w:t>
      </w:r>
    </w:p>
    <w:p w:rsidR="00CC50DF" w:rsidRPr="00892460" w:rsidRDefault="00CC50DF" w:rsidP="00892460">
      <w:pPr>
        <w:widowControl w:val="0"/>
        <w:tabs>
          <w:tab w:val="left" w:pos="1080"/>
        </w:tabs>
        <w:autoSpaceDE w:val="0"/>
        <w:autoSpaceDN w:val="0"/>
        <w:adjustRightInd w:val="0"/>
        <w:ind w:firstLine="567"/>
        <w:jc w:val="both"/>
        <w:rPr>
          <w:sz w:val="22"/>
          <w:szCs w:val="22"/>
        </w:rPr>
      </w:pPr>
      <w:r w:rsidRPr="00892460">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rsidR="00CC50DF" w:rsidRPr="00892460" w:rsidRDefault="00CC50DF" w:rsidP="00892460">
      <w:pPr>
        <w:widowControl w:val="0"/>
        <w:tabs>
          <w:tab w:val="left" w:pos="1080"/>
        </w:tabs>
        <w:autoSpaceDE w:val="0"/>
        <w:autoSpaceDN w:val="0"/>
        <w:adjustRightInd w:val="0"/>
        <w:ind w:firstLine="567"/>
        <w:jc w:val="both"/>
        <w:rPr>
          <w:i/>
          <w:sz w:val="22"/>
          <w:szCs w:val="22"/>
        </w:rPr>
      </w:pPr>
      <w:bookmarkStart w:id="2390" w:name="RefSCH7_1"/>
    </w:p>
    <w:p w:rsidR="00CC50DF" w:rsidRPr="00892460" w:rsidRDefault="00CC50DF" w:rsidP="003E54B6">
      <w:pPr>
        <w:numPr>
          <w:ilvl w:val="0"/>
          <w:numId w:val="40"/>
        </w:numPr>
        <w:suppressAutoHyphens/>
        <w:autoSpaceDE w:val="0"/>
        <w:spacing w:before="120" w:after="120"/>
        <w:ind w:left="502"/>
        <w:jc w:val="center"/>
        <w:outlineLvl w:val="0"/>
        <w:rPr>
          <w:b/>
          <w:sz w:val="22"/>
          <w:szCs w:val="22"/>
          <w:lang w:eastAsia="ar-SA"/>
        </w:rPr>
      </w:pPr>
      <w:r w:rsidRPr="00892460">
        <w:rPr>
          <w:b/>
          <w:sz w:val="22"/>
          <w:szCs w:val="22"/>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2390"/>
      <w:r w:rsidRPr="00892460">
        <w:rPr>
          <w:b/>
          <w:sz w:val="22"/>
          <w:szCs w:val="22"/>
          <w:lang w:eastAsia="ar-SA"/>
        </w:rPr>
        <w:t>.</w:t>
      </w:r>
    </w:p>
    <w:p w:rsidR="00CC50DF" w:rsidRPr="00892460" w:rsidRDefault="00CC50DF" w:rsidP="00892460">
      <w:pPr>
        <w:tabs>
          <w:tab w:val="left" w:pos="284"/>
        </w:tabs>
        <w:spacing w:before="120"/>
        <w:ind w:left="4395" w:right="141"/>
        <w:jc w:val="center"/>
        <w:rPr>
          <w:b/>
          <w:sz w:val="22"/>
          <w:szCs w:val="22"/>
        </w:rPr>
      </w:pPr>
    </w:p>
    <w:p w:rsidR="00CC50DF" w:rsidRPr="00892460" w:rsidRDefault="00CC50DF" w:rsidP="003E54B6">
      <w:pPr>
        <w:numPr>
          <w:ilvl w:val="1"/>
          <w:numId w:val="42"/>
        </w:numPr>
        <w:spacing w:before="120" w:after="120"/>
        <w:ind w:right="141"/>
        <w:contextualSpacing/>
        <w:jc w:val="center"/>
        <w:rPr>
          <w:b/>
          <w:sz w:val="22"/>
          <w:szCs w:val="22"/>
        </w:rPr>
      </w:pPr>
      <w:r w:rsidRPr="00892460">
        <w:rPr>
          <w:b/>
          <w:sz w:val="22"/>
          <w:szCs w:val="22"/>
        </w:rPr>
        <w:t>Перечень нарушений и штрафов за нарушение правил охраны труда, промышленной, экологической и пожарной безопасности</w:t>
      </w:r>
    </w:p>
    <w:p w:rsidR="00CC50DF" w:rsidRPr="00892460" w:rsidRDefault="00CC50DF" w:rsidP="00892460">
      <w:pPr>
        <w:spacing w:before="120"/>
        <w:rPr>
          <w:sz w:val="22"/>
          <w:szCs w:val="22"/>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1"/>
        <w:gridCol w:w="4292"/>
        <w:gridCol w:w="1032"/>
        <w:gridCol w:w="4272"/>
      </w:tblGrid>
      <w:tr w:rsidR="00CC50DF" w:rsidRPr="00892460" w:rsidTr="00CC50DF">
        <w:tc>
          <w:tcPr>
            <w:tcW w:w="267" w:type="pct"/>
            <w:vMerge w:val="restart"/>
            <w:vAlign w:val="center"/>
          </w:tcPr>
          <w:p w:rsidR="00CC50DF" w:rsidRPr="00892460" w:rsidRDefault="00CC50DF" w:rsidP="00892460">
            <w:pPr>
              <w:tabs>
                <w:tab w:val="left" w:pos="319"/>
              </w:tabs>
              <w:spacing w:before="120"/>
              <w:ind w:left="113"/>
              <w:jc w:val="center"/>
              <w:rPr>
                <w:sz w:val="22"/>
                <w:szCs w:val="22"/>
                <w:lang w:val="x-none"/>
              </w:rPr>
            </w:pPr>
          </w:p>
        </w:tc>
        <w:tc>
          <w:tcPr>
            <w:tcW w:w="2117" w:type="pct"/>
            <w:vMerge w:val="restart"/>
            <w:vAlign w:val="center"/>
          </w:tcPr>
          <w:p w:rsidR="00CC50DF" w:rsidRPr="00892460" w:rsidRDefault="00CC50DF" w:rsidP="00892460">
            <w:pPr>
              <w:spacing w:before="120"/>
              <w:jc w:val="center"/>
              <w:rPr>
                <w:b/>
                <w:sz w:val="22"/>
                <w:szCs w:val="22"/>
              </w:rPr>
            </w:pPr>
            <w:r w:rsidRPr="00892460">
              <w:rPr>
                <w:b/>
                <w:sz w:val="22"/>
                <w:szCs w:val="22"/>
                <w:lang w:val="x-none"/>
              </w:rPr>
              <w:t>Вид нарушения</w:t>
            </w:r>
            <w:r w:rsidRPr="00892460">
              <w:rPr>
                <w:b/>
                <w:sz w:val="22"/>
                <w:szCs w:val="22"/>
              </w:rPr>
              <w:t>*</w:t>
            </w:r>
          </w:p>
        </w:tc>
        <w:tc>
          <w:tcPr>
            <w:tcW w:w="2616" w:type="pct"/>
            <w:gridSpan w:val="2"/>
            <w:vAlign w:val="center"/>
          </w:tcPr>
          <w:p w:rsidR="00CC50DF" w:rsidRPr="00892460" w:rsidRDefault="00CC50DF" w:rsidP="00892460">
            <w:pPr>
              <w:spacing w:before="120"/>
              <w:jc w:val="center"/>
              <w:rPr>
                <w:b/>
                <w:sz w:val="22"/>
                <w:szCs w:val="22"/>
                <w:lang w:val="x-none"/>
              </w:rPr>
            </w:pPr>
            <w:r w:rsidRPr="00892460">
              <w:rPr>
                <w:b/>
                <w:sz w:val="22"/>
                <w:szCs w:val="22"/>
                <w:lang w:val="x-none"/>
              </w:rPr>
              <w:t>Мера ответственности</w:t>
            </w:r>
            <w:r w:rsidRPr="00892460">
              <w:rPr>
                <w:b/>
                <w:sz w:val="22"/>
                <w:szCs w:val="22"/>
              </w:rPr>
              <w:t xml:space="preserve"> </w:t>
            </w:r>
            <w:r w:rsidRPr="00892460">
              <w:rPr>
                <w:b/>
                <w:sz w:val="22"/>
                <w:szCs w:val="22"/>
                <w:lang w:val="x-none"/>
              </w:rPr>
              <w:t>/</w:t>
            </w:r>
            <w:r w:rsidRPr="00892460">
              <w:rPr>
                <w:b/>
                <w:sz w:val="22"/>
                <w:szCs w:val="22"/>
              </w:rPr>
              <w:t xml:space="preserve"> </w:t>
            </w:r>
            <w:r w:rsidRPr="00892460">
              <w:rPr>
                <w:b/>
                <w:sz w:val="22"/>
                <w:szCs w:val="22"/>
                <w:lang w:val="x-none"/>
              </w:rPr>
              <w:t>штрафная санкция</w:t>
            </w:r>
          </w:p>
        </w:tc>
      </w:tr>
      <w:tr w:rsidR="00CC50DF" w:rsidRPr="00892460" w:rsidTr="00CC50DF">
        <w:tc>
          <w:tcPr>
            <w:tcW w:w="267" w:type="pct"/>
            <w:vMerge/>
            <w:vAlign w:val="center"/>
          </w:tcPr>
          <w:p w:rsidR="00CC50DF" w:rsidRPr="00892460" w:rsidRDefault="00CC50DF" w:rsidP="00892460">
            <w:pPr>
              <w:tabs>
                <w:tab w:val="left" w:pos="319"/>
              </w:tabs>
              <w:spacing w:before="120"/>
              <w:ind w:left="113"/>
              <w:jc w:val="center"/>
              <w:rPr>
                <w:sz w:val="22"/>
                <w:szCs w:val="22"/>
                <w:lang w:val="x-none"/>
              </w:rPr>
            </w:pPr>
          </w:p>
        </w:tc>
        <w:tc>
          <w:tcPr>
            <w:tcW w:w="2117" w:type="pct"/>
            <w:vMerge/>
            <w:vAlign w:val="center"/>
          </w:tcPr>
          <w:p w:rsidR="00CC50DF" w:rsidRPr="00892460" w:rsidRDefault="00CC50DF" w:rsidP="00892460">
            <w:pPr>
              <w:spacing w:before="120"/>
              <w:jc w:val="center"/>
              <w:rPr>
                <w:b/>
                <w:sz w:val="22"/>
                <w:szCs w:val="22"/>
                <w:lang w:val="x-none"/>
              </w:rPr>
            </w:pPr>
          </w:p>
        </w:tc>
        <w:tc>
          <w:tcPr>
            <w:tcW w:w="509" w:type="pct"/>
            <w:vAlign w:val="center"/>
          </w:tcPr>
          <w:p w:rsidR="00CC50DF" w:rsidRPr="00892460" w:rsidRDefault="00CC50DF" w:rsidP="00892460">
            <w:pPr>
              <w:spacing w:before="120"/>
              <w:jc w:val="center"/>
              <w:rPr>
                <w:b/>
                <w:sz w:val="22"/>
                <w:szCs w:val="22"/>
                <w:lang w:val="x-none"/>
              </w:rPr>
            </w:pPr>
            <w:r w:rsidRPr="00892460">
              <w:rPr>
                <w:b/>
                <w:sz w:val="22"/>
                <w:szCs w:val="22"/>
                <w:lang w:val="x-none"/>
              </w:rPr>
              <w:t>Штраф</w:t>
            </w:r>
          </w:p>
          <w:p w:rsidR="00CC50DF" w:rsidRPr="00892460" w:rsidRDefault="00CC50DF" w:rsidP="00892460">
            <w:pPr>
              <w:spacing w:before="120"/>
              <w:jc w:val="center"/>
              <w:rPr>
                <w:b/>
                <w:sz w:val="22"/>
                <w:szCs w:val="22"/>
                <w:lang w:val="x-none"/>
              </w:rPr>
            </w:pPr>
            <w:r w:rsidRPr="00892460">
              <w:rPr>
                <w:b/>
                <w:sz w:val="22"/>
                <w:szCs w:val="22"/>
                <w:lang w:val="x-none"/>
              </w:rPr>
              <w:t>(тыс. руб.)</w:t>
            </w:r>
          </w:p>
        </w:tc>
        <w:tc>
          <w:tcPr>
            <w:tcW w:w="2107" w:type="pct"/>
            <w:vAlign w:val="center"/>
          </w:tcPr>
          <w:p w:rsidR="00CC50DF" w:rsidRPr="00892460" w:rsidRDefault="00CC50DF" w:rsidP="00892460">
            <w:pPr>
              <w:spacing w:before="120"/>
              <w:jc w:val="center"/>
              <w:rPr>
                <w:b/>
                <w:sz w:val="22"/>
                <w:szCs w:val="22"/>
                <w:lang w:val="x-none"/>
              </w:rPr>
            </w:pPr>
            <w:r w:rsidRPr="00892460">
              <w:rPr>
                <w:b/>
                <w:sz w:val="22"/>
                <w:szCs w:val="22"/>
                <w:lang w:val="x-none"/>
              </w:rPr>
              <w:t>Дополнительная санкция</w:t>
            </w:r>
          </w:p>
        </w:tc>
      </w:tr>
      <w:tr w:rsidR="00CC50DF" w:rsidRPr="00892460" w:rsidTr="00CC50DF">
        <w:tc>
          <w:tcPr>
            <w:tcW w:w="267" w:type="pct"/>
          </w:tcPr>
          <w:p w:rsidR="00CC50DF" w:rsidRPr="00892460" w:rsidRDefault="00CC50DF" w:rsidP="003E54B6">
            <w:pPr>
              <w:numPr>
                <w:ilvl w:val="0"/>
                <w:numId w:val="38"/>
              </w:numPr>
              <w:tabs>
                <w:tab w:val="left" w:pos="319"/>
              </w:tabs>
              <w:spacing w:before="120" w:after="120"/>
              <w:ind w:left="113" w:firstLine="0"/>
              <w:jc w:val="center"/>
              <w:rPr>
                <w:sz w:val="22"/>
                <w:szCs w:val="22"/>
                <w:lang w:val="x-none"/>
              </w:rPr>
            </w:pPr>
            <w:bookmarkStart w:id="2391" w:name="_Ref499613233"/>
          </w:p>
        </w:tc>
        <w:bookmarkEnd w:id="2391"/>
        <w:tc>
          <w:tcPr>
            <w:tcW w:w="2117" w:type="pct"/>
          </w:tcPr>
          <w:p w:rsidR="00CC50DF" w:rsidRPr="00892460" w:rsidRDefault="00CC50DF" w:rsidP="00892460">
            <w:pPr>
              <w:spacing w:before="120"/>
              <w:jc w:val="both"/>
              <w:rPr>
                <w:sz w:val="22"/>
                <w:szCs w:val="22"/>
                <w:lang w:val="en-US"/>
              </w:rPr>
            </w:pPr>
            <w:r w:rsidRPr="00892460">
              <w:rPr>
                <w:sz w:val="22"/>
                <w:szCs w:val="22"/>
                <w:lang w:val="x-none"/>
              </w:rPr>
              <w:t xml:space="preserve">Проведение работ без оформленных, подписанных и утверждённых в установленном порядке разрешительных </w:t>
            </w:r>
            <w:r w:rsidRPr="00892460">
              <w:rPr>
                <w:sz w:val="22"/>
                <w:szCs w:val="22"/>
                <w:lang w:val="x-none"/>
              </w:rPr>
              <w:lastRenderedPageBreak/>
              <w:t>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rsidR="00CC50DF" w:rsidRPr="00892460" w:rsidRDefault="00CC50DF" w:rsidP="00892460">
            <w:pPr>
              <w:spacing w:before="120"/>
              <w:jc w:val="center"/>
              <w:rPr>
                <w:sz w:val="22"/>
                <w:szCs w:val="22"/>
                <w:lang w:val="x-none"/>
              </w:rPr>
            </w:pPr>
            <w:r w:rsidRPr="00892460">
              <w:rPr>
                <w:sz w:val="22"/>
                <w:szCs w:val="22"/>
                <w:lang w:val="x-none"/>
              </w:rPr>
              <w:lastRenderedPageBreak/>
              <w:t>100</w:t>
            </w:r>
          </w:p>
        </w:tc>
        <w:tc>
          <w:tcPr>
            <w:tcW w:w="2107" w:type="pct"/>
          </w:tcPr>
          <w:p w:rsidR="00CC50DF" w:rsidRPr="00892460" w:rsidRDefault="00CC50DF" w:rsidP="00892460">
            <w:pPr>
              <w:spacing w:before="120"/>
              <w:jc w:val="both"/>
              <w:rPr>
                <w:sz w:val="22"/>
                <w:szCs w:val="22"/>
                <w:lang w:val="x-none"/>
              </w:rPr>
            </w:pPr>
            <w:r w:rsidRPr="00892460">
              <w:rPr>
                <w:sz w:val="22"/>
                <w:szCs w:val="22"/>
                <w:lang w:val="x-none"/>
              </w:rPr>
              <w:t>Отстранение от работы, удаление исполнителей с места производства работ.</w:t>
            </w:r>
          </w:p>
        </w:tc>
      </w:tr>
      <w:tr w:rsidR="00CC50DF" w:rsidRPr="00892460" w:rsidTr="00CC50DF">
        <w:tc>
          <w:tcPr>
            <w:tcW w:w="267" w:type="pct"/>
          </w:tcPr>
          <w:p w:rsidR="00CC50DF" w:rsidRPr="00892460" w:rsidRDefault="00CC50DF" w:rsidP="003E54B6">
            <w:pPr>
              <w:numPr>
                <w:ilvl w:val="0"/>
                <w:numId w:val="38"/>
              </w:numPr>
              <w:tabs>
                <w:tab w:val="left" w:pos="319"/>
              </w:tabs>
              <w:spacing w:before="120" w:after="120"/>
              <w:ind w:left="113" w:firstLine="0"/>
              <w:jc w:val="center"/>
              <w:rPr>
                <w:sz w:val="22"/>
                <w:szCs w:val="22"/>
                <w:lang w:val="x-none"/>
              </w:rPr>
            </w:pPr>
          </w:p>
        </w:tc>
        <w:tc>
          <w:tcPr>
            <w:tcW w:w="2117" w:type="pct"/>
          </w:tcPr>
          <w:p w:rsidR="00CC50DF" w:rsidRPr="00892460" w:rsidRDefault="00CC50DF" w:rsidP="00892460">
            <w:pPr>
              <w:spacing w:before="120"/>
              <w:jc w:val="both"/>
              <w:rPr>
                <w:sz w:val="22"/>
                <w:szCs w:val="22"/>
              </w:rPr>
            </w:pPr>
            <w:r w:rsidRPr="00892460">
              <w:rPr>
                <w:sz w:val="22"/>
                <w:szCs w:val="22"/>
                <w:lang w:val="x-none"/>
              </w:rPr>
              <w:t>Отсутствие у работников документов, подтверждающих их аттестаци</w:t>
            </w:r>
            <w:r w:rsidRPr="00892460">
              <w:rPr>
                <w:sz w:val="22"/>
                <w:szCs w:val="22"/>
              </w:rPr>
              <w:t>ю</w:t>
            </w:r>
            <w:r w:rsidRPr="00892460">
              <w:rPr>
                <w:sz w:val="22"/>
                <w:szCs w:val="22"/>
                <w:lang w:val="x-none"/>
              </w:rPr>
              <w:t xml:space="preserve">, квалификацию, прохождение </w:t>
            </w:r>
            <w:r w:rsidRPr="00892460">
              <w:rPr>
                <w:sz w:val="22"/>
                <w:szCs w:val="22"/>
              </w:rPr>
              <w:t xml:space="preserve">вводного инструктажа, инструктажа на рабочем месте (первичного / повторного / целевого), </w:t>
            </w:r>
            <w:r w:rsidRPr="00892460">
              <w:rPr>
                <w:sz w:val="22"/>
                <w:szCs w:val="22"/>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rsidR="00CC50DF" w:rsidRPr="00892460" w:rsidRDefault="00CC50DF" w:rsidP="00892460">
            <w:pPr>
              <w:spacing w:before="120"/>
              <w:jc w:val="center"/>
              <w:rPr>
                <w:sz w:val="22"/>
                <w:szCs w:val="22"/>
              </w:rPr>
            </w:pPr>
            <w:r w:rsidRPr="00892460">
              <w:rPr>
                <w:sz w:val="22"/>
                <w:szCs w:val="22"/>
              </w:rPr>
              <w:t>50</w:t>
            </w:r>
          </w:p>
        </w:tc>
        <w:tc>
          <w:tcPr>
            <w:tcW w:w="2107" w:type="pct"/>
          </w:tcPr>
          <w:p w:rsidR="00CC50DF" w:rsidRPr="00892460" w:rsidRDefault="00CC50DF" w:rsidP="00892460">
            <w:pPr>
              <w:spacing w:before="120"/>
              <w:jc w:val="both"/>
              <w:rPr>
                <w:sz w:val="22"/>
                <w:szCs w:val="22"/>
              </w:rPr>
            </w:pPr>
            <w:r w:rsidRPr="00892460">
              <w:rPr>
                <w:sz w:val="22"/>
                <w:szCs w:val="22"/>
              </w:rPr>
              <w:t>Отстранение от работы, удаление с территории объекта (блокирование пропуска нарушителя(-ей)).</w:t>
            </w:r>
          </w:p>
        </w:tc>
      </w:tr>
      <w:tr w:rsidR="00CC50DF" w:rsidRPr="00892460" w:rsidTr="00CC50DF">
        <w:tc>
          <w:tcPr>
            <w:tcW w:w="267" w:type="pct"/>
          </w:tcPr>
          <w:p w:rsidR="00CC50DF" w:rsidRPr="00892460" w:rsidRDefault="00CC50DF" w:rsidP="003E54B6">
            <w:pPr>
              <w:numPr>
                <w:ilvl w:val="0"/>
                <w:numId w:val="38"/>
              </w:numPr>
              <w:tabs>
                <w:tab w:val="left" w:pos="319"/>
              </w:tabs>
              <w:spacing w:before="120" w:after="120"/>
              <w:ind w:left="113" w:firstLine="0"/>
              <w:jc w:val="center"/>
              <w:rPr>
                <w:sz w:val="22"/>
                <w:szCs w:val="22"/>
                <w:lang w:val="x-none"/>
              </w:rPr>
            </w:pPr>
          </w:p>
        </w:tc>
        <w:tc>
          <w:tcPr>
            <w:tcW w:w="2117" w:type="pct"/>
          </w:tcPr>
          <w:p w:rsidR="00CC50DF" w:rsidRPr="00892460" w:rsidRDefault="00CC50DF" w:rsidP="00892460">
            <w:pPr>
              <w:spacing w:before="120"/>
              <w:jc w:val="both"/>
              <w:rPr>
                <w:sz w:val="22"/>
                <w:szCs w:val="22"/>
                <w:lang w:val="x-none"/>
              </w:rPr>
            </w:pPr>
            <w:r w:rsidRPr="00892460">
              <w:rPr>
                <w:sz w:val="22"/>
                <w:szCs w:val="22"/>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rsidR="00CC50DF" w:rsidRPr="00892460" w:rsidRDefault="00CC50DF" w:rsidP="00892460">
            <w:pPr>
              <w:spacing w:before="120"/>
              <w:jc w:val="center"/>
              <w:rPr>
                <w:sz w:val="22"/>
                <w:szCs w:val="22"/>
              </w:rPr>
            </w:pPr>
            <w:r w:rsidRPr="00892460">
              <w:rPr>
                <w:sz w:val="22"/>
                <w:szCs w:val="22"/>
              </w:rPr>
              <w:t>50</w:t>
            </w:r>
          </w:p>
        </w:tc>
        <w:tc>
          <w:tcPr>
            <w:tcW w:w="2107" w:type="pct"/>
          </w:tcPr>
          <w:p w:rsidR="00CC50DF" w:rsidRPr="00892460" w:rsidRDefault="00CC50DF" w:rsidP="00892460">
            <w:pPr>
              <w:spacing w:before="120"/>
              <w:jc w:val="both"/>
              <w:rPr>
                <w:sz w:val="22"/>
                <w:szCs w:val="22"/>
              </w:rPr>
            </w:pPr>
            <w:r w:rsidRPr="00892460">
              <w:rPr>
                <w:sz w:val="22"/>
                <w:szCs w:val="22"/>
              </w:rPr>
              <w:t>Отстранение от работы, удаление исполнителей с места производства работ. Остановка работ.</w:t>
            </w:r>
          </w:p>
        </w:tc>
      </w:tr>
      <w:tr w:rsidR="00CC50DF" w:rsidRPr="00892460" w:rsidTr="00CC50DF">
        <w:tc>
          <w:tcPr>
            <w:tcW w:w="267" w:type="pct"/>
          </w:tcPr>
          <w:p w:rsidR="00CC50DF" w:rsidRPr="00892460" w:rsidRDefault="00CC50DF" w:rsidP="003E54B6">
            <w:pPr>
              <w:numPr>
                <w:ilvl w:val="0"/>
                <w:numId w:val="38"/>
              </w:numPr>
              <w:tabs>
                <w:tab w:val="left" w:pos="319"/>
              </w:tabs>
              <w:spacing w:before="120" w:after="120"/>
              <w:ind w:left="113" w:firstLine="0"/>
              <w:jc w:val="center"/>
              <w:rPr>
                <w:sz w:val="22"/>
                <w:szCs w:val="22"/>
                <w:lang w:val="x-none"/>
              </w:rPr>
            </w:pPr>
          </w:p>
        </w:tc>
        <w:tc>
          <w:tcPr>
            <w:tcW w:w="2117" w:type="pct"/>
          </w:tcPr>
          <w:p w:rsidR="00CC50DF" w:rsidRPr="00892460" w:rsidRDefault="00CC50DF" w:rsidP="00892460">
            <w:pPr>
              <w:spacing w:before="120"/>
              <w:jc w:val="both"/>
              <w:rPr>
                <w:sz w:val="22"/>
                <w:szCs w:val="22"/>
                <w:lang w:val="x-none"/>
              </w:rPr>
            </w:pPr>
            <w:r w:rsidRPr="00892460">
              <w:rPr>
                <w:sz w:val="22"/>
                <w:szCs w:val="22"/>
                <w:lang w:val="x-none"/>
              </w:rPr>
              <w:t>Нарушение правил по охране труда при работе на высоте.</w:t>
            </w:r>
          </w:p>
        </w:tc>
        <w:tc>
          <w:tcPr>
            <w:tcW w:w="509" w:type="pct"/>
          </w:tcPr>
          <w:p w:rsidR="00CC50DF" w:rsidRPr="00892460" w:rsidRDefault="00CC50DF" w:rsidP="00892460">
            <w:pPr>
              <w:spacing w:before="120"/>
              <w:jc w:val="center"/>
              <w:rPr>
                <w:sz w:val="22"/>
                <w:szCs w:val="22"/>
              </w:rPr>
            </w:pPr>
            <w:r w:rsidRPr="00892460">
              <w:rPr>
                <w:sz w:val="22"/>
                <w:szCs w:val="22"/>
              </w:rPr>
              <w:t>50</w:t>
            </w:r>
          </w:p>
        </w:tc>
        <w:tc>
          <w:tcPr>
            <w:tcW w:w="2107" w:type="pct"/>
          </w:tcPr>
          <w:p w:rsidR="00CC50DF" w:rsidRPr="00892460" w:rsidRDefault="00CC50DF" w:rsidP="00892460">
            <w:pPr>
              <w:spacing w:before="120"/>
              <w:jc w:val="both"/>
              <w:rPr>
                <w:sz w:val="22"/>
                <w:szCs w:val="22"/>
              </w:rPr>
            </w:pPr>
            <w:r w:rsidRPr="00892460">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CC50DF" w:rsidRPr="00892460" w:rsidTr="00CC50DF">
        <w:tc>
          <w:tcPr>
            <w:tcW w:w="267" w:type="pct"/>
          </w:tcPr>
          <w:p w:rsidR="00CC50DF" w:rsidRPr="00892460" w:rsidRDefault="00CC50DF" w:rsidP="003E54B6">
            <w:pPr>
              <w:numPr>
                <w:ilvl w:val="0"/>
                <w:numId w:val="38"/>
              </w:numPr>
              <w:tabs>
                <w:tab w:val="left" w:pos="319"/>
              </w:tabs>
              <w:spacing w:before="120" w:after="120"/>
              <w:ind w:left="113" w:firstLine="0"/>
              <w:jc w:val="center"/>
              <w:rPr>
                <w:sz w:val="22"/>
                <w:szCs w:val="22"/>
                <w:lang w:val="x-none"/>
              </w:rPr>
            </w:pPr>
          </w:p>
        </w:tc>
        <w:tc>
          <w:tcPr>
            <w:tcW w:w="2117" w:type="pct"/>
            <w:tcBorders>
              <w:bottom w:val="single" w:sz="4" w:space="0" w:color="auto"/>
            </w:tcBorders>
          </w:tcPr>
          <w:p w:rsidR="00CC50DF" w:rsidRPr="00892460" w:rsidRDefault="00CC50DF" w:rsidP="00892460">
            <w:pPr>
              <w:spacing w:before="120"/>
              <w:jc w:val="both"/>
              <w:rPr>
                <w:sz w:val="22"/>
                <w:szCs w:val="22"/>
                <w:lang w:val="x-none"/>
              </w:rPr>
            </w:pPr>
            <w:r w:rsidRPr="00892460">
              <w:rPr>
                <w:sz w:val="22"/>
                <w:szCs w:val="22"/>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rsidR="00CC50DF" w:rsidRPr="00892460" w:rsidRDefault="00CC50DF" w:rsidP="00892460">
            <w:pPr>
              <w:spacing w:before="120"/>
              <w:jc w:val="center"/>
              <w:rPr>
                <w:sz w:val="22"/>
                <w:szCs w:val="22"/>
                <w:lang w:val="x-none"/>
              </w:rPr>
            </w:pPr>
            <w:r w:rsidRPr="00892460">
              <w:rPr>
                <w:sz w:val="22"/>
                <w:szCs w:val="22"/>
              </w:rPr>
              <w:t>50</w:t>
            </w:r>
          </w:p>
        </w:tc>
        <w:tc>
          <w:tcPr>
            <w:tcW w:w="2107" w:type="pct"/>
            <w:tcBorders>
              <w:bottom w:val="single" w:sz="4" w:space="0" w:color="auto"/>
            </w:tcBorders>
          </w:tcPr>
          <w:p w:rsidR="00CC50DF" w:rsidRPr="00892460" w:rsidRDefault="00CC50DF" w:rsidP="00892460">
            <w:pPr>
              <w:spacing w:before="120"/>
              <w:jc w:val="both"/>
              <w:rPr>
                <w:sz w:val="22"/>
                <w:szCs w:val="22"/>
              </w:rPr>
            </w:pPr>
            <w:r w:rsidRPr="00892460">
              <w:rPr>
                <w:sz w:val="22"/>
                <w:szCs w:val="22"/>
              </w:rPr>
              <w:t xml:space="preserve">Отстранение от работы, удаление исполнителей с места производства работ. Остановка работ. </w:t>
            </w:r>
          </w:p>
        </w:tc>
      </w:tr>
      <w:tr w:rsidR="00CC50DF" w:rsidRPr="00892460" w:rsidTr="00CC50DF">
        <w:tc>
          <w:tcPr>
            <w:tcW w:w="267" w:type="pct"/>
            <w:vMerge w:val="restart"/>
          </w:tcPr>
          <w:p w:rsidR="00CC50DF" w:rsidRPr="00892460" w:rsidRDefault="00CC50DF" w:rsidP="003E54B6">
            <w:pPr>
              <w:numPr>
                <w:ilvl w:val="0"/>
                <w:numId w:val="38"/>
              </w:numPr>
              <w:tabs>
                <w:tab w:val="left" w:pos="319"/>
              </w:tabs>
              <w:spacing w:before="120" w:after="120"/>
              <w:ind w:left="113" w:firstLine="0"/>
              <w:jc w:val="center"/>
              <w:rPr>
                <w:sz w:val="22"/>
                <w:szCs w:val="22"/>
                <w:lang w:val="x-none"/>
              </w:rPr>
            </w:pPr>
          </w:p>
        </w:tc>
        <w:tc>
          <w:tcPr>
            <w:tcW w:w="2117" w:type="pct"/>
            <w:tcBorders>
              <w:right w:val="nil"/>
            </w:tcBorders>
          </w:tcPr>
          <w:p w:rsidR="00CC50DF" w:rsidRPr="00892460" w:rsidRDefault="00CC50DF" w:rsidP="00892460">
            <w:pPr>
              <w:spacing w:before="120"/>
              <w:jc w:val="both"/>
              <w:rPr>
                <w:sz w:val="22"/>
                <w:szCs w:val="22"/>
              </w:rPr>
            </w:pPr>
            <w:r w:rsidRPr="00892460">
              <w:rPr>
                <w:sz w:val="22"/>
                <w:szCs w:val="22"/>
                <w:lang w:val="x-none"/>
              </w:rPr>
              <w:t>Неприменение или несоответствующее применение средств индивидуальной защиты и спецодежды</w:t>
            </w:r>
            <w:r w:rsidRPr="00892460">
              <w:rPr>
                <w:sz w:val="22"/>
                <w:szCs w:val="22"/>
              </w:rPr>
              <w:t>:</w:t>
            </w:r>
          </w:p>
        </w:tc>
        <w:tc>
          <w:tcPr>
            <w:tcW w:w="509" w:type="pct"/>
            <w:tcBorders>
              <w:left w:val="nil"/>
              <w:right w:val="nil"/>
            </w:tcBorders>
          </w:tcPr>
          <w:p w:rsidR="00CC50DF" w:rsidRPr="00892460" w:rsidRDefault="00CC50DF" w:rsidP="00892460">
            <w:pPr>
              <w:spacing w:before="120"/>
              <w:jc w:val="center"/>
              <w:rPr>
                <w:sz w:val="22"/>
                <w:szCs w:val="22"/>
              </w:rPr>
            </w:pPr>
          </w:p>
        </w:tc>
        <w:tc>
          <w:tcPr>
            <w:tcW w:w="2107" w:type="pct"/>
            <w:tcBorders>
              <w:left w:val="nil"/>
            </w:tcBorders>
          </w:tcPr>
          <w:p w:rsidR="00CC50DF" w:rsidRPr="00892460" w:rsidRDefault="00CC50DF" w:rsidP="00892460">
            <w:pPr>
              <w:spacing w:before="120"/>
              <w:jc w:val="both"/>
              <w:rPr>
                <w:sz w:val="22"/>
                <w:szCs w:val="22"/>
              </w:rPr>
            </w:pPr>
          </w:p>
        </w:tc>
      </w:tr>
      <w:tr w:rsidR="00CC50DF" w:rsidRPr="00892460" w:rsidTr="00CC50DF">
        <w:tc>
          <w:tcPr>
            <w:tcW w:w="267" w:type="pct"/>
            <w:vMerge/>
          </w:tcPr>
          <w:p w:rsidR="00CC50DF" w:rsidRPr="00892460" w:rsidRDefault="00CC50DF" w:rsidP="00892460">
            <w:pPr>
              <w:tabs>
                <w:tab w:val="left" w:pos="319"/>
              </w:tabs>
              <w:spacing w:before="120"/>
              <w:ind w:left="113"/>
              <w:jc w:val="center"/>
              <w:rPr>
                <w:sz w:val="22"/>
                <w:szCs w:val="22"/>
                <w:lang w:val="x-none"/>
              </w:rPr>
            </w:pPr>
          </w:p>
        </w:tc>
        <w:tc>
          <w:tcPr>
            <w:tcW w:w="2117" w:type="pct"/>
          </w:tcPr>
          <w:p w:rsidR="00CC50DF" w:rsidRPr="00892460" w:rsidRDefault="00CC50DF" w:rsidP="00892460">
            <w:pPr>
              <w:spacing w:before="120"/>
              <w:jc w:val="both"/>
              <w:rPr>
                <w:sz w:val="22"/>
                <w:szCs w:val="22"/>
              </w:rPr>
            </w:pPr>
            <w:r w:rsidRPr="00892460">
              <w:rPr>
                <w:sz w:val="22"/>
                <w:szCs w:val="22"/>
                <w:lang w:val="x-none"/>
              </w:rPr>
              <w:t>- средств защиты от падения с высоты</w:t>
            </w:r>
            <w:r w:rsidRPr="00892460">
              <w:rPr>
                <w:sz w:val="22"/>
                <w:szCs w:val="22"/>
              </w:rPr>
              <w:t>;</w:t>
            </w:r>
          </w:p>
        </w:tc>
        <w:tc>
          <w:tcPr>
            <w:tcW w:w="509" w:type="pct"/>
          </w:tcPr>
          <w:p w:rsidR="00CC50DF" w:rsidRPr="00892460" w:rsidRDefault="00CC50DF" w:rsidP="00892460">
            <w:pPr>
              <w:spacing w:before="120"/>
              <w:jc w:val="center"/>
              <w:rPr>
                <w:sz w:val="22"/>
                <w:szCs w:val="22"/>
              </w:rPr>
            </w:pPr>
            <w:r w:rsidRPr="00892460">
              <w:rPr>
                <w:sz w:val="22"/>
                <w:szCs w:val="22"/>
              </w:rPr>
              <w:t>50</w:t>
            </w:r>
          </w:p>
        </w:tc>
        <w:tc>
          <w:tcPr>
            <w:tcW w:w="2107" w:type="pct"/>
          </w:tcPr>
          <w:p w:rsidR="00CC50DF" w:rsidRPr="00892460" w:rsidRDefault="00CC50DF" w:rsidP="00892460">
            <w:pPr>
              <w:spacing w:before="120"/>
              <w:jc w:val="both"/>
              <w:rPr>
                <w:sz w:val="22"/>
                <w:szCs w:val="22"/>
              </w:rPr>
            </w:pPr>
            <w:r w:rsidRPr="00892460">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CC50DF" w:rsidRPr="00892460" w:rsidTr="00CC50DF">
        <w:trPr>
          <w:trHeight w:val="542"/>
        </w:trPr>
        <w:tc>
          <w:tcPr>
            <w:tcW w:w="267" w:type="pct"/>
            <w:vMerge/>
          </w:tcPr>
          <w:p w:rsidR="00CC50DF" w:rsidRPr="00892460" w:rsidRDefault="00CC50DF" w:rsidP="00892460">
            <w:pPr>
              <w:tabs>
                <w:tab w:val="left" w:pos="319"/>
              </w:tabs>
              <w:spacing w:before="120"/>
              <w:ind w:left="113"/>
              <w:jc w:val="center"/>
              <w:rPr>
                <w:sz w:val="22"/>
                <w:szCs w:val="22"/>
                <w:lang w:val="x-none"/>
              </w:rPr>
            </w:pPr>
          </w:p>
        </w:tc>
        <w:tc>
          <w:tcPr>
            <w:tcW w:w="2117" w:type="pct"/>
          </w:tcPr>
          <w:p w:rsidR="00CC50DF" w:rsidRPr="00892460" w:rsidRDefault="00CC50DF" w:rsidP="00892460">
            <w:pPr>
              <w:spacing w:before="120"/>
              <w:jc w:val="both"/>
              <w:rPr>
                <w:sz w:val="22"/>
                <w:szCs w:val="22"/>
              </w:rPr>
            </w:pPr>
            <w:r w:rsidRPr="00892460">
              <w:rPr>
                <w:sz w:val="22"/>
                <w:szCs w:val="22"/>
                <w:lang w:val="x-none"/>
              </w:rPr>
              <w:t>- других средств индивидуальной защиты</w:t>
            </w:r>
            <w:r w:rsidRPr="00892460">
              <w:rPr>
                <w:sz w:val="22"/>
                <w:szCs w:val="22"/>
              </w:rPr>
              <w:t>.</w:t>
            </w:r>
          </w:p>
        </w:tc>
        <w:tc>
          <w:tcPr>
            <w:tcW w:w="509" w:type="pct"/>
          </w:tcPr>
          <w:p w:rsidR="00CC50DF" w:rsidRPr="00892460" w:rsidRDefault="00CC50DF" w:rsidP="00892460">
            <w:pPr>
              <w:spacing w:before="120"/>
              <w:jc w:val="center"/>
              <w:rPr>
                <w:sz w:val="22"/>
                <w:szCs w:val="22"/>
              </w:rPr>
            </w:pPr>
            <w:r w:rsidRPr="00892460">
              <w:rPr>
                <w:sz w:val="22"/>
                <w:szCs w:val="22"/>
              </w:rPr>
              <w:t>25</w:t>
            </w:r>
          </w:p>
        </w:tc>
        <w:tc>
          <w:tcPr>
            <w:tcW w:w="2107" w:type="pct"/>
          </w:tcPr>
          <w:p w:rsidR="00CC50DF" w:rsidRPr="00892460" w:rsidRDefault="00CC50DF" w:rsidP="00892460">
            <w:pPr>
              <w:spacing w:before="120"/>
              <w:jc w:val="both"/>
              <w:rPr>
                <w:sz w:val="22"/>
                <w:szCs w:val="22"/>
              </w:rPr>
            </w:pPr>
            <w:r w:rsidRPr="00892460">
              <w:rPr>
                <w:sz w:val="22"/>
                <w:szCs w:val="22"/>
              </w:rPr>
              <w:t>Отстранение от работы, удаление исполнителей с места производства работ. Остановка работ.</w:t>
            </w:r>
          </w:p>
        </w:tc>
      </w:tr>
      <w:tr w:rsidR="00CC50DF" w:rsidRPr="00892460" w:rsidTr="00CC50DF">
        <w:tc>
          <w:tcPr>
            <w:tcW w:w="267" w:type="pct"/>
          </w:tcPr>
          <w:p w:rsidR="00CC50DF" w:rsidRPr="00892460" w:rsidRDefault="00CC50DF" w:rsidP="003E54B6">
            <w:pPr>
              <w:numPr>
                <w:ilvl w:val="0"/>
                <w:numId w:val="38"/>
              </w:numPr>
              <w:tabs>
                <w:tab w:val="left" w:pos="319"/>
              </w:tabs>
              <w:spacing w:before="120" w:after="120"/>
              <w:ind w:left="113" w:firstLine="0"/>
              <w:jc w:val="center"/>
              <w:rPr>
                <w:sz w:val="22"/>
                <w:szCs w:val="22"/>
                <w:lang w:val="x-none"/>
              </w:rPr>
            </w:pPr>
          </w:p>
        </w:tc>
        <w:tc>
          <w:tcPr>
            <w:tcW w:w="2117" w:type="pct"/>
          </w:tcPr>
          <w:p w:rsidR="00CC50DF" w:rsidRPr="00892460" w:rsidRDefault="00CC50DF" w:rsidP="00892460">
            <w:pPr>
              <w:spacing w:before="120"/>
              <w:jc w:val="both"/>
              <w:rPr>
                <w:sz w:val="22"/>
                <w:szCs w:val="22"/>
                <w:lang w:val="x-none"/>
              </w:rPr>
            </w:pPr>
            <w:r w:rsidRPr="00892460">
              <w:rPr>
                <w:sz w:val="22"/>
                <w:szCs w:val="22"/>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rsidR="00CC50DF" w:rsidRPr="00892460" w:rsidRDefault="00CC50DF" w:rsidP="00892460">
            <w:pPr>
              <w:spacing w:before="120"/>
              <w:jc w:val="center"/>
              <w:rPr>
                <w:sz w:val="22"/>
                <w:szCs w:val="22"/>
              </w:rPr>
            </w:pPr>
            <w:r w:rsidRPr="00892460">
              <w:rPr>
                <w:sz w:val="22"/>
                <w:szCs w:val="22"/>
              </w:rPr>
              <w:t>20</w:t>
            </w:r>
          </w:p>
        </w:tc>
        <w:tc>
          <w:tcPr>
            <w:tcW w:w="2107" w:type="pct"/>
          </w:tcPr>
          <w:p w:rsidR="00CC50DF" w:rsidRPr="00892460" w:rsidRDefault="00CC50DF" w:rsidP="00892460">
            <w:pPr>
              <w:spacing w:before="120"/>
              <w:jc w:val="both"/>
              <w:rPr>
                <w:sz w:val="22"/>
                <w:szCs w:val="22"/>
              </w:rPr>
            </w:pPr>
            <w:r w:rsidRPr="00892460">
              <w:rPr>
                <w:sz w:val="22"/>
                <w:szCs w:val="22"/>
              </w:rPr>
              <w:t>Отстранение от работы, удаление исполнителей с места производства работ. Остановка работ.</w:t>
            </w:r>
          </w:p>
        </w:tc>
      </w:tr>
      <w:tr w:rsidR="00CC50DF" w:rsidRPr="00892460" w:rsidTr="00CC50DF">
        <w:tc>
          <w:tcPr>
            <w:tcW w:w="267" w:type="pct"/>
          </w:tcPr>
          <w:p w:rsidR="00CC50DF" w:rsidRPr="00892460" w:rsidRDefault="00CC50DF" w:rsidP="003E54B6">
            <w:pPr>
              <w:numPr>
                <w:ilvl w:val="0"/>
                <w:numId w:val="38"/>
              </w:numPr>
              <w:tabs>
                <w:tab w:val="left" w:pos="319"/>
              </w:tabs>
              <w:spacing w:before="120" w:after="120"/>
              <w:ind w:left="113" w:firstLine="0"/>
              <w:jc w:val="center"/>
              <w:rPr>
                <w:sz w:val="22"/>
                <w:szCs w:val="22"/>
                <w:lang w:val="x-none"/>
              </w:rPr>
            </w:pPr>
          </w:p>
        </w:tc>
        <w:tc>
          <w:tcPr>
            <w:tcW w:w="2117" w:type="pct"/>
          </w:tcPr>
          <w:p w:rsidR="00CC50DF" w:rsidRPr="00892460" w:rsidRDefault="00CC50DF" w:rsidP="00892460">
            <w:pPr>
              <w:spacing w:before="120"/>
              <w:jc w:val="both"/>
              <w:rPr>
                <w:sz w:val="22"/>
                <w:szCs w:val="22"/>
                <w:lang w:val="x-none"/>
              </w:rPr>
            </w:pPr>
            <w:r w:rsidRPr="00892460">
              <w:rPr>
                <w:sz w:val="22"/>
                <w:szCs w:val="22"/>
                <w:lang w:val="x-none"/>
              </w:rPr>
              <w:t xml:space="preserve">Нарушение требований охраны труда при </w:t>
            </w:r>
            <w:r w:rsidRPr="00892460">
              <w:rPr>
                <w:sz w:val="22"/>
                <w:szCs w:val="22"/>
              </w:rPr>
              <w:t>эксплуатации электроустановок</w:t>
            </w:r>
            <w:r w:rsidRPr="00892460">
              <w:rPr>
                <w:sz w:val="22"/>
                <w:szCs w:val="22"/>
                <w:lang w:val="x-none"/>
              </w:rPr>
              <w:t>.</w:t>
            </w:r>
          </w:p>
        </w:tc>
        <w:tc>
          <w:tcPr>
            <w:tcW w:w="509" w:type="pct"/>
          </w:tcPr>
          <w:p w:rsidR="00CC50DF" w:rsidRPr="00892460" w:rsidRDefault="00CC50DF" w:rsidP="00892460">
            <w:pPr>
              <w:spacing w:before="120"/>
              <w:jc w:val="center"/>
              <w:rPr>
                <w:sz w:val="22"/>
                <w:szCs w:val="22"/>
              </w:rPr>
            </w:pPr>
            <w:r w:rsidRPr="00892460">
              <w:rPr>
                <w:sz w:val="22"/>
                <w:szCs w:val="22"/>
              </w:rPr>
              <w:t>50</w:t>
            </w:r>
          </w:p>
        </w:tc>
        <w:tc>
          <w:tcPr>
            <w:tcW w:w="2107" w:type="pct"/>
          </w:tcPr>
          <w:p w:rsidR="00CC50DF" w:rsidRPr="00892460" w:rsidRDefault="00CC50DF" w:rsidP="00892460">
            <w:pPr>
              <w:spacing w:before="120"/>
              <w:jc w:val="both"/>
              <w:rPr>
                <w:sz w:val="22"/>
                <w:szCs w:val="22"/>
              </w:rPr>
            </w:pPr>
            <w:r w:rsidRPr="00892460">
              <w:rPr>
                <w:sz w:val="22"/>
                <w:szCs w:val="22"/>
              </w:rPr>
              <w:t>Отстранение от работы, удаление исполнителей с места производства работ. Остановка работ.</w:t>
            </w:r>
          </w:p>
        </w:tc>
      </w:tr>
      <w:tr w:rsidR="00CC50DF" w:rsidRPr="00892460" w:rsidTr="00CC50DF">
        <w:tc>
          <w:tcPr>
            <w:tcW w:w="267" w:type="pct"/>
          </w:tcPr>
          <w:p w:rsidR="00CC50DF" w:rsidRPr="00892460" w:rsidRDefault="00CC50DF" w:rsidP="003E54B6">
            <w:pPr>
              <w:numPr>
                <w:ilvl w:val="0"/>
                <w:numId w:val="38"/>
              </w:numPr>
              <w:tabs>
                <w:tab w:val="left" w:pos="319"/>
              </w:tabs>
              <w:spacing w:before="120" w:after="120"/>
              <w:ind w:left="113" w:firstLine="0"/>
              <w:jc w:val="center"/>
              <w:rPr>
                <w:sz w:val="22"/>
                <w:szCs w:val="22"/>
                <w:lang w:val="x-none"/>
              </w:rPr>
            </w:pPr>
          </w:p>
        </w:tc>
        <w:tc>
          <w:tcPr>
            <w:tcW w:w="2117" w:type="pct"/>
          </w:tcPr>
          <w:p w:rsidR="00CC50DF" w:rsidRPr="00892460" w:rsidRDefault="00CC50DF" w:rsidP="00892460">
            <w:pPr>
              <w:spacing w:before="120"/>
              <w:jc w:val="both"/>
              <w:rPr>
                <w:sz w:val="22"/>
                <w:szCs w:val="22"/>
                <w:lang w:val="x-none"/>
              </w:rPr>
            </w:pPr>
            <w:r w:rsidRPr="00892460">
              <w:rPr>
                <w:sz w:val="22"/>
                <w:szCs w:val="22"/>
                <w:lang w:val="x-none"/>
              </w:rPr>
              <w:t xml:space="preserve">Нарушение требований охраны труда при проведении огневых работ </w:t>
            </w:r>
            <w:r w:rsidRPr="00892460">
              <w:rPr>
                <w:sz w:val="22"/>
                <w:szCs w:val="22"/>
                <w:lang w:val="x-none"/>
              </w:rPr>
              <w:lastRenderedPageBreak/>
              <w:t>(электросварочных, газорезательных, паяльных, УШМ).</w:t>
            </w:r>
          </w:p>
        </w:tc>
        <w:tc>
          <w:tcPr>
            <w:tcW w:w="509" w:type="pct"/>
          </w:tcPr>
          <w:p w:rsidR="00CC50DF" w:rsidRPr="00892460" w:rsidRDefault="00CC50DF" w:rsidP="00892460">
            <w:pPr>
              <w:spacing w:before="120"/>
              <w:jc w:val="center"/>
              <w:rPr>
                <w:sz w:val="22"/>
                <w:szCs w:val="22"/>
              </w:rPr>
            </w:pPr>
            <w:r w:rsidRPr="00892460">
              <w:rPr>
                <w:sz w:val="22"/>
                <w:szCs w:val="22"/>
              </w:rPr>
              <w:lastRenderedPageBreak/>
              <w:t>50</w:t>
            </w:r>
          </w:p>
        </w:tc>
        <w:tc>
          <w:tcPr>
            <w:tcW w:w="2107" w:type="pct"/>
          </w:tcPr>
          <w:p w:rsidR="00CC50DF" w:rsidRPr="00892460" w:rsidRDefault="00CC50DF" w:rsidP="00892460">
            <w:pPr>
              <w:spacing w:before="120"/>
              <w:jc w:val="both"/>
              <w:rPr>
                <w:sz w:val="22"/>
                <w:szCs w:val="22"/>
              </w:rPr>
            </w:pPr>
            <w:r w:rsidRPr="00892460">
              <w:rPr>
                <w:sz w:val="22"/>
                <w:szCs w:val="22"/>
              </w:rPr>
              <w:t xml:space="preserve">Отстранение от работы, удаление исполнителей с места производства работ. </w:t>
            </w:r>
            <w:r w:rsidRPr="00892460">
              <w:rPr>
                <w:sz w:val="22"/>
                <w:szCs w:val="22"/>
              </w:rPr>
              <w:lastRenderedPageBreak/>
              <w:t xml:space="preserve">Остановка работ. </w:t>
            </w:r>
          </w:p>
        </w:tc>
      </w:tr>
      <w:tr w:rsidR="00CC50DF" w:rsidRPr="00892460" w:rsidTr="00CC50DF">
        <w:tc>
          <w:tcPr>
            <w:tcW w:w="267" w:type="pct"/>
          </w:tcPr>
          <w:p w:rsidR="00CC50DF" w:rsidRPr="00892460" w:rsidRDefault="00CC50DF" w:rsidP="003E54B6">
            <w:pPr>
              <w:numPr>
                <w:ilvl w:val="0"/>
                <w:numId w:val="38"/>
              </w:numPr>
              <w:tabs>
                <w:tab w:val="left" w:pos="319"/>
              </w:tabs>
              <w:spacing w:before="120" w:after="120"/>
              <w:ind w:left="113" w:firstLine="0"/>
              <w:jc w:val="center"/>
              <w:rPr>
                <w:sz w:val="22"/>
                <w:szCs w:val="22"/>
                <w:lang w:val="x-none"/>
              </w:rPr>
            </w:pPr>
            <w:bookmarkStart w:id="2392" w:name="_Ref496878534"/>
          </w:p>
        </w:tc>
        <w:bookmarkEnd w:id="2392"/>
        <w:tc>
          <w:tcPr>
            <w:tcW w:w="2117" w:type="pct"/>
          </w:tcPr>
          <w:p w:rsidR="00CC50DF" w:rsidRPr="00892460" w:rsidRDefault="00CC50DF" w:rsidP="00892460">
            <w:pPr>
              <w:spacing w:before="120"/>
              <w:jc w:val="both"/>
              <w:rPr>
                <w:sz w:val="22"/>
                <w:szCs w:val="22"/>
                <w:lang w:val="x-none"/>
              </w:rPr>
            </w:pPr>
            <w:r w:rsidRPr="00892460">
              <w:rPr>
                <w:sz w:val="22"/>
                <w:szCs w:val="22"/>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rsidR="00CC50DF" w:rsidRPr="00892460" w:rsidRDefault="00CC50DF" w:rsidP="00892460">
            <w:pPr>
              <w:spacing w:before="120"/>
              <w:jc w:val="center"/>
              <w:rPr>
                <w:sz w:val="22"/>
                <w:szCs w:val="22"/>
              </w:rPr>
            </w:pPr>
            <w:r w:rsidRPr="00892460">
              <w:rPr>
                <w:sz w:val="22"/>
                <w:szCs w:val="22"/>
              </w:rPr>
              <w:t>50</w:t>
            </w:r>
          </w:p>
        </w:tc>
        <w:tc>
          <w:tcPr>
            <w:tcW w:w="2107" w:type="pct"/>
          </w:tcPr>
          <w:p w:rsidR="00CC50DF" w:rsidRPr="00892460" w:rsidRDefault="00CC50DF" w:rsidP="00892460">
            <w:pPr>
              <w:spacing w:before="120"/>
              <w:jc w:val="both"/>
              <w:rPr>
                <w:sz w:val="22"/>
                <w:szCs w:val="22"/>
              </w:rPr>
            </w:pPr>
            <w:r w:rsidRPr="00892460">
              <w:rPr>
                <w:sz w:val="22"/>
                <w:szCs w:val="22"/>
              </w:rPr>
              <w:t xml:space="preserve">Отстранение от работы, удаление исполнителей с места производства работ. Остановка работ. </w:t>
            </w:r>
          </w:p>
        </w:tc>
      </w:tr>
      <w:tr w:rsidR="00CC50DF" w:rsidRPr="00892460" w:rsidTr="00CC50DF">
        <w:tc>
          <w:tcPr>
            <w:tcW w:w="267" w:type="pct"/>
          </w:tcPr>
          <w:p w:rsidR="00CC50DF" w:rsidRPr="00892460" w:rsidRDefault="00CC50DF" w:rsidP="003E54B6">
            <w:pPr>
              <w:numPr>
                <w:ilvl w:val="0"/>
                <w:numId w:val="38"/>
              </w:numPr>
              <w:tabs>
                <w:tab w:val="left" w:pos="319"/>
              </w:tabs>
              <w:spacing w:before="120" w:after="120"/>
              <w:ind w:left="113" w:firstLine="0"/>
              <w:jc w:val="center"/>
              <w:rPr>
                <w:sz w:val="22"/>
                <w:szCs w:val="22"/>
                <w:lang w:val="x-none"/>
              </w:rPr>
            </w:pPr>
          </w:p>
        </w:tc>
        <w:tc>
          <w:tcPr>
            <w:tcW w:w="2117" w:type="pct"/>
          </w:tcPr>
          <w:p w:rsidR="00CC50DF" w:rsidRPr="00892460" w:rsidRDefault="00CC50DF" w:rsidP="00892460">
            <w:pPr>
              <w:spacing w:before="120"/>
              <w:jc w:val="both"/>
              <w:rPr>
                <w:sz w:val="22"/>
                <w:szCs w:val="22"/>
                <w:lang w:val="x-none"/>
              </w:rPr>
            </w:pPr>
            <w:r w:rsidRPr="00892460">
              <w:rPr>
                <w:sz w:val="22"/>
                <w:szCs w:val="22"/>
                <w:lang w:val="x-none"/>
              </w:rPr>
              <w:t xml:space="preserve">Несоответствующее складирование </w:t>
            </w:r>
            <w:r w:rsidRPr="00892460">
              <w:rPr>
                <w:sz w:val="22"/>
                <w:szCs w:val="22"/>
              </w:rPr>
              <w:t>м</w:t>
            </w:r>
            <w:r w:rsidRPr="00892460">
              <w:rPr>
                <w:sz w:val="22"/>
                <w:szCs w:val="22"/>
                <w:lang w:val="x-none"/>
              </w:rPr>
              <w:t>атериалов.</w:t>
            </w:r>
          </w:p>
        </w:tc>
        <w:tc>
          <w:tcPr>
            <w:tcW w:w="509" w:type="pct"/>
          </w:tcPr>
          <w:p w:rsidR="00CC50DF" w:rsidRPr="00892460" w:rsidRDefault="00CC50DF" w:rsidP="00892460">
            <w:pPr>
              <w:spacing w:before="120"/>
              <w:jc w:val="center"/>
              <w:rPr>
                <w:sz w:val="22"/>
                <w:szCs w:val="22"/>
              </w:rPr>
            </w:pPr>
            <w:r w:rsidRPr="00892460">
              <w:rPr>
                <w:sz w:val="22"/>
                <w:szCs w:val="22"/>
              </w:rPr>
              <w:t>25</w:t>
            </w:r>
          </w:p>
        </w:tc>
        <w:tc>
          <w:tcPr>
            <w:tcW w:w="2107" w:type="pct"/>
          </w:tcPr>
          <w:p w:rsidR="00CC50DF" w:rsidRPr="00892460" w:rsidRDefault="00CC50DF" w:rsidP="00892460">
            <w:pPr>
              <w:spacing w:before="120"/>
              <w:jc w:val="both"/>
              <w:rPr>
                <w:sz w:val="22"/>
                <w:szCs w:val="22"/>
                <w:lang w:val="en-US"/>
              </w:rPr>
            </w:pPr>
            <w:r w:rsidRPr="00892460">
              <w:rPr>
                <w:sz w:val="22"/>
                <w:szCs w:val="22"/>
              </w:rPr>
              <w:t>Остановка работ.</w:t>
            </w:r>
          </w:p>
        </w:tc>
      </w:tr>
      <w:tr w:rsidR="00CC50DF" w:rsidRPr="00892460" w:rsidTr="00CC50DF">
        <w:tc>
          <w:tcPr>
            <w:tcW w:w="267" w:type="pct"/>
          </w:tcPr>
          <w:p w:rsidR="00CC50DF" w:rsidRPr="00892460" w:rsidRDefault="00CC50DF" w:rsidP="003E54B6">
            <w:pPr>
              <w:numPr>
                <w:ilvl w:val="0"/>
                <w:numId w:val="38"/>
              </w:numPr>
              <w:tabs>
                <w:tab w:val="left" w:pos="319"/>
              </w:tabs>
              <w:spacing w:before="120" w:after="120"/>
              <w:ind w:left="113" w:firstLine="0"/>
              <w:jc w:val="center"/>
              <w:rPr>
                <w:sz w:val="22"/>
                <w:szCs w:val="22"/>
                <w:lang w:val="x-none"/>
              </w:rPr>
            </w:pPr>
          </w:p>
        </w:tc>
        <w:tc>
          <w:tcPr>
            <w:tcW w:w="2117" w:type="pct"/>
          </w:tcPr>
          <w:p w:rsidR="00CC50DF" w:rsidRPr="00892460" w:rsidRDefault="00CC50DF" w:rsidP="00892460">
            <w:pPr>
              <w:spacing w:before="120"/>
              <w:jc w:val="both"/>
              <w:rPr>
                <w:sz w:val="22"/>
                <w:szCs w:val="22"/>
                <w:lang w:val="x-none"/>
              </w:rPr>
            </w:pPr>
            <w:r w:rsidRPr="00892460">
              <w:rPr>
                <w:sz w:val="22"/>
                <w:szCs w:val="22"/>
                <w:lang w:val="x-none"/>
              </w:rPr>
              <w:t>Несоответствующая организация</w:t>
            </w:r>
            <w:r w:rsidRPr="00892460">
              <w:rPr>
                <w:sz w:val="22"/>
                <w:szCs w:val="22"/>
              </w:rPr>
              <w:t>, содержание</w:t>
            </w:r>
            <w:r w:rsidRPr="00892460">
              <w:rPr>
                <w:sz w:val="22"/>
                <w:szCs w:val="22"/>
                <w:lang w:val="x-none"/>
              </w:rPr>
              <w:t xml:space="preserve"> рабочего места, </w:t>
            </w:r>
            <w:r w:rsidRPr="00892460">
              <w:rPr>
                <w:sz w:val="22"/>
                <w:szCs w:val="22"/>
              </w:rPr>
              <w:t xml:space="preserve">территории, </w:t>
            </w:r>
            <w:r w:rsidRPr="00892460">
              <w:rPr>
                <w:sz w:val="22"/>
                <w:szCs w:val="22"/>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892460">
              <w:rPr>
                <w:sz w:val="22"/>
                <w:szCs w:val="22"/>
              </w:rPr>
              <w:t>, захламление рабочих мест и т.п</w:t>
            </w:r>
            <w:r w:rsidRPr="00892460">
              <w:rPr>
                <w:sz w:val="22"/>
                <w:szCs w:val="22"/>
                <w:lang w:val="x-none"/>
              </w:rPr>
              <w:t xml:space="preserve"> и т.д.). </w:t>
            </w:r>
          </w:p>
        </w:tc>
        <w:tc>
          <w:tcPr>
            <w:tcW w:w="509" w:type="pct"/>
          </w:tcPr>
          <w:p w:rsidR="00CC50DF" w:rsidRPr="00892460" w:rsidRDefault="00CC50DF" w:rsidP="00892460">
            <w:pPr>
              <w:spacing w:before="120"/>
              <w:jc w:val="center"/>
              <w:rPr>
                <w:sz w:val="22"/>
                <w:szCs w:val="22"/>
              </w:rPr>
            </w:pPr>
            <w:r w:rsidRPr="00892460">
              <w:rPr>
                <w:sz w:val="22"/>
                <w:szCs w:val="22"/>
              </w:rPr>
              <w:t>25</w:t>
            </w:r>
          </w:p>
        </w:tc>
        <w:tc>
          <w:tcPr>
            <w:tcW w:w="2107" w:type="pct"/>
          </w:tcPr>
          <w:p w:rsidR="00CC50DF" w:rsidRPr="00892460" w:rsidRDefault="00CC50DF" w:rsidP="00892460">
            <w:pPr>
              <w:spacing w:before="120"/>
              <w:jc w:val="both"/>
              <w:rPr>
                <w:sz w:val="22"/>
                <w:szCs w:val="22"/>
                <w:lang w:val="x-none"/>
              </w:rPr>
            </w:pPr>
            <w:r w:rsidRPr="00892460">
              <w:rPr>
                <w:sz w:val="22"/>
                <w:szCs w:val="22"/>
                <w:lang w:val="x-none"/>
              </w:rPr>
              <w:t>Остановка работ.</w:t>
            </w:r>
          </w:p>
        </w:tc>
      </w:tr>
      <w:tr w:rsidR="00CC50DF" w:rsidRPr="00892460" w:rsidTr="00CC50DF">
        <w:tc>
          <w:tcPr>
            <w:tcW w:w="267" w:type="pct"/>
          </w:tcPr>
          <w:p w:rsidR="00CC50DF" w:rsidRPr="00892460" w:rsidRDefault="00CC50DF" w:rsidP="003E54B6">
            <w:pPr>
              <w:numPr>
                <w:ilvl w:val="0"/>
                <w:numId w:val="38"/>
              </w:numPr>
              <w:tabs>
                <w:tab w:val="left" w:pos="319"/>
              </w:tabs>
              <w:spacing w:before="120" w:after="120"/>
              <w:ind w:left="113" w:firstLine="0"/>
              <w:jc w:val="center"/>
              <w:rPr>
                <w:sz w:val="22"/>
                <w:szCs w:val="22"/>
                <w:lang w:val="x-none"/>
              </w:rPr>
            </w:pPr>
          </w:p>
        </w:tc>
        <w:tc>
          <w:tcPr>
            <w:tcW w:w="2117" w:type="pct"/>
          </w:tcPr>
          <w:p w:rsidR="00CC50DF" w:rsidRPr="00892460" w:rsidRDefault="00CC50DF" w:rsidP="00892460">
            <w:pPr>
              <w:spacing w:before="120"/>
              <w:jc w:val="both"/>
              <w:rPr>
                <w:i/>
                <w:sz w:val="22"/>
                <w:szCs w:val="22"/>
              </w:rPr>
            </w:pPr>
            <w:r w:rsidRPr="00892460">
              <w:rPr>
                <w:sz w:val="22"/>
                <w:szCs w:val="22"/>
                <w:lang w:val="x-none"/>
              </w:rPr>
              <w:t>Нарушение требований действующего законодательства в области обращения с отходами</w:t>
            </w:r>
            <w:r w:rsidRPr="00892460">
              <w:rPr>
                <w:sz w:val="22"/>
                <w:szCs w:val="22"/>
              </w:rPr>
              <w:t xml:space="preserve"> </w:t>
            </w:r>
            <w:r w:rsidRPr="00892460">
              <w:rPr>
                <w:sz w:val="22"/>
                <w:szCs w:val="22"/>
                <w:lang w:val="x-none"/>
              </w:rPr>
              <w:t>в части сбора, накопления, обработки, транспортирования, утилизации, обезвреживания и размещения отходов (за каждый выявленный факт)</w:t>
            </w:r>
            <w:r w:rsidRPr="00892460">
              <w:rPr>
                <w:sz w:val="22"/>
                <w:szCs w:val="22"/>
              </w:rPr>
              <w:t>.</w:t>
            </w:r>
          </w:p>
        </w:tc>
        <w:tc>
          <w:tcPr>
            <w:tcW w:w="509" w:type="pct"/>
          </w:tcPr>
          <w:p w:rsidR="00CC50DF" w:rsidRPr="00892460" w:rsidRDefault="00CC50DF" w:rsidP="00892460">
            <w:pPr>
              <w:spacing w:before="120"/>
              <w:jc w:val="center"/>
              <w:rPr>
                <w:sz w:val="22"/>
                <w:szCs w:val="22"/>
                <w:lang w:val="x-none"/>
              </w:rPr>
            </w:pPr>
            <w:r w:rsidRPr="00892460">
              <w:rPr>
                <w:sz w:val="22"/>
                <w:szCs w:val="22"/>
                <w:lang w:val="x-none"/>
              </w:rPr>
              <w:t>100</w:t>
            </w:r>
          </w:p>
        </w:tc>
        <w:tc>
          <w:tcPr>
            <w:tcW w:w="2107" w:type="pct"/>
          </w:tcPr>
          <w:p w:rsidR="00CC50DF" w:rsidRPr="00892460" w:rsidRDefault="00CC50DF" w:rsidP="00892460">
            <w:pPr>
              <w:spacing w:before="120"/>
              <w:jc w:val="both"/>
              <w:rPr>
                <w:sz w:val="22"/>
                <w:szCs w:val="22"/>
                <w:lang w:val="x-none"/>
              </w:rPr>
            </w:pPr>
            <w:r w:rsidRPr="00892460">
              <w:rPr>
                <w:sz w:val="22"/>
                <w:szCs w:val="22"/>
                <w:lang w:val="x-none"/>
              </w:rPr>
              <w:t>Остановка работ.</w:t>
            </w:r>
          </w:p>
        </w:tc>
      </w:tr>
      <w:tr w:rsidR="00CC50DF" w:rsidRPr="00892460" w:rsidTr="00CC50DF">
        <w:tc>
          <w:tcPr>
            <w:tcW w:w="267" w:type="pct"/>
          </w:tcPr>
          <w:p w:rsidR="00CC50DF" w:rsidRPr="00892460" w:rsidRDefault="00CC50DF" w:rsidP="003E54B6">
            <w:pPr>
              <w:numPr>
                <w:ilvl w:val="0"/>
                <w:numId w:val="38"/>
              </w:numPr>
              <w:tabs>
                <w:tab w:val="left" w:pos="319"/>
              </w:tabs>
              <w:spacing w:before="120" w:after="120"/>
              <w:ind w:left="113" w:firstLine="0"/>
              <w:jc w:val="center"/>
              <w:rPr>
                <w:sz w:val="22"/>
                <w:szCs w:val="22"/>
                <w:lang w:val="x-none"/>
              </w:rPr>
            </w:pPr>
          </w:p>
        </w:tc>
        <w:tc>
          <w:tcPr>
            <w:tcW w:w="2117" w:type="pct"/>
          </w:tcPr>
          <w:p w:rsidR="00CC50DF" w:rsidRPr="00892460" w:rsidRDefault="00CC50DF" w:rsidP="00892460">
            <w:pPr>
              <w:spacing w:before="120"/>
              <w:jc w:val="both"/>
              <w:rPr>
                <w:sz w:val="22"/>
                <w:szCs w:val="22"/>
                <w:lang w:val="x-none"/>
              </w:rPr>
            </w:pPr>
            <w:r w:rsidRPr="00892460">
              <w:rPr>
                <w:sz w:val="22"/>
                <w:szCs w:val="22"/>
                <w:lang w:val="x-none"/>
              </w:rPr>
              <w:t>Нарушение требований пожарной безопасности.</w:t>
            </w:r>
          </w:p>
        </w:tc>
        <w:tc>
          <w:tcPr>
            <w:tcW w:w="509" w:type="pct"/>
          </w:tcPr>
          <w:p w:rsidR="00CC50DF" w:rsidRPr="00892460" w:rsidRDefault="00CC50DF" w:rsidP="00892460">
            <w:pPr>
              <w:spacing w:before="120"/>
              <w:jc w:val="center"/>
              <w:rPr>
                <w:sz w:val="22"/>
                <w:szCs w:val="22"/>
              </w:rPr>
            </w:pPr>
            <w:r w:rsidRPr="00892460">
              <w:rPr>
                <w:sz w:val="22"/>
                <w:szCs w:val="22"/>
              </w:rPr>
              <w:t>50</w:t>
            </w:r>
          </w:p>
        </w:tc>
        <w:tc>
          <w:tcPr>
            <w:tcW w:w="2107" w:type="pct"/>
          </w:tcPr>
          <w:p w:rsidR="00CC50DF" w:rsidRPr="00892460" w:rsidRDefault="00CC50DF" w:rsidP="00892460">
            <w:pPr>
              <w:spacing w:before="120"/>
              <w:jc w:val="both"/>
              <w:rPr>
                <w:sz w:val="22"/>
                <w:szCs w:val="22"/>
                <w:lang w:val="x-none"/>
              </w:rPr>
            </w:pPr>
            <w:r w:rsidRPr="00892460">
              <w:rPr>
                <w:sz w:val="22"/>
                <w:szCs w:val="22"/>
                <w:lang w:val="x-none"/>
              </w:rPr>
              <w:t xml:space="preserve">Отстранение от работы, удаление исполнителей с места производства работ. Остановка работ. </w:t>
            </w:r>
          </w:p>
        </w:tc>
      </w:tr>
      <w:tr w:rsidR="00CC50DF" w:rsidRPr="00892460" w:rsidTr="00CC50DF">
        <w:tc>
          <w:tcPr>
            <w:tcW w:w="267" w:type="pct"/>
          </w:tcPr>
          <w:p w:rsidR="00CC50DF" w:rsidRPr="00892460" w:rsidRDefault="00CC50DF" w:rsidP="003E54B6">
            <w:pPr>
              <w:numPr>
                <w:ilvl w:val="0"/>
                <w:numId w:val="38"/>
              </w:numPr>
              <w:tabs>
                <w:tab w:val="left" w:pos="319"/>
              </w:tabs>
              <w:spacing w:before="120" w:after="120"/>
              <w:ind w:left="113" w:firstLine="0"/>
              <w:jc w:val="center"/>
              <w:rPr>
                <w:sz w:val="22"/>
                <w:szCs w:val="22"/>
                <w:lang w:val="x-none"/>
              </w:rPr>
            </w:pPr>
          </w:p>
        </w:tc>
        <w:tc>
          <w:tcPr>
            <w:tcW w:w="2117" w:type="pct"/>
          </w:tcPr>
          <w:p w:rsidR="00CC50DF" w:rsidRPr="00892460" w:rsidRDefault="00CC50DF" w:rsidP="00892460">
            <w:pPr>
              <w:spacing w:before="120"/>
              <w:jc w:val="both"/>
              <w:rPr>
                <w:sz w:val="22"/>
                <w:szCs w:val="22"/>
                <w:lang w:val="x-none"/>
              </w:rPr>
            </w:pPr>
            <w:r w:rsidRPr="00892460">
              <w:rPr>
                <w:sz w:val="22"/>
                <w:szCs w:val="22"/>
                <w:lang w:val="x-none"/>
              </w:rPr>
              <w:t>Нарушение требований электробезопасности.</w:t>
            </w:r>
          </w:p>
        </w:tc>
        <w:tc>
          <w:tcPr>
            <w:tcW w:w="509" w:type="pct"/>
          </w:tcPr>
          <w:p w:rsidR="00CC50DF" w:rsidRPr="00892460" w:rsidRDefault="00CC50DF" w:rsidP="00892460">
            <w:pPr>
              <w:spacing w:before="120"/>
              <w:jc w:val="center"/>
              <w:rPr>
                <w:sz w:val="22"/>
                <w:szCs w:val="22"/>
              </w:rPr>
            </w:pPr>
            <w:r w:rsidRPr="00892460">
              <w:rPr>
                <w:sz w:val="22"/>
                <w:szCs w:val="22"/>
              </w:rPr>
              <w:t>50</w:t>
            </w:r>
          </w:p>
        </w:tc>
        <w:tc>
          <w:tcPr>
            <w:tcW w:w="2107" w:type="pct"/>
          </w:tcPr>
          <w:p w:rsidR="00CC50DF" w:rsidRPr="00892460" w:rsidRDefault="00CC50DF" w:rsidP="00892460">
            <w:pPr>
              <w:spacing w:before="120"/>
              <w:jc w:val="both"/>
              <w:rPr>
                <w:sz w:val="22"/>
                <w:szCs w:val="22"/>
                <w:lang w:val="x-none"/>
              </w:rPr>
            </w:pPr>
            <w:r w:rsidRPr="00892460">
              <w:rPr>
                <w:sz w:val="22"/>
                <w:szCs w:val="22"/>
                <w:lang w:val="x-none"/>
              </w:rPr>
              <w:t xml:space="preserve">Отстранение от работы, удаление исполнителей с места производства работ. Остановка работ. </w:t>
            </w:r>
            <w:r w:rsidRPr="00892460">
              <w:rPr>
                <w:sz w:val="22"/>
                <w:szCs w:val="22"/>
              </w:rPr>
              <w:t>Блокирование пропуска нарушителя(-ей)</w:t>
            </w:r>
            <w:r w:rsidRPr="00892460">
              <w:rPr>
                <w:sz w:val="22"/>
                <w:szCs w:val="22"/>
                <w:lang w:val="x-none"/>
              </w:rPr>
              <w:t>.</w:t>
            </w:r>
          </w:p>
        </w:tc>
      </w:tr>
      <w:tr w:rsidR="00CC50DF" w:rsidRPr="00892460" w:rsidTr="00CC50DF">
        <w:tc>
          <w:tcPr>
            <w:tcW w:w="267" w:type="pct"/>
          </w:tcPr>
          <w:p w:rsidR="00CC50DF" w:rsidRPr="00892460" w:rsidRDefault="00CC50DF" w:rsidP="003E54B6">
            <w:pPr>
              <w:numPr>
                <w:ilvl w:val="0"/>
                <w:numId w:val="38"/>
              </w:numPr>
              <w:tabs>
                <w:tab w:val="left" w:pos="319"/>
              </w:tabs>
              <w:spacing w:before="120" w:after="120"/>
              <w:ind w:left="113" w:firstLine="0"/>
              <w:jc w:val="center"/>
              <w:rPr>
                <w:sz w:val="22"/>
                <w:szCs w:val="22"/>
                <w:lang w:val="x-none"/>
              </w:rPr>
            </w:pPr>
          </w:p>
        </w:tc>
        <w:tc>
          <w:tcPr>
            <w:tcW w:w="2117" w:type="pct"/>
          </w:tcPr>
          <w:p w:rsidR="00CC50DF" w:rsidRPr="00892460" w:rsidRDefault="00CC50DF" w:rsidP="00892460">
            <w:pPr>
              <w:spacing w:before="120"/>
              <w:jc w:val="both"/>
              <w:rPr>
                <w:sz w:val="22"/>
                <w:szCs w:val="22"/>
              </w:rPr>
            </w:pPr>
            <w:r w:rsidRPr="00892460">
              <w:rPr>
                <w:sz w:val="22"/>
                <w:szCs w:val="22"/>
                <w:lang w:val="x-none"/>
              </w:rPr>
              <w:t xml:space="preserve">Нарушения требований законодательства </w:t>
            </w:r>
            <w:r w:rsidRPr="00892460">
              <w:rPr>
                <w:bCs/>
                <w:iCs/>
                <w:sz w:val="22"/>
                <w:szCs w:val="22"/>
              </w:rPr>
              <w:t>Российской Федерации</w:t>
            </w:r>
            <w:r w:rsidRPr="00892460">
              <w:rPr>
                <w:sz w:val="22"/>
                <w:szCs w:val="22"/>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rsidR="00CC50DF" w:rsidRPr="00892460" w:rsidRDefault="00CC50DF" w:rsidP="00892460">
            <w:pPr>
              <w:spacing w:before="120"/>
              <w:jc w:val="center"/>
              <w:rPr>
                <w:sz w:val="22"/>
                <w:szCs w:val="22"/>
              </w:rPr>
            </w:pPr>
            <w:r w:rsidRPr="00892460">
              <w:rPr>
                <w:sz w:val="22"/>
                <w:szCs w:val="22"/>
              </w:rPr>
              <w:t>20</w:t>
            </w:r>
          </w:p>
        </w:tc>
        <w:tc>
          <w:tcPr>
            <w:tcW w:w="2107" w:type="pct"/>
          </w:tcPr>
          <w:p w:rsidR="00CC50DF" w:rsidRPr="00892460" w:rsidRDefault="00CC50DF" w:rsidP="00892460">
            <w:pPr>
              <w:spacing w:before="120"/>
              <w:jc w:val="both"/>
              <w:rPr>
                <w:sz w:val="22"/>
                <w:szCs w:val="22"/>
              </w:rPr>
            </w:pPr>
            <w:r w:rsidRPr="00892460">
              <w:rPr>
                <w:sz w:val="22"/>
                <w:szCs w:val="22"/>
                <w:lang w:val="x-none"/>
              </w:rPr>
              <w:t>Отстранение от работы, удаление с объекта, остановка работ.</w:t>
            </w:r>
          </w:p>
        </w:tc>
      </w:tr>
      <w:tr w:rsidR="00CC50DF" w:rsidRPr="00892460" w:rsidTr="00CC50DF">
        <w:tc>
          <w:tcPr>
            <w:tcW w:w="267" w:type="pct"/>
          </w:tcPr>
          <w:p w:rsidR="00CC50DF" w:rsidRPr="00892460" w:rsidRDefault="00CC50DF" w:rsidP="003E54B6">
            <w:pPr>
              <w:numPr>
                <w:ilvl w:val="0"/>
                <w:numId w:val="38"/>
              </w:numPr>
              <w:tabs>
                <w:tab w:val="left" w:pos="319"/>
              </w:tabs>
              <w:spacing w:before="120" w:after="120"/>
              <w:ind w:left="113" w:firstLine="0"/>
              <w:jc w:val="center"/>
              <w:rPr>
                <w:sz w:val="22"/>
                <w:szCs w:val="22"/>
                <w:lang w:val="x-none"/>
              </w:rPr>
            </w:pPr>
          </w:p>
        </w:tc>
        <w:tc>
          <w:tcPr>
            <w:tcW w:w="2117" w:type="pct"/>
          </w:tcPr>
          <w:p w:rsidR="00CC50DF" w:rsidRPr="00892460" w:rsidRDefault="00CC50DF" w:rsidP="00892460">
            <w:pPr>
              <w:spacing w:before="120"/>
              <w:jc w:val="both"/>
              <w:rPr>
                <w:sz w:val="22"/>
                <w:szCs w:val="22"/>
              </w:rPr>
            </w:pPr>
            <w:r w:rsidRPr="00892460">
              <w:rPr>
                <w:sz w:val="22"/>
                <w:szCs w:val="22"/>
              </w:rPr>
              <w:t>Нарушения требований промышленной безопасности.</w:t>
            </w:r>
          </w:p>
        </w:tc>
        <w:tc>
          <w:tcPr>
            <w:tcW w:w="509" w:type="pct"/>
          </w:tcPr>
          <w:p w:rsidR="00CC50DF" w:rsidRPr="00892460" w:rsidRDefault="00CC50DF" w:rsidP="00892460">
            <w:pPr>
              <w:spacing w:before="120"/>
              <w:jc w:val="center"/>
              <w:rPr>
                <w:sz w:val="22"/>
                <w:szCs w:val="22"/>
              </w:rPr>
            </w:pPr>
            <w:r w:rsidRPr="00892460">
              <w:rPr>
                <w:sz w:val="22"/>
                <w:szCs w:val="22"/>
              </w:rPr>
              <w:t>50</w:t>
            </w:r>
          </w:p>
        </w:tc>
        <w:tc>
          <w:tcPr>
            <w:tcW w:w="2107" w:type="pct"/>
          </w:tcPr>
          <w:p w:rsidR="00CC50DF" w:rsidRPr="00892460" w:rsidRDefault="00CC50DF" w:rsidP="00892460">
            <w:pPr>
              <w:spacing w:before="120"/>
              <w:jc w:val="both"/>
              <w:rPr>
                <w:sz w:val="22"/>
                <w:szCs w:val="22"/>
                <w:lang w:val="x-none"/>
              </w:rPr>
            </w:pPr>
            <w:r w:rsidRPr="00892460">
              <w:rPr>
                <w:sz w:val="22"/>
                <w:szCs w:val="22"/>
                <w:lang w:val="x-none"/>
              </w:rPr>
              <w:t xml:space="preserve">Отстранение от работы, удаление исполнителей с места производства работ. Остановка работ. </w:t>
            </w:r>
          </w:p>
        </w:tc>
      </w:tr>
      <w:tr w:rsidR="00CC50DF" w:rsidRPr="00892460" w:rsidTr="00CC50DF">
        <w:tc>
          <w:tcPr>
            <w:tcW w:w="267" w:type="pct"/>
          </w:tcPr>
          <w:p w:rsidR="00CC50DF" w:rsidRPr="00892460" w:rsidRDefault="00CC50DF" w:rsidP="003E54B6">
            <w:pPr>
              <w:numPr>
                <w:ilvl w:val="0"/>
                <w:numId w:val="38"/>
              </w:numPr>
              <w:tabs>
                <w:tab w:val="left" w:pos="319"/>
              </w:tabs>
              <w:spacing w:before="120" w:after="120"/>
              <w:ind w:left="113" w:firstLine="0"/>
              <w:jc w:val="center"/>
              <w:rPr>
                <w:sz w:val="22"/>
                <w:szCs w:val="22"/>
                <w:lang w:val="x-none"/>
              </w:rPr>
            </w:pPr>
          </w:p>
        </w:tc>
        <w:tc>
          <w:tcPr>
            <w:tcW w:w="2117" w:type="pct"/>
          </w:tcPr>
          <w:p w:rsidR="00CC50DF" w:rsidRPr="00892460" w:rsidRDefault="00CC50DF" w:rsidP="00892460">
            <w:pPr>
              <w:spacing w:before="120"/>
              <w:jc w:val="both"/>
              <w:rPr>
                <w:sz w:val="22"/>
                <w:szCs w:val="22"/>
              </w:rPr>
            </w:pPr>
            <w:r w:rsidRPr="00892460">
              <w:rPr>
                <w:sz w:val="22"/>
                <w:szCs w:val="22"/>
                <w:lang w:val="x-none"/>
              </w:rPr>
              <w:t>Нарушение требований экологической безопасности.</w:t>
            </w:r>
          </w:p>
        </w:tc>
        <w:tc>
          <w:tcPr>
            <w:tcW w:w="509" w:type="pct"/>
          </w:tcPr>
          <w:p w:rsidR="00CC50DF" w:rsidRPr="00892460" w:rsidRDefault="00CC50DF" w:rsidP="00892460">
            <w:pPr>
              <w:spacing w:before="120"/>
              <w:jc w:val="center"/>
              <w:rPr>
                <w:sz w:val="22"/>
                <w:szCs w:val="22"/>
                <w:lang w:val="en-US"/>
              </w:rPr>
            </w:pPr>
            <w:r w:rsidRPr="00892460">
              <w:rPr>
                <w:sz w:val="22"/>
                <w:szCs w:val="22"/>
                <w:lang w:val="en-US"/>
              </w:rPr>
              <w:t>5</w:t>
            </w:r>
            <w:r w:rsidRPr="00892460">
              <w:rPr>
                <w:sz w:val="22"/>
                <w:szCs w:val="22"/>
              </w:rPr>
              <w:t>0</w:t>
            </w:r>
          </w:p>
        </w:tc>
        <w:tc>
          <w:tcPr>
            <w:tcW w:w="2107" w:type="pct"/>
          </w:tcPr>
          <w:p w:rsidR="00CC50DF" w:rsidRPr="00892460" w:rsidRDefault="00CC50DF" w:rsidP="00892460">
            <w:pPr>
              <w:spacing w:before="120"/>
              <w:rPr>
                <w:sz w:val="22"/>
                <w:szCs w:val="22"/>
              </w:rPr>
            </w:pPr>
            <w:r w:rsidRPr="00892460">
              <w:rPr>
                <w:sz w:val="22"/>
                <w:szCs w:val="22"/>
                <w:lang w:val="x-none"/>
              </w:rPr>
              <w:t>Остановка работ</w:t>
            </w:r>
            <w:r w:rsidRPr="00892460">
              <w:rPr>
                <w:sz w:val="22"/>
                <w:szCs w:val="22"/>
              </w:rPr>
              <w:t>.</w:t>
            </w:r>
          </w:p>
        </w:tc>
      </w:tr>
      <w:tr w:rsidR="00CC50DF" w:rsidRPr="00892460" w:rsidTr="00CC50DF">
        <w:tc>
          <w:tcPr>
            <w:tcW w:w="267" w:type="pct"/>
          </w:tcPr>
          <w:p w:rsidR="00CC50DF" w:rsidRPr="00892460" w:rsidRDefault="00CC50DF" w:rsidP="003E54B6">
            <w:pPr>
              <w:numPr>
                <w:ilvl w:val="0"/>
                <w:numId w:val="38"/>
              </w:numPr>
              <w:tabs>
                <w:tab w:val="left" w:pos="319"/>
              </w:tabs>
              <w:spacing w:before="120" w:after="120"/>
              <w:ind w:left="113" w:firstLine="0"/>
              <w:jc w:val="center"/>
              <w:rPr>
                <w:sz w:val="22"/>
                <w:szCs w:val="22"/>
                <w:lang w:val="x-none"/>
              </w:rPr>
            </w:pPr>
          </w:p>
        </w:tc>
        <w:tc>
          <w:tcPr>
            <w:tcW w:w="2117" w:type="pct"/>
          </w:tcPr>
          <w:p w:rsidR="00CC50DF" w:rsidRPr="00892460" w:rsidRDefault="00CC50DF" w:rsidP="00892460">
            <w:pPr>
              <w:spacing w:before="120"/>
              <w:jc w:val="both"/>
              <w:rPr>
                <w:sz w:val="22"/>
                <w:szCs w:val="22"/>
              </w:rPr>
            </w:pPr>
            <w:r w:rsidRPr="00892460">
              <w:rPr>
                <w:sz w:val="22"/>
                <w:szCs w:val="22"/>
              </w:rPr>
              <w:t>Причинение ущерба окружающей среде и / или имуществу Заказчика (выплачивается сверх возмещения убытков).</w:t>
            </w:r>
          </w:p>
        </w:tc>
        <w:tc>
          <w:tcPr>
            <w:tcW w:w="509" w:type="pct"/>
          </w:tcPr>
          <w:p w:rsidR="00CC50DF" w:rsidRPr="00892460" w:rsidRDefault="00CC50DF" w:rsidP="00892460">
            <w:pPr>
              <w:spacing w:before="120"/>
              <w:jc w:val="center"/>
              <w:rPr>
                <w:sz w:val="22"/>
                <w:szCs w:val="22"/>
              </w:rPr>
            </w:pPr>
            <w:r w:rsidRPr="00892460">
              <w:rPr>
                <w:sz w:val="22"/>
                <w:szCs w:val="22"/>
              </w:rPr>
              <w:t>40</w:t>
            </w:r>
          </w:p>
        </w:tc>
        <w:tc>
          <w:tcPr>
            <w:tcW w:w="2107" w:type="pct"/>
          </w:tcPr>
          <w:p w:rsidR="00CC50DF" w:rsidRPr="00892460" w:rsidRDefault="00CC50DF" w:rsidP="00892460">
            <w:pPr>
              <w:spacing w:before="120"/>
              <w:jc w:val="both"/>
              <w:rPr>
                <w:sz w:val="22"/>
                <w:szCs w:val="22"/>
                <w:lang w:val="x-none"/>
              </w:rPr>
            </w:pPr>
            <w:r w:rsidRPr="00892460">
              <w:rPr>
                <w:sz w:val="22"/>
                <w:szCs w:val="22"/>
                <w:lang w:val="x-none"/>
              </w:rPr>
              <w:t xml:space="preserve">Отстранение от работы, удаление исполнителей с места производства работ. Остановка работ. </w:t>
            </w:r>
            <w:r w:rsidRPr="00892460">
              <w:rPr>
                <w:sz w:val="22"/>
                <w:szCs w:val="22"/>
              </w:rPr>
              <w:t>Блокирование пропуска нарушителя(-ей)</w:t>
            </w:r>
            <w:r w:rsidRPr="00892460">
              <w:rPr>
                <w:sz w:val="22"/>
                <w:szCs w:val="22"/>
                <w:lang w:val="x-none"/>
              </w:rPr>
              <w:t>.</w:t>
            </w:r>
          </w:p>
        </w:tc>
      </w:tr>
      <w:tr w:rsidR="00CC50DF" w:rsidRPr="00892460" w:rsidTr="00CC50DF">
        <w:tc>
          <w:tcPr>
            <w:tcW w:w="267" w:type="pct"/>
          </w:tcPr>
          <w:p w:rsidR="00CC50DF" w:rsidRPr="00892460" w:rsidRDefault="00CC50DF" w:rsidP="003E54B6">
            <w:pPr>
              <w:numPr>
                <w:ilvl w:val="0"/>
                <w:numId w:val="38"/>
              </w:numPr>
              <w:tabs>
                <w:tab w:val="left" w:pos="319"/>
              </w:tabs>
              <w:spacing w:before="120" w:after="120"/>
              <w:ind w:left="113" w:firstLine="0"/>
              <w:jc w:val="center"/>
              <w:rPr>
                <w:sz w:val="22"/>
                <w:szCs w:val="22"/>
                <w:lang w:val="x-none"/>
              </w:rPr>
            </w:pPr>
          </w:p>
        </w:tc>
        <w:tc>
          <w:tcPr>
            <w:tcW w:w="2117" w:type="pct"/>
          </w:tcPr>
          <w:p w:rsidR="00CC50DF" w:rsidRPr="00892460" w:rsidRDefault="00CC50DF" w:rsidP="00892460">
            <w:pPr>
              <w:spacing w:before="120"/>
              <w:jc w:val="both"/>
              <w:rPr>
                <w:sz w:val="22"/>
                <w:szCs w:val="22"/>
              </w:rPr>
            </w:pPr>
            <w:r w:rsidRPr="00892460">
              <w:rPr>
                <w:sz w:val="22"/>
                <w:szCs w:val="22"/>
              </w:rPr>
              <w:t>Нарушения требований охраны труда при проведении земляных работ.</w:t>
            </w:r>
          </w:p>
        </w:tc>
        <w:tc>
          <w:tcPr>
            <w:tcW w:w="509" w:type="pct"/>
          </w:tcPr>
          <w:p w:rsidR="00CC50DF" w:rsidRPr="00892460" w:rsidRDefault="00CC50DF" w:rsidP="00892460">
            <w:pPr>
              <w:spacing w:before="120"/>
              <w:jc w:val="center"/>
              <w:rPr>
                <w:sz w:val="22"/>
                <w:szCs w:val="22"/>
              </w:rPr>
            </w:pPr>
            <w:r w:rsidRPr="00892460">
              <w:rPr>
                <w:sz w:val="22"/>
                <w:szCs w:val="22"/>
              </w:rPr>
              <w:t>50</w:t>
            </w:r>
          </w:p>
        </w:tc>
        <w:tc>
          <w:tcPr>
            <w:tcW w:w="2107" w:type="pct"/>
          </w:tcPr>
          <w:p w:rsidR="00CC50DF" w:rsidRPr="00892460" w:rsidRDefault="00CC50DF" w:rsidP="00892460">
            <w:pPr>
              <w:spacing w:before="120"/>
              <w:jc w:val="both"/>
              <w:rPr>
                <w:sz w:val="22"/>
                <w:szCs w:val="22"/>
                <w:lang w:val="x-none"/>
              </w:rPr>
            </w:pPr>
            <w:r w:rsidRPr="00892460">
              <w:rPr>
                <w:sz w:val="22"/>
                <w:szCs w:val="22"/>
                <w:lang w:val="x-none"/>
              </w:rPr>
              <w:t xml:space="preserve">Отстранение от работы, удаление исполнителей с места производства работ. </w:t>
            </w:r>
            <w:r w:rsidRPr="00892460">
              <w:rPr>
                <w:sz w:val="22"/>
                <w:szCs w:val="22"/>
                <w:lang w:val="x-none"/>
              </w:rPr>
              <w:lastRenderedPageBreak/>
              <w:t xml:space="preserve">Остановка работ. </w:t>
            </w:r>
          </w:p>
        </w:tc>
      </w:tr>
      <w:tr w:rsidR="00CC50DF" w:rsidRPr="00892460" w:rsidTr="00CC50DF">
        <w:tc>
          <w:tcPr>
            <w:tcW w:w="267" w:type="pct"/>
          </w:tcPr>
          <w:p w:rsidR="00CC50DF" w:rsidRPr="00892460" w:rsidRDefault="00CC50DF" w:rsidP="003E54B6">
            <w:pPr>
              <w:numPr>
                <w:ilvl w:val="0"/>
                <w:numId w:val="38"/>
              </w:numPr>
              <w:tabs>
                <w:tab w:val="left" w:pos="319"/>
              </w:tabs>
              <w:spacing w:before="120" w:after="120"/>
              <w:ind w:left="113" w:firstLine="0"/>
              <w:jc w:val="center"/>
              <w:rPr>
                <w:sz w:val="22"/>
                <w:szCs w:val="22"/>
                <w:lang w:val="x-none"/>
              </w:rPr>
            </w:pPr>
          </w:p>
        </w:tc>
        <w:tc>
          <w:tcPr>
            <w:tcW w:w="2117" w:type="pct"/>
          </w:tcPr>
          <w:p w:rsidR="00CC50DF" w:rsidRPr="00892460" w:rsidRDefault="00CC50DF" w:rsidP="00892460">
            <w:pPr>
              <w:spacing w:before="120"/>
              <w:jc w:val="both"/>
              <w:rPr>
                <w:sz w:val="22"/>
                <w:szCs w:val="22"/>
                <w:lang w:val="x-none"/>
              </w:rPr>
            </w:pPr>
            <w:r w:rsidRPr="00892460">
              <w:rPr>
                <w:sz w:val="22"/>
                <w:szCs w:val="22"/>
                <w:lang w:val="x-none"/>
              </w:rPr>
              <w:t>Нарушение требований охраны труда при работе в труднодоступных и замкнутых пространствах.</w:t>
            </w:r>
          </w:p>
        </w:tc>
        <w:tc>
          <w:tcPr>
            <w:tcW w:w="509" w:type="pct"/>
          </w:tcPr>
          <w:p w:rsidR="00CC50DF" w:rsidRPr="00892460" w:rsidRDefault="00CC50DF" w:rsidP="00892460">
            <w:pPr>
              <w:spacing w:before="120"/>
              <w:jc w:val="center"/>
              <w:rPr>
                <w:sz w:val="22"/>
                <w:szCs w:val="22"/>
              </w:rPr>
            </w:pPr>
            <w:r w:rsidRPr="00892460">
              <w:rPr>
                <w:sz w:val="22"/>
                <w:szCs w:val="22"/>
              </w:rPr>
              <w:t>50</w:t>
            </w:r>
          </w:p>
        </w:tc>
        <w:tc>
          <w:tcPr>
            <w:tcW w:w="2107" w:type="pct"/>
          </w:tcPr>
          <w:p w:rsidR="00CC50DF" w:rsidRPr="00892460" w:rsidRDefault="00CC50DF" w:rsidP="00892460">
            <w:pPr>
              <w:spacing w:before="120"/>
              <w:jc w:val="both"/>
              <w:rPr>
                <w:sz w:val="22"/>
                <w:szCs w:val="22"/>
                <w:lang w:val="x-none"/>
              </w:rPr>
            </w:pPr>
            <w:r w:rsidRPr="00892460">
              <w:rPr>
                <w:sz w:val="22"/>
                <w:szCs w:val="22"/>
                <w:lang w:val="x-none"/>
              </w:rPr>
              <w:t xml:space="preserve">Отстранение от работы, удаление исполнителей с места производства работ. Остановка работ. </w:t>
            </w:r>
          </w:p>
        </w:tc>
      </w:tr>
      <w:tr w:rsidR="00CC50DF" w:rsidRPr="00892460" w:rsidTr="00CC50DF">
        <w:tc>
          <w:tcPr>
            <w:tcW w:w="267" w:type="pct"/>
          </w:tcPr>
          <w:p w:rsidR="00CC50DF" w:rsidRPr="00892460" w:rsidRDefault="00CC50DF" w:rsidP="003E54B6">
            <w:pPr>
              <w:numPr>
                <w:ilvl w:val="0"/>
                <w:numId w:val="38"/>
              </w:numPr>
              <w:tabs>
                <w:tab w:val="left" w:pos="319"/>
              </w:tabs>
              <w:spacing w:before="120" w:after="120"/>
              <w:ind w:left="113" w:firstLine="0"/>
              <w:jc w:val="center"/>
              <w:rPr>
                <w:sz w:val="22"/>
                <w:szCs w:val="22"/>
                <w:lang w:val="x-none"/>
              </w:rPr>
            </w:pPr>
          </w:p>
        </w:tc>
        <w:tc>
          <w:tcPr>
            <w:tcW w:w="2117" w:type="pct"/>
          </w:tcPr>
          <w:p w:rsidR="00CC50DF" w:rsidRPr="00892460" w:rsidRDefault="00CC50DF" w:rsidP="00892460">
            <w:pPr>
              <w:spacing w:before="120"/>
              <w:jc w:val="both"/>
              <w:rPr>
                <w:i/>
                <w:sz w:val="22"/>
                <w:szCs w:val="22"/>
              </w:rPr>
            </w:pPr>
            <w:r w:rsidRPr="00892460">
              <w:rPr>
                <w:sz w:val="22"/>
                <w:szCs w:val="22"/>
              </w:rPr>
              <w:t>О</w:t>
            </w:r>
            <w:r w:rsidRPr="00892460">
              <w:rPr>
                <w:sz w:val="22"/>
                <w:szCs w:val="22"/>
                <w:lang w:val="x-none"/>
              </w:rPr>
              <w:t>тсутстви</w:t>
            </w:r>
            <w:r w:rsidRPr="00892460">
              <w:rPr>
                <w:sz w:val="22"/>
                <w:szCs w:val="22"/>
              </w:rPr>
              <w:t>е</w:t>
            </w:r>
            <w:r w:rsidRPr="00892460">
              <w:rPr>
                <w:sz w:val="22"/>
                <w:szCs w:val="22"/>
                <w:lang w:val="x-none"/>
              </w:rPr>
              <w:t xml:space="preserve"> достаточного количества специалистов по ОТ</w:t>
            </w:r>
            <w:r w:rsidRPr="00892460">
              <w:rPr>
                <w:sz w:val="22"/>
                <w:szCs w:val="22"/>
              </w:rPr>
              <w:t xml:space="preserve"> </w:t>
            </w:r>
            <w:r w:rsidRPr="00892460">
              <w:rPr>
                <w:sz w:val="22"/>
                <w:szCs w:val="22"/>
                <w:lang w:val="x-none"/>
              </w:rPr>
              <w:t>на Объекте и</w:t>
            </w:r>
            <w:r w:rsidRPr="00892460">
              <w:rPr>
                <w:sz w:val="22"/>
                <w:szCs w:val="22"/>
              </w:rPr>
              <w:t xml:space="preserve"> </w:t>
            </w:r>
            <w:r w:rsidRPr="00892460">
              <w:rPr>
                <w:sz w:val="22"/>
                <w:szCs w:val="22"/>
                <w:lang w:val="x-none"/>
              </w:rPr>
              <w:t>/</w:t>
            </w:r>
            <w:r w:rsidRPr="00892460">
              <w:rPr>
                <w:sz w:val="22"/>
                <w:szCs w:val="22"/>
              </w:rPr>
              <w:t xml:space="preserve"> </w:t>
            </w:r>
            <w:r w:rsidRPr="00892460">
              <w:rPr>
                <w:sz w:val="22"/>
                <w:szCs w:val="22"/>
                <w:lang w:val="x-none"/>
              </w:rPr>
              <w:t>или не предоставления документов (уведомлений)</w:t>
            </w:r>
            <w:r w:rsidRPr="00892460">
              <w:rPr>
                <w:sz w:val="22"/>
                <w:szCs w:val="22"/>
              </w:rPr>
              <w:t xml:space="preserve"> об их месте нахождения (изменении места нахождения) на Объекте </w:t>
            </w:r>
            <w:r w:rsidRPr="00892460">
              <w:rPr>
                <w:i/>
                <w:sz w:val="22"/>
                <w:szCs w:val="22"/>
              </w:rPr>
              <w:t>(примечание: п</w:t>
            </w:r>
            <w:r w:rsidRPr="00892460">
              <w:rPr>
                <w:i/>
                <w:sz w:val="22"/>
                <w:szCs w:val="22"/>
                <w:lang w:val="x-none"/>
              </w:rPr>
              <w:t>роверка соблюдения данной обязанности и применение мер ответственности производится Заказчиком ежемесячно</w:t>
            </w:r>
            <w:r w:rsidRPr="00892460">
              <w:rPr>
                <w:i/>
                <w:sz w:val="22"/>
                <w:szCs w:val="22"/>
              </w:rPr>
              <w:t>)</w:t>
            </w:r>
            <w:r w:rsidRPr="00892460">
              <w:rPr>
                <w:i/>
                <w:sz w:val="22"/>
                <w:szCs w:val="22"/>
                <w:lang w:val="x-none"/>
              </w:rPr>
              <w:t>.</w:t>
            </w:r>
          </w:p>
        </w:tc>
        <w:tc>
          <w:tcPr>
            <w:tcW w:w="509" w:type="pct"/>
          </w:tcPr>
          <w:p w:rsidR="00CC50DF" w:rsidRPr="00892460" w:rsidRDefault="00CC50DF" w:rsidP="00892460">
            <w:pPr>
              <w:spacing w:before="120"/>
              <w:jc w:val="center"/>
              <w:rPr>
                <w:sz w:val="22"/>
                <w:szCs w:val="22"/>
              </w:rPr>
            </w:pPr>
            <w:r w:rsidRPr="00892460">
              <w:rPr>
                <w:sz w:val="22"/>
                <w:szCs w:val="22"/>
              </w:rPr>
              <w:t xml:space="preserve">200 </w:t>
            </w:r>
          </w:p>
        </w:tc>
        <w:tc>
          <w:tcPr>
            <w:tcW w:w="2107" w:type="pct"/>
          </w:tcPr>
          <w:p w:rsidR="00CC50DF" w:rsidRPr="00892460" w:rsidRDefault="00CC50DF" w:rsidP="00892460">
            <w:pPr>
              <w:spacing w:before="120"/>
              <w:jc w:val="both"/>
              <w:rPr>
                <w:sz w:val="22"/>
                <w:szCs w:val="22"/>
                <w:lang w:val="x-none"/>
              </w:rPr>
            </w:pPr>
            <w:r w:rsidRPr="00892460">
              <w:rPr>
                <w:sz w:val="22"/>
                <w:szCs w:val="22"/>
              </w:rPr>
              <w:t>Не применяется.</w:t>
            </w:r>
          </w:p>
        </w:tc>
      </w:tr>
      <w:tr w:rsidR="00CC50DF" w:rsidRPr="00892460" w:rsidTr="00CC50DF">
        <w:tc>
          <w:tcPr>
            <w:tcW w:w="267" w:type="pct"/>
          </w:tcPr>
          <w:p w:rsidR="00CC50DF" w:rsidRPr="00892460" w:rsidRDefault="00CC50DF" w:rsidP="003E54B6">
            <w:pPr>
              <w:numPr>
                <w:ilvl w:val="0"/>
                <w:numId w:val="38"/>
              </w:numPr>
              <w:tabs>
                <w:tab w:val="left" w:pos="319"/>
              </w:tabs>
              <w:spacing w:before="120" w:after="120"/>
              <w:ind w:left="113" w:firstLine="0"/>
              <w:jc w:val="center"/>
              <w:rPr>
                <w:sz w:val="22"/>
                <w:szCs w:val="22"/>
                <w:lang w:val="x-none"/>
              </w:rPr>
            </w:pPr>
            <w:bookmarkStart w:id="2393" w:name="_Ref499613281"/>
          </w:p>
        </w:tc>
        <w:bookmarkEnd w:id="2393"/>
        <w:tc>
          <w:tcPr>
            <w:tcW w:w="2117" w:type="pct"/>
          </w:tcPr>
          <w:p w:rsidR="00CC50DF" w:rsidRPr="00892460" w:rsidRDefault="00CC50DF" w:rsidP="00892460">
            <w:pPr>
              <w:spacing w:before="120"/>
              <w:jc w:val="both"/>
              <w:rPr>
                <w:sz w:val="22"/>
                <w:szCs w:val="22"/>
              </w:rPr>
            </w:pPr>
            <w:r w:rsidRPr="00892460">
              <w:rPr>
                <w:sz w:val="22"/>
                <w:szCs w:val="22"/>
                <w:u w:val="single"/>
              </w:rPr>
              <w:t>О</w:t>
            </w:r>
            <w:r w:rsidRPr="00892460">
              <w:rPr>
                <w:sz w:val="22"/>
                <w:szCs w:val="22"/>
                <w:u w:val="single"/>
                <w:lang w:val="x-none"/>
              </w:rPr>
              <w:t>тсутств</w:t>
            </w:r>
            <w:r w:rsidRPr="00892460">
              <w:rPr>
                <w:sz w:val="22"/>
                <w:szCs w:val="22"/>
                <w:u w:val="single"/>
              </w:rPr>
              <w:t>ие</w:t>
            </w:r>
            <w:r w:rsidRPr="00892460">
              <w:rPr>
                <w:sz w:val="22"/>
                <w:szCs w:val="22"/>
              </w:rPr>
              <w:t xml:space="preserve"> </w:t>
            </w:r>
            <w:r w:rsidRPr="00892460">
              <w:rPr>
                <w:sz w:val="22"/>
                <w:szCs w:val="22"/>
                <w:lang w:val="x-none"/>
              </w:rPr>
              <w:t xml:space="preserve"> специалиста по ОТ на рабочем месте более 2 (</w:t>
            </w:r>
            <w:r w:rsidRPr="00892460">
              <w:rPr>
                <w:sz w:val="22"/>
                <w:szCs w:val="22"/>
              </w:rPr>
              <w:t>д</w:t>
            </w:r>
            <w:r w:rsidRPr="00892460">
              <w:rPr>
                <w:sz w:val="22"/>
                <w:szCs w:val="22"/>
                <w:lang w:val="x-none"/>
              </w:rPr>
              <w:t>вух) часов.</w:t>
            </w:r>
          </w:p>
        </w:tc>
        <w:tc>
          <w:tcPr>
            <w:tcW w:w="509" w:type="pct"/>
          </w:tcPr>
          <w:p w:rsidR="00CC50DF" w:rsidRPr="00892460" w:rsidRDefault="00CC50DF" w:rsidP="00892460">
            <w:pPr>
              <w:spacing w:before="120"/>
              <w:jc w:val="center"/>
              <w:rPr>
                <w:sz w:val="22"/>
                <w:szCs w:val="22"/>
              </w:rPr>
            </w:pPr>
            <w:r w:rsidRPr="00892460">
              <w:rPr>
                <w:sz w:val="22"/>
                <w:szCs w:val="22"/>
              </w:rPr>
              <w:t>50</w:t>
            </w:r>
          </w:p>
        </w:tc>
        <w:tc>
          <w:tcPr>
            <w:tcW w:w="2107" w:type="pct"/>
          </w:tcPr>
          <w:p w:rsidR="00CC50DF" w:rsidRPr="00892460" w:rsidRDefault="00CC50DF" w:rsidP="00892460">
            <w:pPr>
              <w:spacing w:before="120"/>
              <w:jc w:val="both"/>
              <w:rPr>
                <w:sz w:val="22"/>
                <w:szCs w:val="22"/>
                <w:lang w:val="x-none"/>
              </w:rPr>
            </w:pPr>
            <w:r w:rsidRPr="00892460">
              <w:rPr>
                <w:sz w:val="22"/>
                <w:szCs w:val="22"/>
              </w:rPr>
              <w:t>Не применяется.</w:t>
            </w:r>
          </w:p>
        </w:tc>
      </w:tr>
      <w:tr w:rsidR="00CC50DF" w:rsidRPr="00892460" w:rsidTr="00CC50DF">
        <w:tc>
          <w:tcPr>
            <w:tcW w:w="267" w:type="pct"/>
          </w:tcPr>
          <w:p w:rsidR="00CC50DF" w:rsidRPr="00892460" w:rsidRDefault="00CC50DF" w:rsidP="003E54B6">
            <w:pPr>
              <w:numPr>
                <w:ilvl w:val="0"/>
                <w:numId w:val="38"/>
              </w:numPr>
              <w:tabs>
                <w:tab w:val="left" w:pos="319"/>
              </w:tabs>
              <w:spacing w:before="120" w:after="120"/>
              <w:ind w:left="113" w:firstLine="0"/>
              <w:jc w:val="center"/>
              <w:rPr>
                <w:sz w:val="22"/>
                <w:szCs w:val="22"/>
                <w:lang w:val="x-none"/>
              </w:rPr>
            </w:pPr>
          </w:p>
        </w:tc>
        <w:tc>
          <w:tcPr>
            <w:tcW w:w="2117" w:type="pct"/>
          </w:tcPr>
          <w:p w:rsidR="00CC50DF" w:rsidRPr="00892460" w:rsidRDefault="00CC50DF" w:rsidP="00892460">
            <w:pPr>
              <w:spacing w:before="120"/>
              <w:jc w:val="both"/>
              <w:rPr>
                <w:sz w:val="22"/>
                <w:szCs w:val="22"/>
              </w:rPr>
            </w:pPr>
            <w:r w:rsidRPr="00892460">
              <w:rPr>
                <w:sz w:val="22"/>
                <w:szCs w:val="22"/>
              </w:rPr>
              <w:t xml:space="preserve">Иные нарушения требований охраны труда, промышленной, экологической, пожарной и иной безопасности, не указанные в п.п. </w:t>
            </w:r>
            <w:r w:rsidRPr="00892460">
              <w:rPr>
                <w:sz w:val="22"/>
                <w:szCs w:val="22"/>
              </w:rPr>
              <w:fldChar w:fldCharType="begin"/>
            </w:r>
            <w:r w:rsidRPr="00892460">
              <w:rPr>
                <w:sz w:val="22"/>
                <w:szCs w:val="22"/>
              </w:rPr>
              <w:instrText xml:space="preserve"> REF _Ref499613233 \r \h  \* MERGEFORMAT </w:instrText>
            </w:r>
            <w:r w:rsidRPr="00892460">
              <w:rPr>
                <w:sz w:val="22"/>
                <w:szCs w:val="22"/>
              </w:rPr>
            </w:r>
            <w:r w:rsidRPr="00892460">
              <w:rPr>
                <w:sz w:val="22"/>
                <w:szCs w:val="22"/>
              </w:rPr>
              <w:fldChar w:fldCharType="separate"/>
            </w:r>
            <w:r w:rsidRPr="00892460">
              <w:rPr>
                <w:sz w:val="22"/>
                <w:szCs w:val="22"/>
              </w:rPr>
              <w:t>1</w:t>
            </w:r>
            <w:r w:rsidRPr="00892460">
              <w:rPr>
                <w:sz w:val="22"/>
                <w:szCs w:val="22"/>
              </w:rPr>
              <w:fldChar w:fldCharType="end"/>
            </w:r>
            <w:r w:rsidRPr="00892460">
              <w:rPr>
                <w:sz w:val="22"/>
                <w:szCs w:val="22"/>
              </w:rPr>
              <w:t xml:space="preserve">-23 пункта 7.1 настоящего Положения, а также санитарно-эпидемиологических требований законодательства </w:t>
            </w:r>
            <w:r w:rsidRPr="00892460">
              <w:rPr>
                <w:bCs/>
                <w:iCs/>
                <w:sz w:val="22"/>
                <w:szCs w:val="22"/>
              </w:rPr>
              <w:t>Российской Федерации</w:t>
            </w:r>
            <w:r w:rsidRPr="00892460">
              <w:rPr>
                <w:sz w:val="22"/>
                <w:szCs w:val="22"/>
              </w:rPr>
              <w:t>.</w:t>
            </w:r>
          </w:p>
        </w:tc>
        <w:tc>
          <w:tcPr>
            <w:tcW w:w="509" w:type="pct"/>
          </w:tcPr>
          <w:p w:rsidR="00CC50DF" w:rsidRPr="00892460" w:rsidRDefault="00CC50DF" w:rsidP="00892460">
            <w:pPr>
              <w:spacing w:before="120"/>
              <w:jc w:val="center"/>
              <w:rPr>
                <w:sz w:val="22"/>
                <w:szCs w:val="22"/>
              </w:rPr>
            </w:pPr>
            <w:r w:rsidRPr="00892460">
              <w:rPr>
                <w:sz w:val="22"/>
                <w:szCs w:val="22"/>
              </w:rPr>
              <w:t>20</w:t>
            </w:r>
          </w:p>
        </w:tc>
        <w:tc>
          <w:tcPr>
            <w:tcW w:w="2107" w:type="pct"/>
          </w:tcPr>
          <w:p w:rsidR="00CC50DF" w:rsidRPr="00892460" w:rsidRDefault="00CC50DF" w:rsidP="00892460">
            <w:pPr>
              <w:spacing w:before="120"/>
              <w:jc w:val="both"/>
              <w:rPr>
                <w:sz w:val="22"/>
                <w:szCs w:val="22"/>
                <w:lang w:val="x-none"/>
              </w:rPr>
            </w:pPr>
            <w:r w:rsidRPr="00892460">
              <w:rPr>
                <w:sz w:val="22"/>
                <w:szCs w:val="22"/>
                <w:lang w:val="x-none"/>
              </w:rPr>
              <w:t xml:space="preserve">Отстранение от работы, удаление исполнителей с места производства работ. Остановка работ. </w:t>
            </w:r>
          </w:p>
        </w:tc>
      </w:tr>
      <w:tr w:rsidR="00CC50DF" w:rsidRPr="00892460" w:rsidTr="00CC50DF">
        <w:tc>
          <w:tcPr>
            <w:tcW w:w="267" w:type="pct"/>
          </w:tcPr>
          <w:p w:rsidR="00CC50DF" w:rsidRPr="00892460" w:rsidRDefault="00CC50DF" w:rsidP="003E54B6">
            <w:pPr>
              <w:numPr>
                <w:ilvl w:val="0"/>
                <w:numId w:val="38"/>
              </w:numPr>
              <w:tabs>
                <w:tab w:val="left" w:pos="319"/>
              </w:tabs>
              <w:spacing w:before="120" w:after="120"/>
              <w:ind w:left="113" w:firstLine="0"/>
              <w:jc w:val="center"/>
              <w:rPr>
                <w:sz w:val="22"/>
                <w:szCs w:val="22"/>
                <w:lang w:val="x-none"/>
              </w:rPr>
            </w:pPr>
          </w:p>
        </w:tc>
        <w:tc>
          <w:tcPr>
            <w:tcW w:w="2117" w:type="pct"/>
          </w:tcPr>
          <w:p w:rsidR="00CC50DF" w:rsidRPr="00892460" w:rsidRDefault="00CC50DF" w:rsidP="00892460">
            <w:pPr>
              <w:spacing w:before="120"/>
              <w:jc w:val="both"/>
              <w:rPr>
                <w:sz w:val="22"/>
                <w:szCs w:val="22"/>
              </w:rPr>
            </w:pPr>
            <w:r w:rsidRPr="00892460">
              <w:rPr>
                <w:sz w:val="22"/>
                <w:szCs w:val="22"/>
              </w:rPr>
              <w:t>Сокрытие от Заказчика информации о несчастном случае, о Происшествии произошедшем на территории Заказчика.</w:t>
            </w:r>
          </w:p>
        </w:tc>
        <w:tc>
          <w:tcPr>
            <w:tcW w:w="509" w:type="pct"/>
          </w:tcPr>
          <w:p w:rsidR="00CC50DF" w:rsidRPr="00892460" w:rsidRDefault="00CC50DF" w:rsidP="00892460">
            <w:pPr>
              <w:spacing w:before="120"/>
              <w:jc w:val="center"/>
              <w:rPr>
                <w:sz w:val="22"/>
                <w:szCs w:val="22"/>
              </w:rPr>
            </w:pPr>
            <w:r w:rsidRPr="00892460">
              <w:rPr>
                <w:sz w:val="22"/>
                <w:szCs w:val="22"/>
              </w:rPr>
              <w:t>200</w:t>
            </w:r>
          </w:p>
        </w:tc>
        <w:tc>
          <w:tcPr>
            <w:tcW w:w="2107" w:type="pct"/>
          </w:tcPr>
          <w:p w:rsidR="00CC50DF" w:rsidRPr="00892460" w:rsidRDefault="00CC50DF" w:rsidP="00892460">
            <w:pPr>
              <w:spacing w:before="120"/>
              <w:jc w:val="both"/>
              <w:rPr>
                <w:sz w:val="22"/>
                <w:szCs w:val="22"/>
                <w:lang w:val="x-none"/>
              </w:rPr>
            </w:pPr>
            <w:r w:rsidRPr="00892460">
              <w:rPr>
                <w:sz w:val="22"/>
                <w:szCs w:val="22"/>
                <w:lang w:val="x-none"/>
              </w:rPr>
              <w:t xml:space="preserve">Отстранение от работы, удаление исполнителей с места производства работ. Остановка работ. </w:t>
            </w:r>
          </w:p>
        </w:tc>
      </w:tr>
      <w:tr w:rsidR="00CC50DF" w:rsidRPr="00892460" w:rsidTr="00CC50DF">
        <w:trPr>
          <w:trHeight w:val="1339"/>
        </w:trPr>
        <w:tc>
          <w:tcPr>
            <w:tcW w:w="267" w:type="pct"/>
          </w:tcPr>
          <w:p w:rsidR="00CC50DF" w:rsidRPr="00892460" w:rsidRDefault="00CC50DF" w:rsidP="003E54B6">
            <w:pPr>
              <w:numPr>
                <w:ilvl w:val="0"/>
                <w:numId w:val="38"/>
              </w:numPr>
              <w:tabs>
                <w:tab w:val="left" w:pos="319"/>
              </w:tabs>
              <w:spacing w:before="120" w:after="120"/>
              <w:ind w:left="113" w:firstLine="0"/>
              <w:jc w:val="center"/>
              <w:rPr>
                <w:sz w:val="22"/>
                <w:szCs w:val="22"/>
                <w:lang w:val="x-none"/>
              </w:rPr>
            </w:pPr>
          </w:p>
        </w:tc>
        <w:tc>
          <w:tcPr>
            <w:tcW w:w="2117" w:type="pct"/>
          </w:tcPr>
          <w:p w:rsidR="00CC50DF" w:rsidRPr="00892460" w:rsidRDefault="00CC50DF" w:rsidP="00892460">
            <w:pPr>
              <w:spacing w:before="120"/>
              <w:jc w:val="both"/>
              <w:rPr>
                <w:sz w:val="22"/>
                <w:szCs w:val="22"/>
              </w:rPr>
            </w:pPr>
            <w:r w:rsidRPr="00892460">
              <w:rPr>
                <w:sz w:val="22"/>
                <w:szCs w:val="22"/>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rsidR="00CC50DF" w:rsidRPr="00892460" w:rsidRDefault="00CC50DF" w:rsidP="00892460">
            <w:pPr>
              <w:spacing w:before="120"/>
              <w:jc w:val="center"/>
              <w:rPr>
                <w:sz w:val="22"/>
                <w:szCs w:val="22"/>
                <w:lang w:val="en-US"/>
              </w:rPr>
            </w:pPr>
            <w:r w:rsidRPr="00892460">
              <w:rPr>
                <w:sz w:val="22"/>
                <w:szCs w:val="22"/>
                <w:lang w:val="en-US"/>
              </w:rPr>
              <w:t>5</w:t>
            </w:r>
          </w:p>
        </w:tc>
        <w:tc>
          <w:tcPr>
            <w:tcW w:w="2107" w:type="pct"/>
          </w:tcPr>
          <w:p w:rsidR="00CC50DF" w:rsidRPr="00892460" w:rsidRDefault="00CC50DF" w:rsidP="00892460">
            <w:pPr>
              <w:spacing w:before="120"/>
              <w:jc w:val="both"/>
              <w:rPr>
                <w:sz w:val="22"/>
                <w:szCs w:val="22"/>
              </w:rPr>
            </w:pPr>
            <w:r w:rsidRPr="00892460">
              <w:rPr>
                <w:sz w:val="22"/>
                <w:szCs w:val="22"/>
              </w:rPr>
              <w:t>Не применяется.</w:t>
            </w:r>
          </w:p>
        </w:tc>
      </w:tr>
      <w:tr w:rsidR="00CC50DF" w:rsidRPr="00892460" w:rsidTr="00CC50DF">
        <w:trPr>
          <w:trHeight w:val="246"/>
        </w:trPr>
        <w:tc>
          <w:tcPr>
            <w:tcW w:w="267" w:type="pct"/>
          </w:tcPr>
          <w:p w:rsidR="00CC50DF" w:rsidRPr="00892460" w:rsidRDefault="00CC50DF" w:rsidP="003E54B6">
            <w:pPr>
              <w:numPr>
                <w:ilvl w:val="0"/>
                <w:numId w:val="38"/>
              </w:numPr>
              <w:tabs>
                <w:tab w:val="left" w:pos="319"/>
              </w:tabs>
              <w:spacing w:before="120" w:after="120"/>
              <w:ind w:left="113" w:firstLine="0"/>
              <w:jc w:val="center"/>
              <w:rPr>
                <w:sz w:val="22"/>
                <w:szCs w:val="22"/>
                <w:lang w:val="x-none"/>
              </w:rPr>
            </w:pPr>
          </w:p>
        </w:tc>
        <w:tc>
          <w:tcPr>
            <w:tcW w:w="2117" w:type="pct"/>
          </w:tcPr>
          <w:p w:rsidR="00CC50DF" w:rsidRPr="00892460" w:rsidRDefault="00CC50DF" w:rsidP="00892460">
            <w:pPr>
              <w:spacing w:before="120"/>
              <w:jc w:val="both"/>
              <w:rPr>
                <w:sz w:val="22"/>
                <w:szCs w:val="22"/>
              </w:rPr>
            </w:pPr>
            <w:r w:rsidRPr="00892460">
              <w:rPr>
                <w:sz w:val="22"/>
                <w:szCs w:val="22"/>
              </w:rPr>
              <w:t>Не проведение расследования происшествия, произошедшего во время выполнения работ в рамках настоящего Договора</w:t>
            </w:r>
          </w:p>
        </w:tc>
        <w:tc>
          <w:tcPr>
            <w:tcW w:w="509" w:type="pct"/>
          </w:tcPr>
          <w:p w:rsidR="00CC50DF" w:rsidRPr="00892460" w:rsidRDefault="00CC50DF" w:rsidP="00892460">
            <w:pPr>
              <w:spacing w:before="120"/>
              <w:jc w:val="center"/>
              <w:rPr>
                <w:sz w:val="22"/>
                <w:szCs w:val="22"/>
                <w:lang w:val="en-US"/>
              </w:rPr>
            </w:pPr>
            <w:r w:rsidRPr="00892460">
              <w:rPr>
                <w:sz w:val="22"/>
                <w:szCs w:val="22"/>
              </w:rPr>
              <w:t>100</w:t>
            </w:r>
          </w:p>
        </w:tc>
        <w:tc>
          <w:tcPr>
            <w:tcW w:w="2107" w:type="pct"/>
          </w:tcPr>
          <w:p w:rsidR="00CC50DF" w:rsidRPr="00892460" w:rsidRDefault="00CC50DF" w:rsidP="00892460">
            <w:pPr>
              <w:spacing w:before="120"/>
              <w:jc w:val="both"/>
              <w:rPr>
                <w:sz w:val="22"/>
                <w:szCs w:val="22"/>
              </w:rPr>
            </w:pPr>
            <w:r w:rsidRPr="00892460">
              <w:rPr>
                <w:sz w:val="22"/>
                <w:szCs w:val="22"/>
              </w:rPr>
              <w:t xml:space="preserve">отстранение от работы, удаление исполнителей с места производства работ. Остановка работ. </w:t>
            </w:r>
          </w:p>
        </w:tc>
      </w:tr>
      <w:tr w:rsidR="00CC50DF" w:rsidRPr="00892460" w:rsidTr="00CC50DF">
        <w:trPr>
          <w:trHeight w:val="246"/>
        </w:trPr>
        <w:tc>
          <w:tcPr>
            <w:tcW w:w="267" w:type="pct"/>
          </w:tcPr>
          <w:p w:rsidR="00CC50DF" w:rsidRPr="00892460" w:rsidRDefault="00CC50DF" w:rsidP="003E54B6">
            <w:pPr>
              <w:numPr>
                <w:ilvl w:val="0"/>
                <w:numId w:val="38"/>
              </w:numPr>
              <w:tabs>
                <w:tab w:val="left" w:pos="319"/>
              </w:tabs>
              <w:spacing w:before="120" w:after="120"/>
              <w:ind w:left="113" w:firstLine="0"/>
              <w:jc w:val="center"/>
              <w:rPr>
                <w:sz w:val="22"/>
                <w:szCs w:val="22"/>
                <w:lang w:val="x-none"/>
              </w:rPr>
            </w:pPr>
          </w:p>
        </w:tc>
        <w:tc>
          <w:tcPr>
            <w:tcW w:w="2117" w:type="pct"/>
          </w:tcPr>
          <w:p w:rsidR="00CC50DF" w:rsidRPr="00892460" w:rsidRDefault="00CC50DF" w:rsidP="00892460">
            <w:pPr>
              <w:spacing w:before="120"/>
              <w:jc w:val="both"/>
              <w:rPr>
                <w:sz w:val="22"/>
                <w:szCs w:val="22"/>
              </w:rPr>
            </w:pPr>
            <w:r w:rsidRPr="00892460">
              <w:rPr>
                <w:sz w:val="22"/>
                <w:szCs w:val="22"/>
              </w:rPr>
              <w:t>Нарушение базовых правил</w:t>
            </w:r>
          </w:p>
        </w:tc>
        <w:tc>
          <w:tcPr>
            <w:tcW w:w="509" w:type="pct"/>
          </w:tcPr>
          <w:p w:rsidR="00CC50DF" w:rsidRPr="00892460" w:rsidRDefault="00CC50DF" w:rsidP="00892460">
            <w:pPr>
              <w:spacing w:before="120"/>
              <w:jc w:val="center"/>
              <w:rPr>
                <w:sz w:val="22"/>
                <w:szCs w:val="22"/>
              </w:rPr>
            </w:pPr>
            <w:r w:rsidRPr="00892460">
              <w:rPr>
                <w:sz w:val="22"/>
                <w:szCs w:val="22"/>
              </w:rPr>
              <w:t>200</w:t>
            </w:r>
          </w:p>
        </w:tc>
        <w:tc>
          <w:tcPr>
            <w:tcW w:w="2107" w:type="pct"/>
          </w:tcPr>
          <w:p w:rsidR="00CC50DF" w:rsidRPr="00892460" w:rsidRDefault="00CC50DF" w:rsidP="00892460">
            <w:pPr>
              <w:spacing w:before="120"/>
              <w:jc w:val="both"/>
              <w:rPr>
                <w:sz w:val="22"/>
                <w:szCs w:val="22"/>
              </w:rPr>
            </w:pPr>
            <w:r w:rsidRPr="00892460">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CC50DF" w:rsidRPr="00892460" w:rsidTr="00CC50DF">
        <w:trPr>
          <w:trHeight w:val="246"/>
        </w:trPr>
        <w:tc>
          <w:tcPr>
            <w:tcW w:w="267" w:type="pct"/>
          </w:tcPr>
          <w:p w:rsidR="00CC50DF" w:rsidRPr="00892460" w:rsidRDefault="00CC50DF" w:rsidP="003E54B6">
            <w:pPr>
              <w:numPr>
                <w:ilvl w:val="0"/>
                <w:numId w:val="38"/>
              </w:numPr>
              <w:tabs>
                <w:tab w:val="left" w:pos="319"/>
              </w:tabs>
              <w:spacing w:before="120" w:after="120"/>
              <w:ind w:left="113" w:firstLine="0"/>
              <w:jc w:val="center"/>
              <w:rPr>
                <w:sz w:val="22"/>
                <w:szCs w:val="22"/>
                <w:lang w:val="x-none"/>
              </w:rPr>
            </w:pPr>
          </w:p>
        </w:tc>
        <w:tc>
          <w:tcPr>
            <w:tcW w:w="2117" w:type="pct"/>
          </w:tcPr>
          <w:p w:rsidR="00CC50DF" w:rsidRPr="00892460" w:rsidRDefault="00CC50DF" w:rsidP="00892460">
            <w:pPr>
              <w:spacing w:before="120"/>
              <w:jc w:val="both"/>
              <w:rPr>
                <w:sz w:val="22"/>
                <w:szCs w:val="22"/>
              </w:rPr>
            </w:pPr>
            <w:r w:rsidRPr="00892460">
              <w:rPr>
                <w:sz w:val="22"/>
                <w:szCs w:val="22"/>
              </w:rPr>
              <w:t>Нарушение кардинальных правил</w:t>
            </w:r>
          </w:p>
        </w:tc>
        <w:tc>
          <w:tcPr>
            <w:tcW w:w="509" w:type="pct"/>
          </w:tcPr>
          <w:p w:rsidR="00CC50DF" w:rsidRPr="00892460" w:rsidRDefault="00CC50DF" w:rsidP="00892460">
            <w:pPr>
              <w:spacing w:before="120"/>
              <w:jc w:val="center"/>
              <w:rPr>
                <w:sz w:val="22"/>
                <w:szCs w:val="22"/>
              </w:rPr>
            </w:pPr>
            <w:r w:rsidRPr="00892460">
              <w:rPr>
                <w:sz w:val="22"/>
                <w:szCs w:val="22"/>
              </w:rPr>
              <w:t>50</w:t>
            </w:r>
          </w:p>
        </w:tc>
        <w:tc>
          <w:tcPr>
            <w:tcW w:w="2107" w:type="pct"/>
          </w:tcPr>
          <w:p w:rsidR="00CC50DF" w:rsidRPr="00892460" w:rsidRDefault="00CC50DF" w:rsidP="00892460">
            <w:pPr>
              <w:spacing w:before="120"/>
              <w:jc w:val="both"/>
              <w:rPr>
                <w:sz w:val="22"/>
                <w:szCs w:val="22"/>
              </w:rPr>
            </w:pPr>
            <w:r w:rsidRPr="00892460">
              <w:rPr>
                <w:sz w:val="22"/>
                <w:szCs w:val="22"/>
              </w:rPr>
              <w:t>Отстранение от работы, удаление исполнителей с места производства работ. Остановка работ.</w:t>
            </w:r>
          </w:p>
        </w:tc>
      </w:tr>
    </w:tbl>
    <w:p w:rsidR="00CC50DF" w:rsidRPr="00892460" w:rsidRDefault="00CC50DF" w:rsidP="00892460">
      <w:pPr>
        <w:tabs>
          <w:tab w:val="left" w:pos="284"/>
        </w:tabs>
        <w:spacing w:before="120"/>
        <w:ind w:left="4678" w:right="141"/>
        <w:jc w:val="center"/>
        <w:rPr>
          <w:b/>
          <w:sz w:val="22"/>
          <w:szCs w:val="22"/>
        </w:rPr>
      </w:pPr>
      <w:bookmarkStart w:id="2394" w:name="_Ref499613849"/>
    </w:p>
    <w:bookmarkEnd w:id="2394"/>
    <w:p w:rsidR="00CC50DF" w:rsidRPr="00892460" w:rsidRDefault="00CC50DF" w:rsidP="00892460">
      <w:pPr>
        <w:spacing w:before="120"/>
        <w:ind w:left="142" w:right="141"/>
        <w:jc w:val="center"/>
        <w:rPr>
          <w:b/>
          <w:sz w:val="22"/>
          <w:szCs w:val="22"/>
        </w:rPr>
      </w:pPr>
      <w:r w:rsidRPr="00892460">
        <w:rPr>
          <w:b/>
          <w:sz w:val="22"/>
          <w:szCs w:val="22"/>
        </w:rPr>
        <w:t>7.2.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rsidR="00CC50DF" w:rsidRPr="00892460" w:rsidRDefault="00CC50DF" w:rsidP="00892460">
      <w:pPr>
        <w:spacing w:before="120"/>
        <w:ind w:right="141"/>
        <w:jc w:val="both"/>
        <w:rPr>
          <w:b/>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1"/>
        <w:gridCol w:w="4355"/>
        <w:gridCol w:w="1351"/>
        <w:gridCol w:w="3453"/>
      </w:tblGrid>
      <w:tr w:rsidR="00CC50DF" w:rsidRPr="00892460" w:rsidTr="00CC50DF">
        <w:tc>
          <w:tcPr>
            <w:tcW w:w="308" w:type="pct"/>
          </w:tcPr>
          <w:p w:rsidR="00CC50DF" w:rsidRPr="00892460" w:rsidRDefault="00CC50DF" w:rsidP="00892460">
            <w:pPr>
              <w:spacing w:before="120"/>
              <w:ind w:left="113"/>
              <w:jc w:val="center"/>
              <w:rPr>
                <w:sz w:val="22"/>
                <w:szCs w:val="22"/>
              </w:rPr>
            </w:pPr>
          </w:p>
        </w:tc>
        <w:tc>
          <w:tcPr>
            <w:tcW w:w="2231" w:type="pct"/>
          </w:tcPr>
          <w:p w:rsidR="00CC50DF" w:rsidRPr="00892460" w:rsidRDefault="00CC50DF" w:rsidP="00892460">
            <w:pPr>
              <w:spacing w:before="120"/>
              <w:jc w:val="center"/>
              <w:rPr>
                <w:b/>
                <w:sz w:val="22"/>
                <w:szCs w:val="22"/>
              </w:rPr>
            </w:pPr>
            <w:r w:rsidRPr="00892460">
              <w:rPr>
                <w:b/>
                <w:sz w:val="22"/>
                <w:szCs w:val="22"/>
              </w:rPr>
              <w:t>Название / описание действия (бездействия)</w:t>
            </w:r>
          </w:p>
        </w:tc>
        <w:tc>
          <w:tcPr>
            <w:tcW w:w="692" w:type="pct"/>
          </w:tcPr>
          <w:p w:rsidR="00CC50DF" w:rsidRPr="00892460" w:rsidRDefault="00CC50DF" w:rsidP="00892460">
            <w:pPr>
              <w:spacing w:before="120"/>
              <w:jc w:val="center"/>
              <w:rPr>
                <w:b/>
                <w:sz w:val="22"/>
                <w:szCs w:val="22"/>
              </w:rPr>
            </w:pPr>
            <w:r w:rsidRPr="00892460">
              <w:rPr>
                <w:b/>
                <w:sz w:val="22"/>
                <w:szCs w:val="22"/>
              </w:rPr>
              <w:t>Основная санкция</w:t>
            </w:r>
          </w:p>
          <w:p w:rsidR="00CC50DF" w:rsidRPr="00892460" w:rsidRDefault="00CC50DF" w:rsidP="00892460">
            <w:pPr>
              <w:spacing w:before="120"/>
              <w:jc w:val="center"/>
              <w:rPr>
                <w:b/>
                <w:sz w:val="22"/>
                <w:szCs w:val="22"/>
              </w:rPr>
            </w:pPr>
            <w:r w:rsidRPr="00892460">
              <w:rPr>
                <w:b/>
                <w:sz w:val="22"/>
                <w:szCs w:val="22"/>
              </w:rPr>
              <w:t>Штраф*,</w:t>
            </w:r>
          </w:p>
          <w:p w:rsidR="00CC50DF" w:rsidRPr="00892460" w:rsidRDefault="00CC50DF" w:rsidP="00892460">
            <w:pPr>
              <w:spacing w:before="120"/>
              <w:jc w:val="center"/>
              <w:rPr>
                <w:b/>
                <w:sz w:val="22"/>
                <w:szCs w:val="22"/>
              </w:rPr>
            </w:pPr>
            <w:r w:rsidRPr="00892460">
              <w:rPr>
                <w:b/>
                <w:sz w:val="22"/>
                <w:szCs w:val="22"/>
              </w:rPr>
              <w:t>(тыс. руб.)</w:t>
            </w:r>
          </w:p>
        </w:tc>
        <w:tc>
          <w:tcPr>
            <w:tcW w:w="1769" w:type="pct"/>
          </w:tcPr>
          <w:p w:rsidR="00CC50DF" w:rsidRPr="00892460" w:rsidRDefault="00CC50DF" w:rsidP="00892460">
            <w:pPr>
              <w:spacing w:before="120"/>
              <w:rPr>
                <w:b/>
                <w:sz w:val="22"/>
                <w:szCs w:val="22"/>
              </w:rPr>
            </w:pPr>
            <w:r w:rsidRPr="00892460">
              <w:rPr>
                <w:b/>
                <w:sz w:val="22"/>
                <w:szCs w:val="22"/>
              </w:rPr>
              <w:t>Дополнительная санкция</w:t>
            </w:r>
          </w:p>
        </w:tc>
      </w:tr>
      <w:tr w:rsidR="00CC50DF" w:rsidRPr="00892460" w:rsidTr="00CC50DF">
        <w:tc>
          <w:tcPr>
            <w:tcW w:w="308" w:type="pct"/>
          </w:tcPr>
          <w:p w:rsidR="00CC50DF" w:rsidRPr="00892460" w:rsidRDefault="00CC50DF" w:rsidP="003E54B6">
            <w:pPr>
              <w:numPr>
                <w:ilvl w:val="0"/>
                <w:numId w:val="39"/>
              </w:numPr>
              <w:spacing w:before="120" w:after="120"/>
              <w:ind w:left="113"/>
              <w:jc w:val="center"/>
              <w:rPr>
                <w:sz w:val="22"/>
                <w:szCs w:val="22"/>
              </w:rPr>
            </w:pPr>
            <w:bookmarkStart w:id="2395" w:name="_Ref499613827"/>
          </w:p>
        </w:tc>
        <w:bookmarkEnd w:id="2395"/>
        <w:tc>
          <w:tcPr>
            <w:tcW w:w="2231" w:type="pct"/>
          </w:tcPr>
          <w:p w:rsidR="00CC50DF" w:rsidRPr="00892460" w:rsidRDefault="00CC50DF" w:rsidP="00892460">
            <w:pPr>
              <w:widowControl w:val="0"/>
              <w:autoSpaceDE w:val="0"/>
              <w:autoSpaceDN w:val="0"/>
              <w:adjustRightInd w:val="0"/>
              <w:spacing w:before="120"/>
              <w:ind w:left="23"/>
              <w:jc w:val="both"/>
              <w:rPr>
                <w:sz w:val="22"/>
                <w:szCs w:val="22"/>
                <w:lang w:eastAsia="en-US"/>
              </w:rPr>
            </w:pPr>
            <w:r w:rsidRPr="00892460">
              <w:rPr>
                <w:sz w:val="22"/>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892460">
              <w:rPr>
                <w:iCs/>
                <w:sz w:val="22"/>
                <w:szCs w:val="22"/>
                <w:lang w:eastAsia="en-US"/>
              </w:rPr>
              <w:t>проникновения / выхода (выезда) на территорию объекта в неустановленном месте (через периметр ограждения)</w:t>
            </w:r>
            <w:r w:rsidRPr="00892460">
              <w:rPr>
                <w:sz w:val="22"/>
                <w:szCs w:val="22"/>
                <w:lang w:eastAsia="en-US"/>
              </w:rPr>
              <w:t>.</w:t>
            </w:r>
          </w:p>
        </w:tc>
        <w:tc>
          <w:tcPr>
            <w:tcW w:w="692" w:type="pct"/>
          </w:tcPr>
          <w:p w:rsidR="00CC50DF" w:rsidRPr="00892460" w:rsidRDefault="00CC50DF" w:rsidP="00892460">
            <w:pPr>
              <w:spacing w:before="120"/>
              <w:jc w:val="center"/>
              <w:rPr>
                <w:sz w:val="22"/>
                <w:szCs w:val="22"/>
              </w:rPr>
            </w:pPr>
            <w:r w:rsidRPr="00892460">
              <w:rPr>
                <w:sz w:val="22"/>
                <w:szCs w:val="22"/>
              </w:rPr>
              <w:t>30</w:t>
            </w:r>
          </w:p>
        </w:tc>
        <w:tc>
          <w:tcPr>
            <w:tcW w:w="1769" w:type="pct"/>
          </w:tcPr>
          <w:p w:rsidR="00CC50DF" w:rsidRPr="00892460" w:rsidRDefault="00CC50DF" w:rsidP="00892460">
            <w:pPr>
              <w:spacing w:before="120"/>
              <w:jc w:val="both"/>
              <w:rPr>
                <w:sz w:val="22"/>
                <w:szCs w:val="22"/>
              </w:rPr>
            </w:pPr>
            <w:r w:rsidRPr="00892460">
              <w:rPr>
                <w:sz w:val="22"/>
                <w:szCs w:val="22"/>
              </w:rPr>
              <w:t>Удаление с территории Объекта лица, допустившего правонарушение.</w:t>
            </w:r>
          </w:p>
        </w:tc>
      </w:tr>
      <w:tr w:rsidR="00CC50DF" w:rsidRPr="00892460" w:rsidTr="00CC50DF">
        <w:tc>
          <w:tcPr>
            <w:tcW w:w="308" w:type="pct"/>
          </w:tcPr>
          <w:p w:rsidR="00CC50DF" w:rsidRPr="00892460" w:rsidRDefault="00CC50DF" w:rsidP="003E54B6">
            <w:pPr>
              <w:numPr>
                <w:ilvl w:val="0"/>
                <w:numId w:val="39"/>
              </w:numPr>
              <w:spacing w:before="120" w:after="120"/>
              <w:ind w:left="113"/>
              <w:jc w:val="center"/>
              <w:rPr>
                <w:sz w:val="22"/>
                <w:szCs w:val="22"/>
              </w:rPr>
            </w:pPr>
          </w:p>
        </w:tc>
        <w:tc>
          <w:tcPr>
            <w:tcW w:w="2231" w:type="pct"/>
          </w:tcPr>
          <w:p w:rsidR="00CC50DF" w:rsidRPr="00892460" w:rsidRDefault="00CC50DF" w:rsidP="00892460">
            <w:pPr>
              <w:widowControl w:val="0"/>
              <w:tabs>
                <w:tab w:val="num" w:pos="480"/>
              </w:tabs>
              <w:autoSpaceDE w:val="0"/>
              <w:autoSpaceDN w:val="0"/>
              <w:adjustRightInd w:val="0"/>
              <w:spacing w:before="120"/>
              <w:jc w:val="both"/>
              <w:rPr>
                <w:sz w:val="22"/>
                <w:szCs w:val="22"/>
                <w:lang w:eastAsia="en-US"/>
              </w:rPr>
            </w:pPr>
            <w:r w:rsidRPr="00892460">
              <w:rPr>
                <w:sz w:val="22"/>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rsidR="00CC50DF" w:rsidRPr="00892460" w:rsidRDefault="00CC50DF" w:rsidP="00892460">
            <w:pPr>
              <w:spacing w:before="120"/>
              <w:jc w:val="center"/>
              <w:rPr>
                <w:sz w:val="22"/>
                <w:szCs w:val="22"/>
              </w:rPr>
            </w:pPr>
            <w:r w:rsidRPr="00892460">
              <w:rPr>
                <w:sz w:val="22"/>
                <w:szCs w:val="22"/>
              </w:rPr>
              <w:t>20</w:t>
            </w:r>
          </w:p>
        </w:tc>
        <w:tc>
          <w:tcPr>
            <w:tcW w:w="1769" w:type="pct"/>
          </w:tcPr>
          <w:p w:rsidR="00CC50DF" w:rsidRPr="00892460" w:rsidRDefault="00CC50DF" w:rsidP="00892460">
            <w:pPr>
              <w:spacing w:before="120"/>
              <w:jc w:val="both"/>
              <w:rPr>
                <w:sz w:val="22"/>
                <w:szCs w:val="22"/>
              </w:rPr>
            </w:pPr>
            <w:r w:rsidRPr="00892460">
              <w:rPr>
                <w:sz w:val="22"/>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CC50DF" w:rsidRPr="00892460" w:rsidTr="00CC50DF">
        <w:tc>
          <w:tcPr>
            <w:tcW w:w="308" w:type="pct"/>
          </w:tcPr>
          <w:p w:rsidR="00CC50DF" w:rsidRPr="00892460" w:rsidRDefault="00CC50DF" w:rsidP="003E54B6">
            <w:pPr>
              <w:numPr>
                <w:ilvl w:val="0"/>
                <w:numId w:val="39"/>
              </w:numPr>
              <w:spacing w:before="120" w:after="120"/>
              <w:ind w:left="113"/>
              <w:jc w:val="center"/>
              <w:rPr>
                <w:sz w:val="22"/>
                <w:szCs w:val="22"/>
              </w:rPr>
            </w:pPr>
          </w:p>
        </w:tc>
        <w:tc>
          <w:tcPr>
            <w:tcW w:w="2231" w:type="pct"/>
          </w:tcPr>
          <w:p w:rsidR="00CC50DF" w:rsidRPr="00892460" w:rsidRDefault="00CC50DF" w:rsidP="00892460">
            <w:pPr>
              <w:widowControl w:val="0"/>
              <w:autoSpaceDE w:val="0"/>
              <w:autoSpaceDN w:val="0"/>
              <w:adjustRightInd w:val="0"/>
              <w:spacing w:before="120"/>
              <w:jc w:val="both"/>
              <w:rPr>
                <w:sz w:val="22"/>
                <w:szCs w:val="22"/>
                <w:lang w:eastAsia="en-US"/>
              </w:rPr>
            </w:pPr>
            <w:r w:rsidRPr="00892460">
              <w:rPr>
                <w:sz w:val="22"/>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rsidR="00CC50DF" w:rsidRPr="00892460" w:rsidRDefault="00CC50DF" w:rsidP="00892460">
            <w:pPr>
              <w:spacing w:before="120"/>
              <w:jc w:val="center"/>
              <w:rPr>
                <w:sz w:val="22"/>
                <w:szCs w:val="22"/>
              </w:rPr>
            </w:pPr>
            <w:r w:rsidRPr="00892460">
              <w:rPr>
                <w:sz w:val="22"/>
                <w:szCs w:val="22"/>
              </w:rPr>
              <w:t>50</w:t>
            </w:r>
          </w:p>
        </w:tc>
        <w:tc>
          <w:tcPr>
            <w:tcW w:w="1769" w:type="pct"/>
          </w:tcPr>
          <w:p w:rsidR="00CC50DF" w:rsidRPr="00892460" w:rsidRDefault="00CC50DF" w:rsidP="00892460">
            <w:pPr>
              <w:spacing w:before="120"/>
              <w:jc w:val="both"/>
              <w:rPr>
                <w:sz w:val="22"/>
                <w:szCs w:val="22"/>
              </w:rPr>
            </w:pPr>
            <w:r w:rsidRPr="00892460">
              <w:rPr>
                <w:sz w:val="22"/>
                <w:szCs w:val="22"/>
              </w:rPr>
              <w:t>Удаление с территории Объекта лица, допустившего правонарушение.</w:t>
            </w:r>
          </w:p>
        </w:tc>
      </w:tr>
      <w:tr w:rsidR="00CC50DF" w:rsidRPr="00892460" w:rsidTr="00CC50DF">
        <w:tc>
          <w:tcPr>
            <w:tcW w:w="308" w:type="pct"/>
          </w:tcPr>
          <w:p w:rsidR="00CC50DF" w:rsidRPr="00892460" w:rsidRDefault="00CC50DF" w:rsidP="003E54B6">
            <w:pPr>
              <w:numPr>
                <w:ilvl w:val="0"/>
                <w:numId w:val="39"/>
              </w:numPr>
              <w:spacing w:before="120" w:after="120"/>
              <w:ind w:left="113"/>
              <w:jc w:val="center"/>
              <w:rPr>
                <w:sz w:val="22"/>
                <w:szCs w:val="22"/>
              </w:rPr>
            </w:pPr>
            <w:bookmarkStart w:id="2396" w:name="_Ref496877736"/>
          </w:p>
        </w:tc>
        <w:bookmarkEnd w:id="2396"/>
        <w:tc>
          <w:tcPr>
            <w:tcW w:w="2231" w:type="pct"/>
          </w:tcPr>
          <w:p w:rsidR="00CC50DF" w:rsidRPr="00892460" w:rsidRDefault="00CC50DF" w:rsidP="00892460">
            <w:pPr>
              <w:widowControl w:val="0"/>
              <w:tabs>
                <w:tab w:val="num" w:pos="480"/>
              </w:tabs>
              <w:autoSpaceDE w:val="0"/>
              <w:autoSpaceDN w:val="0"/>
              <w:adjustRightInd w:val="0"/>
              <w:spacing w:before="120"/>
              <w:jc w:val="both"/>
              <w:rPr>
                <w:sz w:val="22"/>
                <w:szCs w:val="22"/>
                <w:lang w:eastAsia="en-US"/>
              </w:rPr>
            </w:pPr>
            <w:r w:rsidRPr="00892460">
              <w:rPr>
                <w:iCs/>
                <w:sz w:val="22"/>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rsidR="00CC50DF" w:rsidRPr="00892460" w:rsidRDefault="00CC50DF" w:rsidP="00892460">
            <w:pPr>
              <w:spacing w:before="120"/>
              <w:jc w:val="center"/>
              <w:rPr>
                <w:sz w:val="22"/>
                <w:szCs w:val="22"/>
              </w:rPr>
            </w:pPr>
            <w:r w:rsidRPr="00892460">
              <w:rPr>
                <w:sz w:val="22"/>
                <w:szCs w:val="22"/>
              </w:rPr>
              <w:t>5</w:t>
            </w:r>
          </w:p>
        </w:tc>
        <w:tc>
          <w:tcPr>
            <w:tcW w:w="1769" w:type="pct"/>
          </w:tcPr>
          <w:p w:rsidR="00CC50DF" w:rsidRPr="00892460" w:rsidRDefault="00CC50DF" w:rsidP="00892460">
            <w:pPr>
              <w:spacing w:before="120"/>
              <w:jc w:val="both"/>
              <w:rPr>
                <w:sz w:val="22"/>
                <w:szCs w:val="22"/>
              </w:rPr>
            </w:pPr>
            <w:r w:rsidRPr="00892460">
              <w:rPr>
                <w:sz w:val="22"/>
                <w:szCs w:val="22"/>
              </w:rPr>
              <w:t>Предупреждение об удалении с территории Объекта лица в случае повторного совершения этого правонарушения этим же лицом.</w:t>
            </w:r>
          </w:p>
        </w:tc>
      </w:tr>
      <w:tr w:rsidR="00CC50DF" w:rsidRPr="00892460" w:rsidTr="00CC50DF">
        <w:tc>
          <w:tcPr>
            <w:tcW w:w="308" w:type="pct"/>
          </w:tcPr>
          <w:p w:rsidR="00CC50DF" w:rsidRPr="00892460" w:rsidRDefault="00CC50DF" w:rsidP="003E54B6">
            <w:pPr>
              <w:numPr>
                <w:ilvl w:val="0"/>
                <w:numId w:val="39"/>
              </w:numPr>
              <w:spacing w:before="120" w:after="120"/>
              <w:ind w:left="113"/>
              <w:jc w:val="center"/>
              <w:rPr>
                <w:sz w:val="22"/>
                <w:szCs w:val="22"/>
              </w:rPr>
            </w:pPr>
          </w:p>
        </w:tc>
        <w:tc>
          <w:tcPr>
            <w:tcW w:w="2231" w:type="pct"/>
          </w:tcPr>
          <w:p w:rsidR="00CC50DF" w:rsidRPr="00892460" w:rsidRDefault="00CC50DF" w:rsidP="00892460">
            <w:pPr>
              <w:widowControl w:val="0"/>
              <w:tabs>
                <w:tab w:val="num" w:pos="480"/>
              </w:tabs>
              <w:autoSpaceDE w:val="0"/>
              <w:autoSpaceDN w:val="0"/>
              <w:adjustRightInd w:val="0"/>
              <w:spacing w:before="120"/>
              <w:jc w:val="both"/>
              <w:rPr>
                <w:sz w:val="22"/>
                <w:szCs w:val="22"/>
                <w:lang w:eastAsia="en-US"/>
              </w:rPr>
            </w:pPr>
            <w:r w:rsidRPr="00892460">
              <w:rPr>
                <w:sz w:val="22"/>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rsidR="00CC50DF" w:rsidRPr="00892460" w:rsidRDefault="00CC50DF" w:rsidP="00892460">
            <w:pPr>
              <w:spacing w:before="120"/>
              <w:jc w:val="center"/>
              <w:rPr>
                <w:sz w:val="22"/>
                <w:szCs w:val="22"/>
              </w:rPr>
            </w:pPr>
            <w:r w:rsidRPr="00892460">
              <w:rPr>
                <w:sz w:val="22"/>
                <w:szCs w:val="22"/>
              </w:rPr>
              <w:t>50</w:t>
            </w:r>
          </w:p>
        </w:tc>
        <w:tc>
          <w:tcPr>
            <w:tcW w:w="1769" w:type="pct"/>
          </w:tcPr>
          <w:p w:rsidR="00CC50DF" w:rsidRPr="00892460" w:rsidRDefault="00CC50DF" w:rsidP="00892460">
            <w:pPr>
              <w:spacing w:before="120"/>
              <w:jc w:val="both"/>
              <w:rPr>
                <w:sz w:val="22"/>
                <w:szCs w:val="22"/>
              </w:rPr>
            </w:pPr>
            <w:r w:rsidRPr="00892460">
              <w:rPr>
                <w:sz w:val="22"/>
                <w:szCs w:val="22"/>
              </w:rPr>
              <w:t>Удаление с территории Объекта лица, допустившего правонарушение.</w:t>
            </w:r>
          </w:p>
        </w:tc>
      </w:tr>
      <w:tr w:rsidR="00CC50DF" w:rsidRPr="00892460" w:rsidTr="00CC50DF">
        <w:tc>
          <w:tcPr>
            <w:tcW w:w="308" w:type="pct"/>
          </w:tcPr>
          <w:p w:rsidR="00CC50DF" w:rsidRPr="00892460" w:rsidRDefault="00CC50DF" w:rsidP="003E54B6">
            <w:pPr>
              <w:numPr>
                <w:ilvl w:val="0"/>
                <w:numId w:val="39"/>
              </w:numPr>
              <w:spacing w:before="120" w:after="120"/>
              <w:ind w:left="113"/>
              <w:jc w:val="center"/>
              <w:rPr>
                <w:sz w:val="22"/>
                <w:szCs w:val="22"/>
              </w:rPr>
            </w:pPr>
          </w:p>
        </w:tc>
        <w:tc>
          <w:tcPr>
            <w:tcW w:w="2231" w:type="pct"/>
          </w:tcPr>
          <w:p w:rsidR="00CC50DF" w:rsidRPr="00892460" w:rsidRDefault="00CC50DF" w:rsidP="00892460">
            <w:pPr>
              <w:widowControl w:val="0"/>
              <w:tabs>
                <w:tab w:val="num" w:pos="480"/>
              </w:tabs>
              <w:autoSpaceDE w:val="0"/>
              <w:autoSpaceDN w:val="0"/>
              <w:adjustRightInd w:val="0"/>
              <w:spacing w:before="120"/>
              <w:jc w:val="both"/>
              <w:rPr>
                <w:sz w:val="22"/>
                <w:szCs w:val="22"/>
                <w:lang w:eastAsia="en-US"/>
              </w:rPr>
            </w:pPr>
            <w:r w:rsidRPr="00892460">
              <w:rPr>
                <w:iCs/>
                <w:sz w:val="22"/>
                <w:szCs w:val="22"/>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92" w:type="pct"/>
          </w:tcPr>
          <w:p w:rsidR="00CC50DF" w:rsidRPr="00892460" w:rsidRDefault="00CC50DF" w:rsidP="00892460">
            <w:pPr>
              <w:spacing w:before="120"/>
              <w:jc w:val="center"/>
              <w:rPr>
                <w:sz w:val="22"/>
                <w:szCs w:val="22"/>
              </w:rPr>
            </w:pPr>
            <w:r w:rsidRPr="00892460">
              <w:rPr>
                <w:sz w:val="22"/>
                <w:szCs w:val="22"/>
              </w:rPr>
              <w:t>50</w:t>
            </w:r>
          </w:p>
        </w:tc>
        <w:tc>
          <w:tcPr>
            <w:tcW w:w="1769" w:type="pct"/>
          </w:tcPr>
          <w:p w:rsidR="00CC50DF" w:rsidRPr="00892460" w:rsidRDefault="00CC50DF" w:rsidP="00892460">
            <w:pPr>
              <w:spacing w:before="120"/>
              <w:jc w:val="both"/>
              <w:rPr>
                <w:sz w:val="22"/>
                <w:szCs w:val="22"/>
              </w:rPr>
            </w:pPr>
            <w:r w:rsidRPr="00892460">
              <w:rPr>
                <w:sz w:val="22"/>
                <w:szCs w:val="22"/>
              </w:rPr>
              <w:t>Удаление с территории Объекта лица, допустившего правонарушение.</w:t>
            </w:r>
          </w:p>
        </w:tc>
      </w:tr>
      <w:tr w:rsidR="00CC50DF" w:rsidRPr="00892460" w:rsidTr="00CC50DF">
        <w:tc>
          <w:tcPr>
            <w:tcW w:w="308" w:type="pct"/>
          </w:tcPr>
          <w:p w:rsidR="00CC50DF" w:rsidRPr="00892460" w:rsidRDefault="00CC50DF" w:rsidP="003E54B6">
            <w:pPr>
              <w:numPr>
                <w:ilvl w:val="0"/>
                <w:numId w:val="39"/>
              </w:numPr>
              <w:spacing w:before="120" w:after="120"/>
              <w:ind w:left="113"/>
              <w:jc w:val="center"/>
              <w:rPr>
                <w:sz w:val="22"/>
                <w:szCs w:val="22"/>
              </w:rPr>
            </w:pPr>
          </w:p>
        </w:tc>
        <w:tc>
          <w:tcPr>
            <w:tcW w:w="2231" w:type="pct"/>
          </w:tcPr>
          <w:p w:rsidR="00CC50DF" w:rsidRPr="00892460" w:rsidRDefault="00CC50DF" w:rsidP="00892460">
            <w:pPr>
              <w:widowControl w:val="0"/>
              <w:tabs>
                <w:tab w:val="num" w:pos="480"/>
              </w:tabs>
              <w:autoSpaceDE w:val="0"/>
              <w:autoSpaceDN w:val="0"/>
              <w:adjustRightInd w:val="0"/>
              <w:spacing w:before="120"/>
              <w:jc w:val="both"/>
              <w:rPr>
                <w:iCs/>
                <w:sz w:val="22"/>
                <w:szCs w:val="22"/>
                <w:lang w:eastAsia="en-US"/>
              </w:rPr>
            </w:pPr>
            <w:r w:rsidRPr="00892460">
              <w:rPr>
                <w:iCs/>
                <w:sz w:val="22"/>
                <w:szCs w:val="22"/>
                <w:lang w:eastAsia="en-US"/>
              </w:rPr>
              <w:t>Тайное хищение имущества Заказчика, установленное вступившим в законную силу решением суда.</w:t>
            </w:r>
          </w:p>
        </w:tc>
        <w:tc>
          <w:tcPr>
            <w:tcW w:w="692" w:type="pct"/>
          </w:tcPr>
          <w:p w:rsidR="00CC50DF" w:rsidRPr="00892460" w:rsidRDefault="00CC50DF" w:rsidP="00892460">
            <w:pPr>
              <w:spacing w:before="120"/>
              <w:jc w:val="center"/>
              <w:rPr>
                <w:sz w:val="22"/>
                <w:szCs w:val="22"/>
              </w:rPr>
            </w:pPr>
            <w:r w:rsidRPr="00892460">
              <w:rPr>
                <w:sz w:val="22"/>
                <w:szCs w:val="22"/>
              </w:rPr>
              <w:t>50</w:t>
            </w:r>
          </w:p>
        </w:tc>
        <w:tc>
          <w:tcPr>
            <w:tcW w:w="1769" w:type="pct"/>
          </w:tcPr>
          <w:p w:rsidR="00CC50DF" w:rsidRPr="00892460" w:rsidRDefault="00CC50DF" w:rsidP="00892460">
            <w:pPr>
              <w:spacing w:before="120"/>
              <w:jc w:val="both"/>
              <w:rPr>
                <w:sz w:val="22"/>
                <w:szCs w:val="22"/>
              </w:rPr>
            </w:pPr>
            <w:r w:rsidRPr="00892460">
              <w:rPr>
                <w:sz w:val="22"/>
                <w:szCs w:val="22"/>
              </w:rPr>
              <w:t>Удаление с территории Объекта лица, допустившего правонарушение.</w:t>
            </w:r>
          </w:p>
        </w:tc>
      </w:tr>
      <w:tr w:rsidR="00CC50DF" w:rsidRPr="00892460" w:rsidTr="00CC50DF">
        <w:tc>
          <w:tcPr>
            <w:tcW w:w="308" w:type="pct"/>
          </w:tcPr>
          <w:p w:rsidR="00CC50DF" w:rsidRPr="00892460" w:rsidRDefault="00CC50DF" w:rsidP="003E54B6">
            <w:pPr>
              <w:numPr>
                <w:ilvl w:val="0"/>
                <w:numId w:val="39"/>
              </w:numPr>
              <w:spacing w:before="120" w:after="120"/>
              <w:ind w:left="113"/>
              <w:jc w:val="center"/>
              <w:rPr>
                <w:sz w:val="22"/>
                <w:szCs w:val="22"/>
              </w:rPr>
            </w:pPr>
          </w:p>
        </w:tc>
        <w:tc>
          <w:tcPr>
            <w:tcW w:w="2231" w:type="pct"/>
          </w:tcPr>
          <w:p w:rsidR="00CC50DF" w:rsidRPr="00892460" w:rsidRDefault="00CC50DF" w:rsidP="00892460">
            <w:pPr>
              <w:widowControl w:val="0"/>
              <w:tabs>
                <w:tab w:val="num" w:pos="480"/>
              </w:tabs>
              <w:autoSpaceDE w:val="0"/>
              <w:autoSpaceDN w:val="0"/>
              <w:adjustRightInd w:val="0"/>
              <w:spacing w:before="120"/>
              <w:jc w:val="both"/>
              <w:rPr>
                <w:sz w:val="22"/>
                <w:szCs w:val="22"/>
                <w:lang w:eastAsia="en-US"/>
              </w:rPr>
            </w:pPr>
            <w:r w:rsidRPr="00892460">
              <w:rPr>
                <w:sz w:val="22"/>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rsidR="00CC50DF" w:rsidRPr="00892460" w:rsidRDefault="00CC50DF" w:rsidP="00892460">
            <w:pPr>
              <w:spacing w:before="120"/>
              <w:jc w:val="center"/>
              <w:rPr>
                <w:sz w:val="22"/>
                <w:szCs w:val="22"/>
              </w:rPr>
            </w:pPr>
            <w:r w:rsidRPr="00892460">
              <w:rPr>
                <w:sz w:val="22"/>
                <w:szCs w:val="22"/>
              </w:rPr>
              <w:t>10</w:t>
            </w:r>
          </w:p>
        </w:tc>
        <w:tc>
          <w:tcPr>
            <w:tcW w:w="1769" w:type="pct"/>
          </w:tcPr>
          <w:p w:rsidR="00CC50DF" w:rsidRPr="00892460" w:rsidRDefault="00CC50DF" w:rsidP="00892460">
            <w:pPr>
              <w:spacing w:before="120"/>
              <w:jc w:val="both"/>
              <w:rPr>
                <w:sz w:val="22"/>
                <w:szCs w:val="22"/>
              </w:rPr>
            </w:pPr>
            <w:r w:rsidRPr="00892460">
              <w:rPr>
                <w:sz w:val="22"/>
                <w:szCs w:val="22"/>
              </w:rPr>
              <w:t>Удаление с территории Объекта лица, допустившего правонарушение.</w:t>
            </w:r>
          </w:p>
        </w:tc>
      </w:tr>
      <w:tr w:rsidR="00CC50DF" w:rsidRPr="00892460" w:rsidTr="00CC50DF">
        <w:tc>
          <w:tcPr>
            <w:tcW w:w="308" w:type="pct"/>
          </w:tcPr>
          <w:p w:rsidR="00CC50DF" w:rsidRPr="00892460" w:rsidRDefault="00CC50DF" w:rsidP="003E54B6">
            <w:pPr>
              <w:numPr>
                <w:ilvl w:val="0"/>
                <w:numId w:val="39"/>
              </w:numPr>
              <w:spacing w:before="120" w:after="120"/>
              <w:ind w:left="113"/>
              <w:jc w:val="center"/>
              <w:rPr>
                <w:sz w:val="22"/>
                <w:szCs w:val="22"/>
              </w:rPr>
            </w:pPr>
          </w:p>
        </w:tc>
        <w:tc>
          <w:tcPr>
            <w:tcW w:w="2231" w:type="pct"/>
          </w:tcPr>
          <w:p w:rsidR="00CC50DF" w:rsidRPr="00892460" w:rsidRDefault="00CC50DF" w:rsidP="00892460">
            <w:pPr>
              <w:widowControl w:val="0"/>
              <w:tabs>
                <w:tab w:val="num" w:pos="480"/>
              </w:tabs>
              <w:autoSpaceDE w:val="0"/>
              <w:autoSpaceDN w:val="0"/>
              <w:adjustRightInd w:val="0"/>
              <w:spacing w:before="120"/>
              <w:jc w:val="both"/>
              <w:rPr>
                <w:sz w:val="22"/>
                <w:szCs w:val="22"/>
                <w:lang w:eastAsia="en-US"/>
              </w:rPr>
            </w:pPr>
            <w:r w:rsidRPr="00892460">
              <w:rPr>
                <w:sz w:val="22"/>
                <w:szCs w:val="22"/>
                <w:lang w:eastAsia="en-US"/>
              </w:rPr>
              <w:t>Нахождение на территории Объекта лица, ранее удаленного с территории Объекта по любому основанию.</w:t>
            </w:r>
          </w:p>
        </w:tc>
        <w:tc>
          <w:tcPr>
            <w:tcW w:w="692" w:type="pct"/>
          </w:tcPr>
          <w:p w:rsidR="00CC50DF" w:rsidRPr="00892460" w:rsidRDefault="00CC50DF" w:rsidP="00892460">
            <w:pPr>
              <w:spacing w:before="120"/>
              <w:jc w:val="center"/>
              <w:rPr>
                <w:sz w:val="22"/>
                <w:szCs w:val="22"/>
              </w:rPr>
            </w:pPr>
            <w:r w:rsidRPr="00892460">
              <w:rPr>
                <w:sz w:val="22"/>
                <w:szCs w:val="22"/>
              </w:rPr>
              <w:t>20</w:t>
            </w:r>
          </w:p>
        </w:tc>
        <w:tc>
          <w:tcPr>
            <w:tcW w:w="1769" w:type="pct"/>
          </w:tcPr>
          <w:p w:rsidR="00CC50DF" w:rsidRPr="00892460" w:rsidRDefault="00CC50DF" w:rsidP="00892460">
            <w:pPr>
              <w:spacing w:before="120"/>
              <w:jc w:val="both"/>
              <w:rPr>
                <w:sz w:val="22"/>
                <w:szCs w:val="22"/>
              </w:rPr>
            </w:pPr>
            <w:r w:rsidRPr="00892460">
              <w:rPr>
                <w:sz w:val="22"/>
                <w:szCs w:val="22"/>
              </w:rPr>
              <w:t>Удаление с территории Объекта лица, допустившего правонарушение.</w:t>
            </w:r>
          </w:p>
        </w:tc>
      </w:tr>
      <w:tr w:rsidR="00CC50DF" w:rsidRPr="00892460" w:rsidTr="00CC50DF">
        <w:tc>
          <w:tcPr>
            <w:tcW w:w="308" w:type="pct"/>
          </w:tcPr>
          <w:p w:rsidR="00CC50DF" w:rsidRPr="00892460" w:rsidRDefault="00CC50DF" w:rsidP="003E54B6">
            <w:pPr>
              <w:numPr>
                <w:ilvl w:val="0"/>
                <w:numId w:val="39"/>
              </w:numPr>
              <w:spacing w:before="120" w:after="120"/>
              <w:ind w:left="113"/>
              <w:jc w:val="center"/>
              <w:rPr>
                <w:sz w:val="22"/>
                <w:szCs w:val="22"/>
              </w:rPr>
            </w:pPr>
          </w:p>
        </w:tc>
        <w:tc>
          <w:tcPr>
            <w:tcW w:w="2231" w:type="pct"/>
          </w:tcPr>
          <w:p w:rsidR="00CC50DF" w:rsidRPr="00892460" w:rsidRDefault="00CC50DF" w:rsidP="00892460">
            <w:pPr>
              <w:widowControl w:val="0"/>
              <w:tabs>
                <w:tab w:val="num" w:pos="480"/>
              </w:tabs>
              <w:autoSpaceDE w:val="0"/>
              <w:autoSpaceDN w:val="0"/>
              <w:adjustRightInd w:val="0"/>
              <w:spacing w:before="120"/>
              <w:jc w:val="both"/>
              <w:rPr>
                <w:sz w:val="22"/>
                <w:szCs w:val="22"/>
                <w:lang w:eastAsia="en-US"/>
              </w:rPr>
            </w:pPr>
            <w:r w:rsidRPr="00892460">
              <w:rPr>
                <w:sz w:val="22"/>
                <w:szCs w:val="22"/>
                <w:lang w:eastAsia="en-US"/>
              </w:rPr>
              <w:t>Любые действия лица, направленные на умышленное причинение вреда имуществу или персоналу Заказчика.</w:t>
            </w:r>
          </w:p>
        </w:tc>
        <w:tc>
          <w:tcPr>
            <w:tcW w:w="692" w:type="pct"/>
          </w:tcPr>
          <w:p w:rsidR="00CC50DF" w:rsidRPr="00892460" w:rsidRDefault="00CC50DF" w:rsidP="00892460">
            <w:pPr>
              <w:spacing w:before="120"/>
              <w:jc w:val="center"/>
              <w:rPr>
                <w:sz w:val="22"/>
                <w:szCs w:val="22"/>
              </w:rPr>
            </w:pPr>
            <w:r w:rsidRPr="00892460">
              <w:rPr>
                <w:sz w:val="22"/>
                <w:szCs w:val="22"/>
              </w:rPr>
              <w:t>20</w:t>
            </w:r>
          </w:p>
        </w:tc>
        <w:tc>
          <w:tcPr>
            <w:tcW w:w="1769" w:type="pct"/>
          </w:tcPr>
          <w:p w:rsidR="00CC50DF" w:rsidRPr="00892460" w:rsidRDefault="00CC50DF" w:rsidP="00892460">
            <w:pPr>
              <w:spacing w:before="120"/>
              <w:jc w:val="both"/>
              <w:rPr>
                <w:sz w:val="22"/>
                <w:szCs w:val="22"/>
              </w:rPr>
            </w:pPr>
            <w:r w:rsidRPr="00892460">
              <w:rPr>
                <w:sz w:val="22"/>
                <w:szCs w:val="22"/>
              </w:rPr>
              <w:t>Удаление с территории Объекта лица, допустившего правонарушение.</w:t>
            </w:r>
          </w:p>
        </w:tc>
      </w:tr>
      <w:tr w:rsidR="00CC50DF" w:rsidRPr="00892460" w:rsidTr="00CC50DF">
        <w:tc>
          <w:tcPr>
            <w:tcW w:w="308" w:type="pct"/>
          </w:tcPr>
          <w:p w:rsidR="00CC50DF" w:rsidRPr="00892460" w:rsidRDefault="00CC50DF" w:rsidP="003E54B6">
            <w:pPr>
              <w:numPr>
                <w:ilvl w:val="0"/>
                <w:numId w:val="39"/>
              </w:numPr>
              <w:spacing w:before="120" w:after="120"/>
              <w:ind w:left="113"/>
              <w:jc w:val="center"/>
              <w:rPr>
                <w:sz w:val="22"/>
                <w:szCs w:val="22"/>
              </w:rPr>
            </w:pPr>
            <w:bookmarkStart w:id="2397" w:name="_Ref496878826"/>
          </w:p>
        </w:tc>
        <w:bookmarkEnd w:id="2397"/>
        <w:tc>
          <w:tcPr>
            <w:tcW w:w="2231" w:type="pct"/>
          </w:tcPr>
          <w:p w:rsidR="00CC50DF" w:rsidRPr="00892460" w:rsidRDefault="00CC50DF" w:rsidP="00892460">
            <w:pPr>
              <w:widowControl w:val="0"/>
              <w:tabs>
                <w:tab w:val="num" w:pos="480"/>
              </w:tabs>
              <w:autoSpaceDE w:val="0"/>
              <w:autoSpaceDN w:val="0"/>
              <w:adjustRightInd w:val="0"/>
              <w:spacing w:before="120"/>
              <w:jc w:val="both"/>
              <w:rPr>
                <w:sz w:val="22"/>
                <w:szCs w:val="22"/>
                <w:lang w:eastAsia="en-US"/>
              </w:rPr>
            </w:pPr>
            <w:r w:rsidRPr="00892460">
              <w:rPr>
                <w:iCs/>
                <w:sz w:val="22"/>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rsidR="00CC50DF" w:rsidRPr="00892460" w:rsidRDefault="00CC50DF" w:rsidP="00892460">
            <w:pPr>
              <w:spacing w:before="120"/>
              <w:jc w:val="center"/>
              <w:rPr>
                <w:sz w:val="22"/>
                <w:szCs w:val="22"/>
              </w:rPr>
            </w:pPr>
            <w:r w:rsidRPr="00892460">
              <w:rPr>
                <w:sz w:val="22"/>
                <w:szCs w:val="22"/>
              </w:rPr>
              <w:t>20</w:t>
            </w:r>
          </w:p>
        </w:tc>
        <w:tc>
          <w:tcPr>
            <w:tcW w:w="1769" w:type="pct"/>
          </w:tcPr>
          <w:p w:rsidR="00CC50DF" w:rsidRPr="00892460" w:rsidRDefault="00CC50DF" w:rsidP="00892460">
            <w:pPr>
              <w:spacing w:before="120"/>
              <w:rPr>
                <w:sz w:val="22"/>
                <w:szCs w:val="22"/>
              </w:rPr>
            </w:pPr>
            <w:r w:rsidRPr="00892460">
              <w:rPr>
                <w:sz w:val="22"/>
                <w:szCs w:val="22"/>
              </w:rPr>
              <w:t>Предупреждение об удалении с территории Объекта лица в случае повторного совершения этого правонарушения этим же лицом.</w:t>
            </w:r>
          </w:p>
        </w:tc>
      </w:tr>
      <w:tr w:rsidR="00CC50DF" w:rsidRPr="00892460" w:rsidTr="00CC50DF">
        <w:tc>
          <w:tcPr>
            <w:tcW w:w="308" w:type="pct"/>
          </w:tcPr>
          <w:p w:rsidR="00CC50DF" w:rsidRPr="00892460" w:rsidRDefault="00CC50DF" w:rsidP="003E54B6">
            <w:pPr>
              <w:numPr>
                <w:ilvl w:val="0"/>
                <w:numId w:val="39"/>
              </w:numPr>
              <w:spacing w:before="120" w:after="120"/>
              <w:ind w:left="113"/>
              <w:jc w:val="center"/>
              <w:rPr>
                <w:sz w:val="22"/>
                <w:szCs w:val="22"/>
              </w:rPr>
            </w:pPr>
            <w:bookmarkStart w:id="2398" w:name="_Ref496879343"/>
          </w:p>
        </w:tc>
        <w:bookmarkEnd w:id="2398"/>
        <w:tc>
          <w:tcPr>
            <w:tcW w:w="2231" w:type="pct"/>
          </w:tcPr>
          <w:p w:rsidR="00CC50DF" w:rsidRPr="00892460" w:rsidRDefault="00CC50DF" w:rsidP="00892460">
            <w:pPr>
              <w:widowControl w:val="0"/>
              <w:tabs>
                <w:tab w:val="num" w:pos="480"/>
              </w:tabs>
              <w:autoSpaceDE w:val="0"/>
              <w:autoSpaceDN w:val="0"/>
              <w:adjustRightInd w:val="0"/>
              <w:spacing w:before="120"/>
              <w:rPr>
                <w:sz w:val="22"/>
                <w:szCs w:val="22"/>
                <w:lang w:eastAsia="en-US"/>
              </w:rPr>
            </w:pPr>
            <w:r w:rsidRPr="00892460">
              <w:rPr>
                <w:iCs/>
                <w:sz w:val="22"/>
                <w:szCs w:val="22"/>
                <w:lang w:eastAsia="en-US"/>
              </w:rPr>
              <w:t>Нахождение на территории Объекта сверх установленного времени без согласования Заказчика.</w:t>
            </w:r>
          </w:p>
        </w:tc>
        <w:tc>
          <w:tcPr>
            <w:tcW w:w="692" w:type="pct"/>
          </w:tcPr>
          <w:p w:rsidR="00CC50DF" w:rsidRPr="00892460" w:rsidRDefault="00CC50DF" w:rsidP="00892460">
            <w:pPr>
              <w:spacing w:before="120"/>
              <w:jc w:val="center"/>
              <w:rPr>
                <w:sz w:val="22"/>
                <w:szCs w:val="22"/>
              </w:rPr>
            </w:pPr>
            <w:r w:rsidRPr="00892460">
              <w:rPr>
                <w:sz w:val="22"/>
                <w:szCs w:val="22"/>
              </w:rPr>
              <w:t>15</w:t>
            </w:r>
          </w:p>
        </w:tc>
        <w:tc>
          <w:tcPr>
            <w:tcW w:w="1769" w:type="pct"/>
          </w:tcPr>
          <w:p w:rsidR="00CC50DF" w:rsidRPr="00892460" w:rsidRDefault="00CC50DF" w:rsidP="00892460">
            <w:pPr>
              <w:spacing w:before="120"/>
              <w:jc w:val="both"/>
              <w:rPr>
                <w:sz w:val="22"/>
                <w:szCs w:val="22"/>
              </w:rPr>
            </w:pPr>
            <w:r w:rsidRPr="00892460">
              <w:rPr>
                <w:sz w:val="22"/>
                <w:szCs w:val="22"/>
              </w:rPr>
              <w:t>Не применяется.</w:t>
            </w:r>
          </w:p>
        </w:tc>
      </w:tr>
      <w:tr w:rsidR="00CC50DF" w:rsidRPr="00892460" w:rsidTr="00CC50DF">
        <w:tc>
          <w:tcPr>
            <w:tcW w:w="308" w:type="pct"/>
          </w:tcPr>
          <w:p w:rsidR="00CC50DF" w:rsidRPr="00892460" w:rsidRDefault="00CC50DF" w:rsidP="003E54B6">
            <w:pPr>
              <w:numPr>
                <w:ilvl w:val="0"/>
                <w:numId w:val="39"/>
              </w:numPr>
              <w:spacing w:before="120" w:after="120"/>
              <w:ind w:left="113"/>
              <w:jc w:val="center"/>
              <w:rPr>
                <w:sz w:val="22"/>
                <w:szCs w:val="22"/>
              </w:rPr>
            </w:pPr>
            <w:bookmarkStart w:id="2399" w:name="_Ref499613830"/>
          </w:p>
        </w:tc>
        <w:bookmarkEnd w:id="2399"/>
        <w:tc>
          <w:tcPr>
            <w:tcW w:w="2231" w:type="pct"/>
          </w:tcPr>
          <w:p w:rsidR="00CC50DF" w:rsidRPr="00892460" w:rsidRDefault="00CC50DF" w:rsidP="00892460">
            <w:pPr>
              <w:widowControl w:val="0"/>
              <w:tabs>
                <w:tab w:val="num" w:pos="480"/>
              </w:tabs>
              <w:autoSpaceDE w:val="0"/>
              <w:autoSpaceDN w:val="0"/>
              <w:adjustRightInd w:val="0"/>
              <w:spacing w:before="120"/>
              <w:rPr>
                <w:sz w:val="22"/>
                <w:szCs w:val="22"/>
                <w:lang w:eastAsia="en-US"/>
              </w:rPr>
            </w:pPr>
            <w:r w:rsidRPr="00892460">
              <w:rPr>
                <w:sz w:val="22"/>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rsidR="00CC50DF" w:rsidRPr="00892460" w:rsidRDefault="00CC50DF" w:rsidP="00892460">
            <w:pPr>
              <w:spacing w:before="120"/>
              <w:jc w:val="center"/>
              <w:rPr>
                <w:sz w:val="22"/>
                <w:szCs w:val="22"/>
              </w:rPr>
            </w:pPr>
            <w:r w:rsidRPr="00892460">
              <w:rPr>
                <w:sz w:val="22"/>
                <w:szCs w:val="22"/>
              </w:rPr>
              <w:t>10</w:t>
            </w:r>
          </w:p>
        </w:tc>
        <w:tc>
          <w:tcPr>
            <w:tcW w:w="1769" w:type="pct"/>
          </w:tcPr>
          <w:p w:rsidR="00CC50DF" w:rsidRPr="00892460" w:rsidRDefault="00CC50DF" w:rsidP="00892460">
            <w:pPr>
              <w:spacing w:before="120"/>
              <w:jc w:val="both"/>
              <w:rPr>
                <w:sz w:val="22"/>
                <w:szCs w:val="22"/>
              </w:rPr>
            </w:pPr>
            <w:r w:rsidRPr="00892460">
              <w:rPr>
                <w:sz w:val="22"/>
                <w:szCs w:val="22"/>
              </w:rPr>
              <w:t>Предупреждение об удалении с территории Объекта лица в случае повторного совершения этого правонарушения этим же лицом.</w:t>
            </w:r>
          </w:p>
        </w:tc>
      </w:tr>
      <w:tr w:rsidR="00CC50DF" w:rsidRPr="00892460" w:rsidTr="00CC50DF">
        <w:tc>
          <w:tcPr>
            <w:tcW w:w="308" w:type="pct"/>
          </w:tcPr>
          <w:p w:rsidR="00CC50DF" w:rsidRPr="00892460" w:rsidRDefault="00CC50DF" w:rsidP="003E54B6">
            <w:pPr>
              <w:numPr>
                <w:ilvl w:val="0"/>
                <w:numId w:val="39"/>
              </w:numPr>
              <w:spacing w:before="120" w:after="120"/>
              <w:ind w:left="113"/>
              <w:jc w:val="center"/>
              <w:rPr>
                <w:sz w:val="22"/>
                <w:szCs w:val="22"/>
              </w:rPr>
            </w:pPr>
          </w:p>
        </w:tc>
        <w:tc>
          <w:tcPr>
            <w:tcW w:w="2231" w:type="pct"/>
          </w:tcPr>
          <w:p w:rsidR="00CC50DF" w:rsidRPr="00892460" w:rsidRDefault="00CC50DF" w:rsidP="00892460">
            <w:pPr>
              <w:widowControl w:val="0"/>
              <w:tabs>
                <w:tab w:val="num" w:pos="480"/>
              </w:tabs>
              <w:autoSpaceDE w:val="0"/>
              <w:autoSpaceDN w:val="0"/>
              <w:adjustRightInd w:val="0"/>
              <w:spacing w:before="120"/>
              <w:jc w:val="both"/>
              <w:rPr>
                <w:sz w:val="22"/>
                <w:szCs w:val="22"/>
                <w:lang w:eastAsia="en-US"/>
              </w:rPr>
            </w:pPr>
            <w:r w:rsidRPr="00892460">
              <w:rPr>
                <w:sz w:val="22"/>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rsidR="00CC50DF" w:rsidRPr="00892460" w:rsidRDefault="00CC50DF" w:rsidP="00892460">
            <w:pPr>
              <w:spacing w:before="120"/>
              <w:jc w:val="center"/>
              <w:rPr>
                <w:sz w:val="22"/>
                <w:szCs w:val="22"/>
              </w:rPr>
            </w:pPr>
            <w:r w:rsidRPr="00892460">
              <w:rPr>
                <w:sz w:val="22"/>
                <w:szCs w:val="22"/>
              </w:rPr>
              <w:t>50</w:t>
            </w:r>
          </w:p>
        </w:tc>
        <w:tc>
          <w:tcPr>
            <w:tcW w:w="1769" w:type="pct"/>
          </w:tcPr>
          <w:p w:rsidR="00CC50DF" w:rsidRPr="00892460" w:rsidRDefault="00CC50DF" w:rsidP="00892460">
            <w:pPr>
              <w:spacing w:before="120"/>
              <w:jc w:val="both"/>
              <w:rPr>
                <w:sz w:val="22"/>
                <w:szCs w:val="22"/>
              </w:rPr>
            </w:pPr>
            <w:r w:rsidRPr="00892460">
              <w:rPr>
                <w:sz w:val="22"/>
                <w:szCs w:val="22"/>
              </w:rPr>
              <w:t>Удаление с территории Объекта лица, допустившего правонарушение. Блокирование пропуска нарушителя(-ей).</w:t>
            </w:r>
          </w:p>
        </w:tc>
      </w:tr>
      <w:tr w:rsidR="00CC50DF" w:rsidRPr="00892460" w:rsidTr="00CC50DF">
        <w:tc>
          <w:tcPr>
            <w:tcW w:w="308" w:type="pct"/>
          </w:tcPr>
          <w:p w:rsidR="00CC50DF" w:rsidRPr="00892460" w:rsidRDefault="00CC50DF" w:rsidP="003E54B6">
            <w:pPr>
              <w:numPr>
                <w:ilvl w:val="0"/>
                <w:numId w:val="39"/>
              </w:numPr>
              <w:spacing w:before="120" w:after="120"/>
              <w:ind w:left="113"/>
              <w:jc w:val="center"/>
              <w:rPr>
                <w:sz w:val="22"/>
                <w:szCs w:val="22"/>
              </w:rPr>
            </w:pPr>
          </w:p>
        </w:tc>
        <w:tc>
          <w:tcPr>
            <w:tcW w:w="2231" w:type="pct"/>
          </w:tcPr>
          <w:p w:rsidR="00CC50DF" w:rsidRPr="00892460" w:rsidRDefault="00CC50DF" w:rsidP="00892460">
            <w:pPr>
              <w:widowControl w:val="0"/>
              <w:tabs>
                <w:tab w:val="num" w:pos="480"/>
              </w:tabs>
              <w:autoSpaceDE w:val="0"/>
              <w:autoSpaceDN w:val="0"/>
              <w:adjustRightInd w:val="0"/>
              <w:spacing w:before="120"/>
              <w:jc w:val="both"/>
              <w:rPr>
                <w:sz w:val="22"/>
                <w:szCs w:val="22"/>
                <w:lang w:eastAsia="en-US"/>
              </w:rPr>
            </w:pPr>
            <w:r w:rsidRPr="00892460">
              <w:rPr>
                <w:sz w:val="22"/>
                <w:szCs w:val="22"/>
                <w:lang w:eastAsia="en-US"/>
              </w:rPr>
              <w:t>Выявление употребления алкогольных напитков и наркотических веществ на территории Объекта.</w:t>
            </w:r>
          </w:p>
        </w:tc>
        <w:tc>
          <w:tcPr>
            <w:tcW w:w="692" w:type="pct"/>
          </w:tcPr>
          <w:p w:rsidR="00CC50DF" w:rsidRPr="00892460" w:rsidRDefault="00CC50DF" w:rsidP="00892460">
            <w:pPr>
              <w:spacing w:before="120"/>
              <w:jc w:val="center"/>
              <w:rPr>
                <w:sz w:val="22"/>
                <w:szCs w:val="22"/>
              </w:rPr>
            </w:pPr>
            <w:r w:rsidRPr="00892460">
              <w:rPr>
                <w:sz w:val="22"/>
                <w:szCs w:val="22"/>
              </w:rPr>
              <w:t>50</w:t>
            </w:r>
          </w:p>
        </w:tc>
        <w:tc>
          <w:tcPr>
            <w:tcW w:w="1769" w:type="pct"/>
          </w:tcPr>
          <w:p w:rsidR="00CC50DF" w:rsidRPr="00892460" w:rsidRDefault="00CC50DF" w:rsidP="00892460">
            <w:pPr>
              <w:spacing w:before="120"/>
              <w:jc w:val="both"/>
              <w:rPr>
                <w:sz w:val="22"/>
                <w:szCs w:val="22"/>
              </w:rPr>
            </w:pPr>
            <w:r w:rsidRPr="00892460">
              <w:rPr>
                <w:sz w:val="22"/>
                <w:szCs w:val="22"/>
              </w:rPr>
              <w:t>Удаление с территории Объекта лица, допустившего правонарушение. Блокирование пропуска нарушителя(-ей).</w:t>
            </w:r>
          </w:p>
        </w:tc>
      </w:tr>
      <w:tr w:rsidR="00CC50DF" w:rsidRPr="00892460" w:rsidTr="00CC50DF">
        <w:tc>
          <w:tcPr>
            <w:tcW w:w="308" w:type="pct"/>
          </w:tcPr>
          <w:p w:rsidR="00CC50DF" w:rsidRPr="00892460" w:rsidRDefault="00CC50DF" w:rsidP="003E54B6">
            <w:pPr>
              <w:numPr>
                <w:ilvl w:val="0"/>
                <w:numId w:val="39"/>
              </w:numPr>
              <w:spacing w:before="120" w:after="120"/>
              <w:ind w:left="113"/>
              <w:jc w:val="center"/>
              <w:rPr>
                <w:sz w:val="22"/>
                <w:szCs w:val="22"/>
              </w:rPr>
            </w:pPr>
          </w:p>
        </w:tc>
        <w:tc>
          <w:tcPr>
            <w:tcW w:w="2231" w:type="pct"/>
          </w:tcPr>
          <w:p w:rsidR="00CC50DF" w:rsidRPr="00892460" w:rsidRDefault="00CC50DF" w:rsidP="00892460">
            <w:pPr>
              <w:spacing w:before="120"/>
              <w:jc w:val="both"/>
              <w:rPr>
                <w:sz w:val="22"/>
                <w:szCs w:val="22"/>
                <w:lang w:eastAsia="en-US"/>
              </w:rPr>
            </w:pPr>
            <w:r w:rsidRPr="00892460">
              <w:rPr>
                <w:sz w:val="22"/>
                <w:szCs w:val="22"/>
                <w:lang w:eastAsia="en-US"/>
              </w:rPr>
              <w:t>Однократное нарушение установленного пропускного и внутриобъектового режима на Объекте.</w:t>
            </w:r>
          </w:p>
        </w:tc>
        <w:tc>
          <w:tcPr>
            <w:tcW w:w="692" w:type="pct"/>
          </w:tcPr>
          <w:p w:rsidR="00CC50DF" w:rsidRPr="00892460" w:rsidRDefault="00CC50DF" w:rsidP="00892460">
            <w:pPr>
              <w:spacing w:before="120"/>
              <w:jc w:val="center"/>
              <w:rPr>
                <w:sz w:val="22"/>
                <w:szCs w:val="22"/>
              </w:rPr>
            </w:pPr>
            <w:r w:rsidRPr="00892460">
              <w:rPr>
                <w:sz w:val="22"/>
                <w:szCs w:val="22"/>
              </w:rPr>
              <w:t>10 </w:t>
            </w:r>
          </w:p>
        </w:tc>
        <w:tc>
          <w:tcPr>
            <w:tcW w:w="1769" w:type="pct"/>
          </w:tcPr>
          <w:p w:rsidR="00CC50DF" w:rsidRPr="00892460" w:rsidRDefault="00CC50DF" w:rsidP="00892460">
            <w:pPr>
              <w:spacing w:before="120"/>
              <w:jc w:val="both"/>
              <w:rPr>
                <w:sz w:val="22"/>
                <w:szCs w:val="22"/>
              </w:rPr>
            </w:pPr>
            <w:r w:rsidRPr="00892460">
              <w:rPr>
                <w:sz w:val="22"/>
                <w:szCs w:val="22"/>
              </w:rPr>
              <w:t>Удаление с территории Объекта лица, допустившего правонарушение.</w:t>
            </w:r>
          </w:p>
        </w:tc>
      </w:tr>
      <w:tr w:rsidR="00CC50DF" w:rsidRPr="00892460" w:rsidTr="00CC50DF">
        <w:tc>
          <w:tcPr>
            <w:tcW w:w="308" w:type="pct"/>
          </w:tcPr>
          <w:p w:rsidR="00CC50DF" w:rsidRPr="00892460" w:rsidRDefault="00CC50DF" w:rsidP="003E54B6">
            <w:pPr>
              <w:numPr>
                <w:ilvl w:val="0"/>
                <w:numId w:val="39"/>
              </w:numPr>
              <w:spacing w:before="120" w:after="120"/>
              <w:ind w:left="113"/>
              <w:jc w:val="center"/>
              <w:rPr>
                <w:sz w:val="22"/>
                <w:szCs w:val="22"/>
              </w:rPr>
            </w:pPr>
          </w:p>
        </w:tc>
        <w:tc>
          <w:tcPr>
            <w:tcW w:w="2231" w:type="pct"/>
          </w:tcPr>
          <w:p w:rsidR="00CC50DF" w:rsidRPr="00892460" w:rsidRDefault="00CC50DF" w:rsidP="00892460">
            <w:pPr>
              <w:tabs>
                <w:tab w:val="num" w:pos="21"/>
              </w:tabs>
              <w:spacing w:before="120"/>
              <w:jc w:val="both"/>
              <w:rPr>
                <w:sz w:val="22"/>
                <w:szCs w:val="22"/>
                <w:lang w:eastAsia="en-US"/>
              </w:rPr>
            </w:pPr>
            <w:r w:rsidRPr="00892460">
              <w:rPr>
                <w:sz w:val="22"/>
                <w:szCs w:val="22"/>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rsidR="00CC50DF" w:rsidRPr="00892460" w:rsidRDefault="00CC50DF" w:rsidP="00892460">
            <w:pPr>
              <w:spacing w:before="120"/>
              <w:jc w:val="center"/>
              <w:rPr>
                <w:sz w:val="22"/>
                <w:szCs w:val="22"/>
              </w:rPr>
            </w:pPr>
            <w:r w:rsidRPr="00892460">
              <w:rPr>
                <w:sz w:val="22"/>
                <w:szCs w:val="22"/>
              </w:rPr>
              <w:t>10 </w:t>
            </w:r>
          </w:p>
        </w:tc>
        <w:tc>
          <w:tcPr>
            <w:tcW w:w="1769" w:type="pct"/>
          </w:tcPr>
          <w:p w:rsidR="00CC50DF" w:rsidRPr="00892460" w:rsidRDefault="00CC50DF" w:rsidP="00892460">
            <w:pPr>
              <w:spacing w:before="120"/>
              <w:jc w:val="both"/>
              <w:rPr>
                <w:sz w:val="22"/>
                <w:szCs w:val="22"/>
              </w:rPr>
            </w:pPr>
            <w:r w:rsidRPr="00892460">
              <w:rPr>
                <w:sz w:val="22"/>
                <w:szCs w:val="22"/>
              </w:rPr>
              <w:t>Удаление с территории Объекта лица, допустившего правонарушение.</w:t>
            </w:r>
          </w:p>
        </w:tc>
      </w:tr>
      <w:tr w:rsidR="00CC50DF" w:rsidRPr="00892460" w:rsidTr="00CC50DF">
        <w:tc>
          <w:tcPr>
            <w:tcW w:w="308" w:type="pct"/>
          </w:tcPr>
          <w:p w:rsidR="00CC50DF" w:rsidRPr="00892460" w:rsidRDefault="00CC50DF" w:rsidP="003E54B6">
            <w:pPr>
              <w:numPr>
                <w:ilvl w:val="0"/>
                <w:numId w:val="39"/>
              </w:numPr>
              <w:spacing w:before="120" w:after="120"/>
              <w:ind w:left="113"/>
              <w:jc w:val="center"/>
              <w:rPr>
                <w:sz w:val="22"/>
                <w:szCs w:val="22"/>
              </w:rPr>
            </w:pPr>
          </w:p>
        </w:tc>
        <w:tc>
          <w:tcPr>
            <w:tcW w:w="2231" w:type="pct"/>
          </w:tcPr>
          <w:p w:rsidR="00CC50DF" w:rsidRPr="00892460" w:rsidRDefault="00CC50DF" w:rsidP="00892460">
            <w:pPr>
              <w:spacing w:before="120"/>
              <w:jc w:val="both"/>
              <w:rPr>
                <w:sz w:val="22"/>
                <w:szCs w:val="22"/>
                <w:lang w:eastAsia="en-US"/>
              </w:rPr>
            </w:pPr>
            <w:r w:rsidRPr="00892460">
              <w:rPr>
                <w:sz w:val="22"/>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rsidR="00CC50DF" w:rsidRPr="00892460" w:rsidRDefault="00CC50DF" w:rsidP="00892460">
            <w:pPr>
              <w:spacing w:before="120"/>
              <w:jc w:val="center"/>
              <w:rPr>
                <w:sz w:val="22"/>
                <w:szCs w:val="22"/>
              </w:rPr>
            </w:pPr>
            <w:r w:rsidRPr="00892460">
              <w:rPr>
                <w:sz w:val="22"/>
                <w:szCs w:val="22"/>
              </w:rPr>
              <w:t>20 </w:t>
            </w:r>
          </w:p>
        </w:tc>
        <w:tc>
          <w:tcPr>
            <w:tcW w:w="1769" w:type="pct"/>
          </w:tcPr>
          <w:p w:rsidR="00CC50DF" w:rsidRPr="00892460" w:rsidRDefault="00CC50DF" w:rsidP="00892460">
            <w:pPr>
              <w:spacing w:before="120"/>
              <w:jc w:val="both"/>
              <w:rPr>
                <w:sz w:val="22"/>
                <w:szCs w:val="22"/>
              </w:rPr>
            </w:pPr>
            <w:r w:rsidRPr="00892460">
              <w:rPr>
                <w:sz w:val="22"/>
                <w:szCs w:val="22"/>
              </w:rPr>
              <w:t>Предупреждение об удалении с территории Объекта лица в случае повторного совершения этого правонарушения этим же лицом.</w:t>
            </w:r>
          </w:p>
        </w:tc>
      </w:tr>
      <w:tr w:rsidR="00CC50DF" w:rsidRPr="00892460" w:rsidTr="00CC50DF">
        <w:tc>
          <w:tcPr>
            <w:tcW w:w="308" w:type="pct"/>
          </w:tcPr>
          <w:p w:rsidR="00CC50DF" w:rsidRPr="00892460" w:rsidRDefault="00CC50DF" w:rsidP="003E54B6">
            <w:pPr>
              <w:numPr>
                <w:ilvl w:val="0"/>
                <w:numId w:val="39"/>
              </w:numPr>
              <w:spacing w:before="120" w:after="120"/>
              <w:ind w:left="113"/>
              <w:jc w:val="center"/>
              <w:rPr>
                <w:sz w:val="22"/>
                <w:szCs w:val="22"/>
              </w:rPr>
            </w:pPr>
          </w:p>
        </w:tc>
        <w:tc>
          <w:tcPr>
            <w:tcW w:w="2231" w:type="pct"/>
          </w:tcPr>
          <w:p w:rsidR="00CC50DF" w:rsidRPr="00892460" w:rsidRDefault="00CC50DF" w:rsidP="00892460">
            <w:pPr>
              <w:spacing w:before="120"/>
              <w:jc w:val="both"/>
              <w:rPr>
                <w:sz w:val="22"/>
                <w:szCs w:val="22"/>
              </w:rPr>
            </w:pPr>
            <w:r w:rsidRPr="00892460">
              <w:rPr>
                <w:sz w:val="22"/>
                <w:szCs w:val="22"/>
              </w:rPr>
              <w:t xml:space="preserve">Сокрытие или попытка сокрытия Подрядчиком от Заказчика информации п.п. </w:t>
            </w:r>
            <w:r w:rsidRPr="00892460">
              <w:rPr>
                <w:sz w:val="22"/>
                <w:szCs w:val="22"/>
              </w:rPr>
              <w:fldChar w:fldCharType="begin"/>
            </w:r>
            <w:r w:rsidRPr="00892460">
              <w:rPr>
                <w:sz w:val="22"/>
                <w:szCs w:val="22"/>
              </w:rPr>
              <w:instrText xml:space="preserve"> REF _Ref499613827 \r \h  \* MERGEFORMAT </w:instrText>
            </w:r>
            <w:r w:rsidRPr="00892460">
              <w:rPr>
                <w:sz w:val="22"/>
                <w:szCs w:val="22"/>
              </w:rPr>
            </w:r>
            <w:r w:rsidRPr="00892460">
              <w:rPr>
                <w:sz w:val="22"/>
                <w:szCs w:val="22"/>
              </w:rPr>
              <w:fldChar w:fldCharType="separate"/>
            </w:r>
            <w:r w:rsidRPr="00892460">
              <w:rPr>
                <w:sz w:val="22"/>
                <w:szCs w:val="22"/>
              </w:rPr>
              <w:t>1</w:t>
            </w:r>
            <w:r w:rsidRPr="00892460">
              <w:rPr>
                <w:sz w:val="22"/>
                <w:szCs w:val="22"/>
              </w:rPr>
              <w:fldChar w:fldCharType="end"/>
            </w:r>
            <w:r w:rsidRPr="00892460">
              <w:rPr>
                <w:sz w:val="22"/>
                <w:szCs w:val="22"/>
              </w:rPr>
              <w:t>-</w:t>
            </w:r>
            <w:r w:rsidRPr="00892460">
              <w:rPr>
                <w:sz w:val="22"/>
                <w:szCs w:val="22"/>
              </w:rPr>
              <w:fldChar w:fldCharType="begin"/>
            </w:r>
            <w:r w:rsidRPr="00892460">
              <w:rPr>
                <w:sz w:val="22"/>
                <w:szCs w:val="22"/>
              </w:rPr>
              <w:instrText xml:space="preserve"> REF _Ref499613830 \r \h  \* MERGEFORMAT </w:instrText>
            </w:r>
            <w:r w:rsidRPr="00892460">
              <w:rPr>
                <w:sz w:val="22"/>
                <w:szCs w:val="22"/>
              </w:rPr>
            </w:r>
            <w:r w:rsidRPr="00892460">
              <w:rPr>
                <w:sz w:val="22"/>
                <w:szCs w:val="22"/>
              </w:rPr>
              <w:fldChar w:fldCharType="separate"/>
            </w:r>
            <w:r w:rsidRPr="00892460">
              <w:rPr>
                <w:sz w:val="22"/>
                <w:szCs w:val="22"/>
              </w:rPr>
              <w:t>13</w:t>
            </w:r>
            <w:r w:rsidRPr="00892460">
              <w:rPr>
                <w:sz w:val="22"/>
                <w:szCs w:val="22"/>
              </w:rPr>
              <w:fldChar w:fldCharType="end"/>
            </w:r>
            <w:r w:rsidRPr="00892460">
              <w:rPr>
                <w:sz w:val="22"/>
                <w:szCs w:val="22"/>
              </w:rPr>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92" w:type="pct"/>
          </w:tcPr>
          <w:p w:rsidR="00CC50DF" w:rsidRPr="00892460" w:rsidRDefault="00CC50DF" w:rsidP="00892460">
            <w:pPr>
              <w:spacing w:before="120"/>
              <w:jc w:val="center"/>
              <w:rPr>
                <w:sz w:val="22"/>
                <w:szCs w:val="22"/>
              </w:rPr>
            </w:pPr>
            <w:r w:rsidRPr="00892460">
              <w:rPr>
                <w:sz w:val="22"/>
                <w:szCs w:val="22"/>
              </w:rPr>
              <w:t xml:space="preserve">100 </w:t>
            </w:r>
          </w:p>
        </w:tc>
        <w:tc>
          <w:tcPr>
            <w:tcW w:w="1769" w:type="pct"/>
          </w:tcPr>
          <w:p w:rsidR="00CC50DF" w:rsidRPr="00892460" w:rsidRDefault="00CC50DF" w:rsidP="00892460">
            <w:pPr>
              <w:spacing w:before="120"/>
              <w:jc w:val="center"/>
              <w:rPr>
                <w:sz w:val="22"/>
                <w:szCs w:val="22"/>
              </w:rPr>
            </w:pPr>
          </w:p>
          <w:p w:rsidR="00CC50DF" w:rsidRPr="00892460" w:rsidRDefault="00CC50DF" w:rsidP="00892460">
            <w:pPr>
              <w:spacing w:before="120"/>
              <w:rPr>
                <w:sz w:val="22"/>
                <w:szCs w:val="22"/>
              </w:rPr>
            </w:pPr>
            <w:r w:rsidRPr="00892460">
              <w:rPr>
                <w:sz w:val="22"/>
                <w:szCs w:val="22"/>
              </w:rPr>
              <w:t>Не применяется.</w:t>
            </w:r>
          </w:p>
        </w:tc>
      </w:tr>
      <w:tr w:rsidR="00CC50DF" w:rsidRPr="00892460" w:rsidTr="00CC50DF">
        <w:tc>
          <w:tcPr>
            <w:tcW w:w="308" w:type="pct"/>
          </w:tcPr>
          <w:p w:rsidR="00CC50DF" w:rsidRPr="00892460" w:rsidRDefault="00CC50DF" w:rsidP="003E54B6">
            <w:pPr>
              <w:numPr>
                <w:ilvl w:val="0"/>
                <w:numId w:val="39"/>
              </w:numPr>
              <w:spacing w:before="120" w:after="120"/>
              <w:ind w:left="113"/>
              <w:jc w:val="center"/>
              <w:rPr>
                <w:sz w:val="22"/>
                <w:szCs w:val="22"/>
              </w:rPr>
            </w:pPr>
          </w:p>
        </w:tc>
        <w:tc>
          <w:tcPr>
            <w:tcW w:w="2231" w:type="pct"/>
          </w:tcPr>
          <w:p w:rsidR="00CC50DF" w:rsidRPr="00892460" w:rsidRDefault="00CC50DF" w:rsidP="00892460">
            <w:pPr>
              <w:spacing w:before="120"/>
              <w:jc w:val="both"/>
              <w:rPr>
                <w:sz w:val="22"/>
                <w:szCs w:val="22"/>
              </w:rPr>
            </w:pPr>
            <w:r w:rsidRPr="00892460">
              <w:rPr>
                <w:iCs/>
                <w:sz w:val="22"/>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rsidR="00CC50DF" w:rsidRPr="00892460" w:rsidRDefault="00CC50DF" w:rsidP="00892460">
            <w:pPr>
              <w:spacing w:before="120"/>
              <w:jc w:val="center"/>
              <w:rPr>
                <w:sz w:val="22"/>
                <w:szCs w:val="22"/>
              </w:rPr>
            </w:pPr>
            <w:r w:rsidRPr="00892460">
              <w:rPr>
                <w:sz w:val="22"/>
                <w:szCs w:val="22"/>
              </w:rPr>
              <w:t>100</w:t>
            </w:r>
          </w:p>
        </w:tc>
        <w:tc>
          <w:tcPr>
            <w:tcW w:w="1769" w:type="pct"/>
          </w:tcPr>
          <w:p w:rsidR="00CC50DF" w:rsidRPr="00892460" w:rsidRDefault="00CC50DF" w:rsidP="00892460">
            <w:pPr>
              <w:spacing w:before="120"/>
              <w:jc w:val="both"/>
              <w:rPr>
                <w:sz w:val="22"/>
                <w:szCs w:val="22"/>
              </w:rPr>
            </w:pPr>
            <w:r w:rsidRPr="00892460">
              <w:rPr>
                <w:sz w:val="22"/>
                <w:szCs w:val="22"/>
              </w:rPr>
              <w:t>Удаление с территории Объекта лица, допустившего правонарушение.</w:t>
            </w:r>
          </w:p>
        </w:tc>
      </w:tr>
      <w:tr w:rsidR="00CC50DF" w:rsidRPr="00892460" w:rsidTr="00CC50DF">
        <w:tc>
          <w:tcPr>
            <w:tcW w:w="308" w:type="pct"/>
          </w:tcPr>
          <w:p w:rsidR="00CC50DF" w:rsidRPr="00892460" w:rsidRDefault="00CC50DF" w:rsidP="003E54B6">
            <w:pPr>
              <w:numPr>
                <w:ilvl w:val="0"/>
                <w:numId w:val="39"/>
              </w:numPr>
              <w:spacing w:before="120" w:after="120"/>
              <w:ind w:left="113"/>
              <w:jc w:val="center"/>
              <w:rPr>
                <w:sz w:val="22"/>
                <w:szCs w:val="22"/>
              </w:rPr>
            </w:pPr>
          </w:p>
        </w:tc>
        <w:tc>
          <w:tcPr>
            <w:tcW w:w="2231" w:type="pct"/>
          </w:tcPr>
          <w:p w:rsidR="00CC50DF" w:rsidRPr="00892460" w:rsidRDefault="00CC50DF" w:rsidP="00892460">
            <w:pPr>
              <w:spacing w:before="120"/>
              <w:jc w:val="both"/>
              <w:rPr>
                <w:sz w:val="22"/>
                <w:szCs w:val="22"/>
              </w:rPr>
            </w:pPr>
            <w:r w:rsidRPr="00892460">
              <w:rPr>
                <w:sz w:val="22"/>
                <w:szCs w:val="22"/>
              </w:rPr>
              <w:t xml:space="preserve">Обращение правоохранительных органов </w:t>
            </w:r>
            <w:r w:rsidRPr="00892460">
              <w:rPr>
                <w:bCs/>
                <w:iCs/>
                <w:sz w:val="22"/>
                <w:szCs w:val="22"/>
              </w:rPr>
              <w:t>Российской Федерации</w:t>
            </w:r>
            <w:r w:rsidRPr="00892460">
              <w:rPr>
                <w:sz w:val="22"/>
                <w:szCs w:val="22"/>
              </w:rPr>
              <w:t xml:space="preserve">, поступившее в адрес Заказчика по факту совершения работником Подрядчика или его субподрядчика административного правонарушения или правонарушения, </w:t>
            </w:r>
            <w:r w:rsidRPr="00892460">
              <w:rPr>
                <w:sz w:val="22"/>
                <w:szCs w:val="22"/>
              </w:rPr>
              <w:lastRenderedPageBreak/>
              <w:t>содержащего признаки уголовно наказуемого деяния (преступления).</w:t>
            </w:r>
          </w:p>
        </w:tc>
        <w:tc>
          <w:tcPr>
            <w:tcW w:w="692" w:type="pct"/>
          </w:tcPr>
          <w:p w:rsidR="00CC50DF" w:rsidRPr="00892460" w:rsidRDefault="00CC50DF" w:rsidP="00892460">
            <w:pPr>
              <w:spacing w:before="120"/>
              <w:jc w:val="center"/>
              <w:rPr>
                <w:sz w:val="22"/>
                <w:szCs w:val="22"/>
              </w:rPr>
            </w:pPr>
            <w:r w:rsidRPr="00892460">
              <w:rPr>
                <w:sz w:val="22"/>
                <w:szCs w:val="22"/>
              </w:rPr>
              <w:lastRenderedPageBreak/>
              <w:t xml:space="preserve">50 </w:t>
            </w:r>
          </w:p>
        </w:tc>
        <w:tc>
          <w:tcPr>
            <w:tcW w:w="1769" w:type="pct"/>
          </w:tcPr>
          <w:p w:rsidR="00CC50DF" w:rsidRPr="00892460" w:rsidRDefault="00CC50DF" w:rsidP="00892460">
            <w:pPr>
              <w:spacing w:before="120"/>
              <w:jc w:val="both"/>
              <w:rPr>
                <w:sz w:val="22"/>
                <w:szCs w:val="22"/>
              </w:rPr>
            </w:pPr>
            <w:r w:rsidRPr="00892460">
              <w:rPr>
                <w:sz w:val="22"/>
                <w:szCs w:val="22"/>
              </w:rPr>
              <w:t>Удаление с территории Объекта лица, в отношении которого поступило обращение.</w:t>
            </w:r>
          </w:p>
        </w:tc>
      </w:tr>
      <w:tr w:rsidR="00CC50DF" w:rsidRPr="00892460" w:rsidTr="00CC50DF">
        <w:tc>
          <w:tcPr>
            <w:tcW w:w="308" w:type="pct"/>
          </w:tcPr>
          <w:p w:rsidR="00CC50DF" w:rsidRPr="00892460" w:rsidRDefault="00CC50DF" w:rsidP="003E54B6">
            <w:pPr>
              <w:numPr>
                <w:ilvl w:val="0"/>
                <w:numId w:val="39"/>
              </w:numPr>
              <w:spacing w:before="120" w:after="120"/>
              <w:ind w:left="113"/>
              <w:jc w:val="center"/>
              <w:rPr>
                <w:sz w:val="22"/>
                <w:szCs w:val="22"/>
              </w:rPr>
            </w:pPr>
          </w:p>
        </w:tc>
        <w:tc>
          <w:tcPr>
            <w:tcW w:w="2231" w:type="pct"/>
          </w:tcPr>
          <w:p w:rsidR="00CC50DF" w:rsidRPr="00892460" w:rsidRDefault="00CC50DF" w:rsidP="00892460">
            <w:pPr>
              <w:widowControl w:val="0"/>
              <w:autoSpaceDE w:val="0"/>
              <w:autoSpaceDN w:val="0"/>
              <w:adjustRightInd w:val="0"/>
              <w:spacing w:before="120"/>
              <w:ind w:left="23"/>
              <w:jc w:val="both"/>
              <w:rPr>
                <w:sz w:val="22"/>
                <w:szCs w:val="22"/>
                <w:lang w:eastAsia="en-US"/>
              </w:rPr>
            </w:pPr>
            <w:r w:rsidRPr="00892460">
              <w:rPr>
                <w:sz w:val="22"/>
                <w:szCs w:val="22"/>
              </w:rPr>
              <w:t>Курение вне установленных в надлежащем порядке мест для курения.</w:t>
            </w:r>
          </w:p>
        </w:tc>
        <w:tc>
          <w:tcPr>
            <w:tcW w:w="692" w:type="pct"/>
          </w:tcPr>
          <w:p w:rsidR="00CC50DF" w:rsidRPr="00892460" w:rsidRDefault="00CC50DF" w:rsidP="00892460">
            <w:pPr>
              <w:spacing w:before="120"/>
              <w:jc w:val="center"/>
              <w:rPr>
                <w:sz w:val="22"/>
                <w:szCs w:val="22"/>
              </w:rPr>
            </w:pPr>
            <w:r w:rsidRPr="00892460">
              <w:rPr>
                <w:sz w:val="22"/>
                <w:szCs w:val="22"/>
              </w:rPr>
              <w:t>10</w:t>
            </w:r>
          </w:p>
        </w:tc>
        <w:tc>
          <w:tcPr>
            <w:tcW w:w="1769" w:type="pct"/>
          </w:tcPr>
          <w:p w:rsidR="00CC50DF" w:rsidRPr="00892460" w:rsidRDefault="00CC50DF" w:rsidP="00892460">
            <w:pPr>
              <w:spacing w:before="120"/>
              <w:jc w:val="both"/>
              <w:rPr>
                <w:sz w:val="22"/>
                <w:szCs w:val="22"/>
              </w:rPr>
            </w:pPr>
            <w:r w:rsidRPr="00892460">
              <w:rPr>
                <w:sz w:val="22"/>
                <w:szCs w:val="22"/>
              </w:rPr>
              <w:t>Предупреждение об удалении с территории Объекта лица в случае повторного совершения этого правонарушения этим же лицом.</w:t>
            </w:r>
          </w:p>
        </w:tc>
      </w:tr>
      <w:tr w:rsidR="00CC50DF" w:rsidRPr="00892460" w:rsidTr="00CC50DF">
        <w:tc>
          <w:tcPr>
            <w:tcW w:w="308" w:type="pct"/>
          </w:tcPr>
          <w:p w:rsidR="00CC50DF" w:rsidRPr="00892460" w:rsidRDefault="00CC50DF" w:rsidP="003E54B6">
            <w:pPr>
              <w:numPr>
                <w:ilvl w:val="0"/>
                <w:numId w:val="39"/>
              </w:numPr>
              <w:spacing w:before="120" w:after="120"/>
              <w:ind w:left="113"/>
              <w:jc w:val="center"/>
              <w:rPr>
                <w:sz w:val="22"/>
                <w:szCs w:val="22"/>
              </w:rPr>
            </w:pPr>
          </w:p>
        </w:tc>
        <w:tc>
          <w:tcPr>
            <w:tcW w:w="2231" w:type="pct"/>
          </w:tcPr>
          <w:p w:rsidR="00CC50DF" w:rsidRPr="00892460" w:rsidRDefault="00CC50DF" w:rsidP="00892460">
            <w:pPr>
              <w:widowControl w:val="0"/>
              <w:autoSpaceDE w:val="0"/>
              <w:autoSpaceDN w:val="0"/>
              <w:adjustRightInd w:val="0"/>
              <w:spacing w:before="120"/>
              <w:ind w:left="23"/>
              <w:jc w:val="both"/>
              <w:rPr>
                <w:sz w:val="22"/>
                <w:szCs w:val="22"/>
              </w:rPr>
            </w:pPr>
            <w:r w:rsidRPr="00892460">
              <w:rPr>
                <w:iCs/>
                <w:sz w:val="22"/>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rsidR="00CC50DF" w:rsidRPr="00892460" w:rsidRDefault="00CC50DF" w:rsidP="00892460">
            <w:pPr>
              <w:spacing w:before="120"/>
              <w:jc w:val="center"/>
              <w:rPr>
                <w:sz w:val="22"/>
                <w:szCs w:val="22"/>
              </w:rPr>
            </w:pPr>
            <w:r w:rsidRPr="00892460">
              <w:rPr>
                <w:sz w:val="22"/>
                <w:szCs w:val="22"/>
              </w:rPr>
              <w:t>50</w:t>
            </w:r>
          </w:p>
        </w:tc>
        <w:tc>
          <w:tcPr>
            <w:tcW w:w="1769" w:type="pct"/>
          </w:tcPr>
          <w:p w:rsidR="00CC50DF" w:rsidRPr="00892460" w:rsidRDefault="00CC50DF" w:rsidP="00892460">
            <w:pPr>
              <w:spacing w:before="120"/>
              <w:jc w:val="both"/>
              <w:rPr>
                <w:sz w:val="22"/>
                <w:szCs w:val="22"/>
              </w:rPr>
            </w:pPr>
            <w:r w:rsidRPr="00892460">
              <w:rPr>
                <w:sz w:val="22"/>
                <w:szCs w:val="22"/>
              </w:rPr>
              <w:t>Удаление с территории Объекта лица, допустившего правонарушение.</w:t>
            </w:r>
          </w:p>
        </w:tc>
      </w:tr>
      <w:tr w:rsidR="00CC50DF" w:rsidRPr="00892460" w:rsidTr="00CC50DF">
        <w:tc>
          <w:tcPr>
            <w:tcW w:w="308" w:type="pct"/>
          </w:tcPr>
          <w:p w:rsidR="00CC50DF" w:rsidRPr="00892460" w:rsidRDefault="00CC50DF" w:rsidP="003E54B6">
            <w:pPr>
              <w:numPr>
                <w:ilvl w:val="0"/>
                <w:numId w:val="39"/>
              </w:numPr>
              <w:spacing w:before="120" w:after="120"/>
              <w:ind w:left="113"/>
              <w:jc w:val="center"/>
              <w:rPr>
                <w:sz w:val="22"/>
                <w:szCs w:val="22"/>
              </w:rPr>
            </w:pPr>
          </w:p>
        </w:tc>
        <w:tc>
          <w:tcPr>
            <w:tcW w:w="2231" w:type="pct"/>
          </w:tcPr>
          <w:p w:rsidR="00CC50DF" w:rsidRPr="00892460" w:rsidRDefault="00CC50DF" w:rsidP="00892460">
            <w:pPr>
              <w:widowControl w:val="0"/>
              <w:autoSpaceDE w:val="0"/>
              <w:autoSpaceDN w:val="0"/>
              <w:adjustRightInd w:val="0"/>
              <w:spacing w:before="120"/>
              <w:ind w:left="23"/>
              <w:jc w:val="both"/>
              <w:rPr>
                <w:iCs/>
                <w:sz w:val="22"/>
                <w:szCs w:val="22"/>
              </w:rPr>
            </w:pPr>
            <w:r w:rsidRPr="00892460">
              <w:rPr>
                <w:iCs/>
                <w:sz w:val="22"/>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rsidR="00CC50DF" w:rsidRPr="00892460" w:rsidRDefault="00CC50DF" w:rsidP="00892460">
            <w:pPr>
              <w:spacing w:before="120"/>
              <w:jc w:val="center"/>
              <w:rPr>
                <w:sz w:val="22"/>
                <w:szCs w:val="22"/>
              </w:rPr>
            </w:pPr>
            <w:r w:rsidRPr="00892460">
              <w:rPr>
                <w:sz w:val="22"/>
                <w:szCs w:val="22"/>
              </w:rPr>
              <w:t>2</w:t>
            </w:r>
          </w:p>
        </w:tc>
        <w:tc>
          <w:tcPr>
            <w:tcW w:w="1769" w:type="pct"/>
          </w:tcPr>
          <w:p w:rsidR="00CC50DF" w:rsidRPr="00892460" w:rsidRDefault="00CC50DF" w:rsidP="00892460">
            <w:pPr>
              <w:spacing w:before="120"/>
              <w:rPr>
                <w:sz w:val="22"/>
                <w:szCs w:val="22"/>
              </w:rPr>
            </w:pPr>
            <w:r w:rsidRPr="00892460">
              <w:rPr>
                <w:sz w:val="22"/>
                <w:szCs w:val="22"/>
              </w:rPr>
              <w:t>Не применяется.</w:t>
            </w:r>
          </w:p>
        </w:tc>
      </w:tr>
    </w:tbl>
    <w:p w:rsidR="00CC50DF" w:rsidRPr="00892460" w:rsidRDefault="00CC50DF" w:rsidP="00892460">
      <w:pPr>
        <w:spacing w:before="120"/>
        <w:jc w:val="both"/>
        <w:rPr>
          <w:sz w:val="22"/>
          <w:szCs w:val="22"/>
        </w:rPr>
      </w:pPr>
      <w:r w:rsidRPr="00892460">
        <w:rPr>
          <w:sz w:val="22"/>
          <w:szCs w:val="22"/>
        </w:rPr>
        <w:t xml:space="preserve">          </w:t>
      </w:r>
      <w:r w:rsidRPr="00892460">
        <w:rPr>
          <w:b/>
          <w:sz w:val="22"/>
          <w:szCs w:val="22"/>
        </w:rPr>
        <w:t>*</w:t>
      </w:r>
      <w:r w:rsidRPr="00892460">
        <w:rPr>
          <w:sz w:val="22"/>
          <w:szCs w:val="22"/>
        </w:rPr>
        <w:t xml:space="preserve"> За второе и каждое последующее нарушение размер штрафа удваивается на усмотрение Заказчика.</w:t>
      </w:r>
    </w:p>
    <w:p w:rsidR="00CC50DF" w:rsidRPr="00892460" w:rsidRDefault="00CC50DF" w:rsidP="00892460">
      <w:pPr>
        <w:spacing w:before="120"/>
        <w:ind w:firstLine="567"/>
        <w:jc w:val="both"/>
        <w:rPr>
          <w:sz w:val="22"/>
          <w:szCs w:val="22"/>
        </w:rPr>
      </w:pPr>
      <w:r w:rsidRPr="00892460">
        <w:rPr>
          <w:b/>
          <w:sz w:val="22"/>
          <w:szCs w:val="22"/>
        </w:rPr>
        <w:t>*</w:t>
      </w:r>
      <w:r w:rsidRPr="00892460">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CC50DF" w:rsidRPr="00892460" w:rsidRDefault="00CC50DF" w:rsidP="00892460">
      <w:pPr>
        <w:tabs>
          <w:tab w:val="left" w:pos="284"/>
        </w:tabs>
        <w:spacing w:before="120"/>
        <w:ind w:left="4678"/>
        <w:jc w:val="center"/>
        <w:rPr>
          <w:b/>
          <w:sz w:val="22"/>
          <w:szCs w:val="22"/>
        </w:rPr>
      </w:pPr>
    </w:p>
    <w:p w:rsidR="006B24B8" w:rsidRPr="00892460" w:rsidRDefault="00CC50DF" w:rsidP="003E54B6">
      <w:pPr>
        <w:numPr>
          <w:ilvl w:val="0"/>
          <w:numId w:val="40"/>
        </w:numPr>
        <w:spacing w:before="120" w:after="120"/>
        <w:ind w:left="502"/>
        <w:contextualSpacing/>
        <w:jc w:val="center"/>
        <w:rPr>
          <w:b/>
          <w:sz w:val="22"/>
          <w:szCs w:val="22"/>
        </w:rPr>
      </w:pPr>
      <w:r w:rsidRPr="00892460">
        <w:rPr>
          <w:b/>
          <w:sz w:val="22"/>
          <w:szCs w:val="22"/>
        </w:rPr>
        <w:t>Порядок фиксации нарушений, совершенных Подрядчиком (работниками Подрядчика, работниками Субподрядных организаций)</w:t>
      </w:r>
    </w:p>
    <w:p w:rsidR="006B24B8" w:rsidRPr="00892460" w:rsidRDefault="006B24B8" w:rsidP="00892460">
      <w:pPr>
        <w:spacing w:before="120" w:after="120"/>
        <w:ind w:left="142"/>
        <w:contextualSpacing/>
        <w:rPr>
          <w:b/>
          <w:sz w:val="22"/>
          <w:szCs w:val="22"/>
        </w:rPr>
      </w:pPr>
    </w:p>
    <w:p w:rsidR="00CC50DF" w:rsidRPr="00892460" w:rsidRDefault="00CC50DF" w:rsidP="003E54B6">
      <w:pPr>
        <w:numPr>
          <w:ilvl w:val="1"/>
          <w:numId w:val="40"/>
        </w:numPr>
        <w:tabs>
          <w:tab w:val="left" w:pos="709"/>
        </w:tabs>
        <w:ind w:left="0" w:firstLine="568"/>
        <w:contextualSpacing/>
        <w:jc w:val="both"/>
        <w:rPr>
          <w:b/>
          <w:i/>
          <w:color w:val="FF0000"/>
          <w:sz w:val="22"/>
          <w:szCs w:val="22"/>
        </w:rPr>
      </w:pPr>
      <w:r w:rsidRPr="00892460">
        <w:rPr>
          <w:sz w:val="22"/>
          <w:szCs w:val="22"/>
        </w:rPr>
        <w:t>При обнаружении факта допущения нарушения (-ий)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892460">
        <w:rPr>
          <w:b/>
          <w:i/>
          <w:color w:val="000000"/>
          <w:sz w:val="22"/>
          <w:szCs w:val="22"/>
        </w:rPr>
        <w:t>форма Акта прилагается ОБРАЗЕЦ 1</w:t>
      </w:r>
      <w:r w:rsidRPr="00892460">
        <w:rPr>
          <w:b/>
          <w:sz w:val="22"/>
          <w:szCs w:val="22"/>
        </w:rPr>
        <w:t xml:space="preserve">). </w:t>
      </w:r>
    </w:p>
    <w:p w:rsidR="00CC50DF" w:rsidRPr="00892460" w:rsidRDefault="00CC50DF" w:rsidP="003E54B6">
      <w:pPr>
        <w:numPr>
          <w:ilvl w:val="1"/>
          <w:numId w:val="40"/>
        </w:numPr>
        <w:tabs>
          <w:tab w:val="left" w:pos="709"/>
        </w:tabs>
        <w:ind w:left="0" w:firstLine="568"/>
        <w:contextualSpacing/>
        <w:jc w:val="both"/>
        <w:rPr>
          <w:sz w:val="22"/>
          <w:szCs w:val="22"/>
        </w:rPr>
      </w:pPr>
      <w:r w:rsidRPr="00892460">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rsidR="00CC50DF" w:rsidRPr="00892460" w:rsidRDefault="00CC50DF" w:rsidP="00892460">
      <w:pPr>
        <w:tabs>
          <w:tab w:val="left" w:pos="709"/>
        </w:tabs>
        <w:ind w:firstLine="568"/>
        <w:jc w:val="both"/>
        <w:rPr>
          <w:sz w:val="22"/>
          <w:szCs w:val="22"/>
        </w:rPr>
      </w:pPr>
      <w:r w:rsidRPr="00892460">
        <w:rPr>
          <w:sz w:val="22"/>
          <w:szCs w:val="22"/>
        </w:rPr>
        <w:t>8.3.  Требование к Акту проверки:</w:t>
      </w:r>
    </w:p>
    <w:p w:rsidR="00CC50DF" w:rsidRPr="00892460" w:rsidRDefault="00CC50DF" w:rsidP="00892460">
      <w:pPr>
        <w:tabs>
          <w:tab w:val="left" w:pos="709"/>
        </w:tabs>
        <w:ind w:firstLine="567"/>
        <w:jc w:val="both"/>
        <w:rPr>
          <w:sz w:val="22"/>
          <w:szCs w:val="22"/>
        </w:rPr>
      </w:pPr>
      <w:r w:rsidRPr="00892460">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rsidR="00CC50DF" w:rsidRPr="00892460" w:rsidRDefault="00CC50DF" w:rsidP="00892460">
      <w:pPr>
        <w:tabs>
          <w:tab w:val="left" w:pos="709"/>
        </w:tabs>
        <w:ind w:firstLine="567"/>
        <w:jc w:val="both"/>
        <w:rPr>
          <w:sz w:val="22"/>
          <w:szCs w:val="22"/>
        </w:rPr>
      </w:pPr>
      <w:r w:rsidRPr="00892460">
        <w:rPr>
          <w:sz w:val="22"/>
          <w:szCs w:val="22"/>
        </w:rPr>
        <w:t xml:space="preserve">8.3.2. В Акте проверки указывается на ведение/отсутствие фото или видеофиксации; </w:t>
      </w:r>
    </w:p>
    <w:p w:rsidR="00CC50DF" w:rsidRPr="00892460" w:rsidRDefault="00CC50DF" w:rsidP="00892460">
      <w:pPr>
        <w:tabs>
          <w:tab w:val="left" w:pos="709"/>
        </w:tabs>
        <w:ind w:firstLine="567"/>
        <w:jc w:val="both"/>
        <w:rPr>
          <w:sz w:val="22"/>
          <w:szCs w:val="22"/>
        </w:rPr>
      </w:pPr>
      <w:r w:rsidRPr="00892460">
        <w:rPr>
          <w:sz w:val="22"/>
          <w:szCs w:val="22"/>
        </w:rPr>
        <w:t xml:space="preserve">8.3.3. В Акте проверки описываются выявленные нарушения. </w:t>
      </w:r>
    </w:p>
    <w:p w:rsidR="00CC50DF" w:rsidRPr="00892460" w:rsidRDefault="00CC50DF" w:rsidP="00892460">
      <w:pPr>
        <w:tabs>
          <w:tab w:val="left" w:pos="709"/>
        </w:tabs>
        <w:ind w:firstLine="567"/>
        <w:jc w:val="both"/>
        <w:rPr>
          <w:sz w:val="22"/>
          <w:szCs w:val="22"/>
        </w:rPr>
      </w:pPr>
      <w:r w:rsidRPr="00892460">
        <w:rPr>
          <w:sz w:val="22"/>
          <w:szCs w:val="22"/>
        </w:rPr>
        <w:t>8.3.4. В Акте проверки указываются одни из следующих принятых мер для устранения нарушений:</w:t>
      </w:r>
    </w:p>
    <w:p w:rsidR="00CC50DF" w:rsidRPr="00892460" w:rsidRDefault="00CC50DF" w:rsidP="00892460">
      <w:pPr>
        <w:tabs>
          <w:tab w:val="left" w:pos="709"/>
        </w:tabs>
        <w:ind w:firstLine="567"/>
        <w:jc w:val="both"/>
        <w:rPr>
          <w:sz w:val="22"/>
          <w:szCs w:val="22"/>
        </w:rPr>
      </w:pPr>
      <w:r w:rsidRPr="00892460">
        <w:rPr>
          <w:sz w:val="22"/>
          <w:szCs w:val="22"/>
        </w:rPr>
        <w:t>-  нарушения устранены в ходе проверки;</w:t>
      </w:r>
    </w:p>
    <w:p w:rsidR="00CC50DF" w:rsidRPr="00892460" w:rsidRDefault="00CC50DF" w:rsidP="00892460">
      <w:pPr>
        <w:tabs>
          <w:tab w:val="left" w:pos="709"/>
        </w:tabs>
        <w:jc w:val="both"/>
        <w:rPr>
          <w:sz w:val="22"/>
          <w:szCs w:val="22"/>
        </w:rPr>
      </w:pPr>
      <w:r w:rsidRPr="00892460">
        <w:rPr>
          <w:sz w:val="22"/>
          <w:szCs w:val="22"/>
        </w:rPr>
        <w:t xml:space="preserve">          - нарушитель (-ли) отстранен (-ы) от выполнения работ и /или удалены с места производства работ;</w:t>
      </w:r>
    </w:p>
    <w:p w:rsidR="00CC50DF" w:rsidRPr="00892460" w:rsidRDefault="00CC50DF" w:rsidP="00892460">
      <w:pPr>
        <w:tabs>
          <w:tab w:val="left" w:pos="709"/>
        </w:tabs>
        <w:jc w:val="both"/>
        <w:rPr>
          <w:sz w:val="22"/>
          <w:szCs w:val="22"/>
        </w:rPr>
      </w:pPr>
      <w:r w:rsidRPr="00892460">
        <w:rPr>
          <w:sz w:val="22"/>
          <w:szCs w:val="22"/>
        </w:rPr>
        <w:t xml:space="preserve">          - работы остановлены.</w:t>
      </w:r>
    </w:p>
    <w:p w:rsidR="00CC50DF" w:rsidRPr="00892460" w:rsidRDefault="00CC50DF" w:rsidP="00892460">
      <w:pPr>
        <w:tabs>
          <w:tab w:val="left" w:pos="567"/>
        </w:tabs>
        <w:jc w:val="both"/>
        <w:rPr>
          <w:sz w:val="22"/>
          <w:szCs w:val="22"/>
        </w:rPr>
      </w:pPr>
      <w:r w:rsidRPr="00892460">
        <w:rPr>
          <w:sz w:val="22"/>
          <w:szCs w:val="22"/>
        </w:rPr>
        <w:lastRenderedPageBreak/>
        <w:t xml:space="preserve">  8.3.5.  Акт проверки должен быть подписан со стороны Подрядчика ответственным руководителем работ и/или производителем работ.    </w:t>
      </w:r>
    </w:p>
    <w:p w:rsidR="006B24B8" w:rsidRPr="00892460" w:rsidRDefault="00CC50DF" w:rsidP="00892460">
      <w:pPr>
        <w:tabs>
          <w:tab w:val="left" w:pos="709"/>
        </w:tabs>
        <w:jc w:val="both"/>
        <w:rPr>
          <w:sz w:val="22"/>
          <w:szCs w:val="22"/>
        </w:rPr>
      </w:pPr>
      <w:r w:rsidRPr="00892460">
        <w:rPr>
          <w:sz w:val="22"/>
          <w:szCs w:val="22"/>
        </w:rPr>
        <w:t xml:space="preserve">     8.4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w:t>
      </w:r>
    </w:p>
    <w:p w:rsidR="00CC50DF" w:rsidRPr="00892460" w:rsidRDefault="00CC50DF" w:rsidP="00892460">
      <w:pPr>
        <w:tabs>
          <w:tab w:val="left" w:pos="709"/>
        </w:tabs>
        <w:jc w:val="both"/>
        <w:rPr>
          <w:sz w:val="22"/>
          <w:szCs w:val="22"/>
        </w:rPr>
      </w:pPr>
      <w:r w:rsidRPr="00892460">
        <w:rPr>
          <w:sz w:val="22"/>
          <w:szCs w:val="22"/>
        </w:rPr>
        <w:t xml:space="preserve"> </w:t>
      </w:r>
    </w:p>
    <w:p w:rsidR="00CC50DF" w:rsidRPr="00892460" w:rsidRDefault="00CC50DF" w:rsidP="003E54B6">
      <w:pPr>
        <w:pStyle w:val="af"/>
        <w:numPr>
          <w:ilvl w:val="0"/>
          <w:numId w:val="40"/>
        </w:numPr>
        <w:jc w:val="center"/>
        <w:rPr>
          <w:b/>
          <w:sz w:val="22"/>
          <w:szCs w:val="22"/>
        </w:rPr>
      </w:pPr>
      <w:r w:rsidRPr="00892460">
        <w:rPr>
          <w:b/>
          <w:sz w:val="22"/>
          <w:szCs w:val="22"/>
        </w:rPr>
        <w:t>Порядок привлечения к ответственности за нарушение совершенных Подрядчиком (работниками Подрядчика, работниками Субподрядных организаций)</w:t>
      </w:r>
    </w:p>
    <w:p w:rsidR="006B24B8" w:rsidRPr="00892460" w:rsidRDefault="006B24B8" w:rsidP="00892460">
      <w:pPr>
        <w:rPr>
          <w:b/>
          <w:sz w:val="22"/>
          <w:szCs w:val="22"/>
        </w:rPr>
      </w:pPr>
    </w:p>
    <w:p w:rsidR="00CC50DF" w:rsidRPr="00892460" w:rsidRDefault="00CC50DF" w:rsidP="00892460">
      <w:pPr>
        <w:tabs>
          <w:tab w:val="left" w:pos="851"/>
        </w:tabs>
        <w:ind w:firstLine="709"/>
        <w:jc w:val="both"/>
        <w:rPr>
          <w:sz w:val="22"/>
          <w:szCs w:val="22"/>
        </w:rPr>
      </w:pPr>
      <w:r w:rsidRPr="00892460">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rsidR="00CC50DF" w:rsidRPr="00892460" w:rsidRDefault="00CC50DF" w:rsidP="00892460">
      <w:pPr>
        <w:tabs>
          <w:tab w:val="left" w:pos="851"/>
        </w:tabs>
        <w:ind w:firstLine="709"/>
        <w:jc w:val="both"/>
        <w:rPr>
          <w:sz w:val="22"/>
          <w:szCs w:val="22"/>
        </w:rPr>
      </w:pPr>
      <w:r w:rsidRPr="00892460">
        <w:rPr>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  </w:t>
      </w:r>
    </w:p>
    <w:p w:rsidR="00CC50DF" w:rsidRPr="00892460" w:rsidRDefault="00CC50DF" w:rsidP="00892460">
      <w:pPr>
        <w:tabs>
          <w:tab w:val="left" w:pos="851"/>
        </w:tabs>
        <w:ind w:firstLine="709"/>
        <w:jc w:val="both"/>
        <w:rPr>
          <w:sz w:val="22"/>
          <w:szCs w:val="22"/>
        </w:rPr>
      </w:pPr>
      <w:r w:rsidRPr="00892460">
        <w:rPr>
          <w:sz w:val="22"/>
          <w:szCs w:val="22"/>
        </w:rPr>
        <w:t xml:space="preserve">9.3.  В Претензии  указываются сведения о нарушенном (-ых) требовании (иях),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rsidR="00CC50DF" w:rsidRPr="00892460" w:rsidRDefault="00CC50DF" w:rsidP="00892460">
      <w:pPr>
        <w:widowControl w:val="0"/>
        <w:tabs>
          <w:tab w:val="left" w:pos="1080"/>
        </w:tabs>
        <w:autoSpaceDE w:val="0"/>
        <w:autoSpaceDN w:val="0"/>
        <w:adjustRightInd w:val="0"/>
        <w:ind w:firstLine="567"/>
        <w:jc w:val="both"/>
        <w:rPr>
          <w:rFonts w:eastAsia="Calibri"/>
          <w:sz w:val="22"/>
          <w:szCs w:val="22"/>
        </w:rPr>
      </w:pPr>
      <w:r w:rsidRPr="00892460">
        <w:rPr>
          <w:rFonts w:eastAsia="Calibri"/>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rsidR="00CC50DF" w:rsidRPr="00892460" w:rsidRDefault="00CC50DF" w:rsidP="00892460">
      <w:pPr>
        <w:widowControl w:val="0"/>
        <w:tabs>
          <w:tab w:val="left" w:pos="1080"/>
        </w:tabs>
        <w:autoSpaceDE w:val="0"/>
        <w:autoSpaceDN w:val="0"/>
        <w:adjustRightInd w:val="0"/>
        <w:ind w:firstLine="567"/>
        <w:jc w:val="both"/>
        <w:rPr>
          <w:i/>
          <w:sz w:val="22"/>
          <w:szCs w:val="22"/>
        </w:rPr>
      </w:pPr>
    </w:p>
    <w:p w:rsidR="00CC50DF" w:rsidRPr="003E54B6" w:rsidRDefault="00CC50DF" w:rsidP="003E54B6">
      <w:pPr>
        <w:pStyle w:val="af"/>
        <w:widowControl w:val="0"/>
        <w:numPr>
          <w:ilvl w:val="0"/>
          <w:numId w:val="40"/>
        </w:numPr>
        <w:autoSpaceDE w:val="0"/>
        <w:autoSpaceDN w:val="0"/>
        <w:adjustRightInd w:val="0"/>
        <w:jc w:val="center"/>
        <w:rPr>
          <w:b/>
          <w:sz w:val="22"/>
          <w:szCs w:val="22"/>
        </w:rPr>
      </w:pPr>
      <w:r w:rsidRPr="003E54B6">
        <w:rPr>
          <w:b/>
          <w:sz w:val="22"/>
          <w:szCs w:val="22"/>
        </w:rPr>
        <w:t>Заключительные положения</w:t>
      </w:r>
    </w:p>
    <w:p w:rsidR="003E54B6" w:rsidRPr="003E54B6" w:rsidRDefault="003E54B6" w:rsidP="003E54B6">
      <w:pPr>
        <w:widowControl w:val="0"/>
        <w:autoSpaceDE w:val="0"/>
        <w:autoSpaceDN w:val="0"/>
        <w:adjustRightInd w:val="0"/>
        <w:rPr>
          <w:b/>
          <w:i/>
          <w:sz w:val="22"/>
          <w:szCs w:val="22"/>
        </w:rPr>
      </w:pPr>
    </w:p>
    <w:p w:rsidR="00CC50DF" w:rsidRPr="00892460" w:rsidRDefault="00CC50DF" w:rsidP="00892460">
      <w:pPr>
        <w:widowControl w:val="0"/>
        <w:tabs>
          <w:tab w:val="left" w:pos="1080"/>
        </w:tabs>
        <w:autoSpaceDE w:val="0"/>
        <w:autoSpaceDN w:val="0"/>
        <w:adjustRightInd w:val="0"/>
        <w:jc w:val="both"/>
        <w:rPr>
          <w:sz w:val="22"/>
          <w:szCs w:val="22"/>
        </w:rPr>
      </w:pPr>
      <w:r w:rsidRPr="00892460">
        <w:rPr>
          <w:sz w:val="22"/>
          <w:szCs w:val="22"/>
        </w:rPr>
        <w:tab/>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rsidR="00CC50DF" w:rsidRPr="00892460" w:rsidRDefault="00CC50DF" w:rsidP="00892460">
      <w:pPr>
        <w:widowControl w:val="0"/>
        <w:tabs>
          <w:tab w:val="left" w:pos="1080"/>
        </w:tabs>
        <w:autoSpaceDE w:val="0"/>
        <w:autoSpaceDN w:val="0"/>
        <w:adjustRightInd w:val="0"/>
        <w:jc w:val="both"/>
        <w:rPr>
          <w:sz w:val="22"/>
          <w:szCs w:val="22"/>
        </w:rPr>
      </w:pPr>
    </w:p>
    <w:p w:rsidR="00CC50DF" w:rsidRPr="00892460" w:rsidRDefault="00CC50DF" w:rsidP="00892460">
      <w:pPr>
        <w:widowControl w:val="0"/>
        <w:tabs>
          <w:tab w:val="left" w:pos="1080"/>
        </w:tabs>
        <w:autoSpaceDE w:val="0"/>
        <w:autoSpaceDN w:val="0"/>
        <w:adjustRightInd w:val="0"/>
        <w:jc w:val="both"/>
        <w:rPr>
          <w:b/>
          <w:i/>
          <w:sz w:val="22"/>
          <w:szCs w:val="22"/>
        </w:rPr>
      </w:pPr>
      <w:r w:rsidRPr="00892460">
        <w:rPr>
          <w:sz w:val="22"/>
          <w:szCs w:val="22"/>
        </w:rPr>
        <w:tab/>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CC50DF" w:rsidRPr="00892460" w:rsidRDefault="00CC50DF" w:rsidP="00CC50DF">
      <w:pPr>
        <w:widowControl w:val="0"/>
        <w:autoSpaceDE w:val="0"/>
        <w:autoSpaceDN w:val="0"/>
        <w:adjustRightInd w:val="0"/>
        <w:ind w:left="360"/>
        <w:jc w:val="center"/>
        <w:rPr>
          <w:i/>
          <w:color w:val="FF0000"/>
          <w:sz w:val="22"/>
          <w:szCs w:val="22"/>
        </w:rPr>
      </w:pPr>
    </w:p>
    <w:p w:rsidR="00CC50DF" w:rsidRPr="00892460" w:rsidRDefault="00CC50DF" w:rsidP="00CC50DF">
      <w:pPr>
        <w:widowControl w:val="0"/>
        <w:autoSpaceDE w:val="0"/>
        <w:autoSpaceDN w:val="0"/>
        <w:adjustRightInd w:val="0"/>
        <w:spacing w:after="120"/>
        <w:jc w:val="center"/>
        <w:rPr>
          <w:b/>
          <w:sz w:val="22"/>
          <w:szCs w:val="22"/>
        </w:rPr>
      </w:pPr>
      <w:r w:rsidRPr="00892460">
        <w:rPr>
          <w:b/>
          <w:sz w:val="22"/>
          <w:szCs w:val="22"/>
        </w:rPr>
        <w:t>11. Подписи Сторон</w:t>
      </w:r>
    </w:p>
    <w:p w:rsidR="00CC50DF" w:rsidRPr="00892460" w:rsidRDefault="00CC50DF" w:rsidP="00CC50DF">
      <w:pPr>
        <w:widowControl w:val="0"/>
        <w:ind w:left="357"/>
        <w:jc w:val="center"/>
        <w:rPr>
          <w:b/>
          <w:sz w:val="22"/>
          <w:szCs w:val="22"/>
        </w:rPr>
      </w:pPr>
    </w:p>
    <w:tbl>
      <w:tblPr>
        <w:tblW w:w="9429" w:type="dxa"/>
        <w:tblInd w:w="108" w:type="dxa"/>
        <w:tblLook w:val="01E0" w:firstRow="1" w:lastRow="1" w:firstColumn="1" w:lastColumn="1" w:noHBand="0" w:noVBand="0"/>
      </w:tblPr>
      <w:tblGrid>
        <w:gridCol w:w="4678"/>
        <w:gridCol w:w="4751"/>
      </w:tblGrid>
      <w:tr w:rsidR="00CC50DF" w:rsidRPr="00892460" w:rsidTr="00CC50DF">
        <w:trPr>
          <w:trHeight w:val="1134"/>
        </w:trPr>
        <w:tc>
          <w:tcPr>
            <w:tcW w:w="4678" w:type="dxa"/>
          </w:tcPr>
          <w:p w:rsidR="00CC50DF" w:rsidRPr="00892460" w:rsidRDefault="00CC50DF" w:rsidP="00CC50DF">
            <w:pPr>
              <w:widowControl w:val="0"/>
              <w:jc w:val="both"/>
              <w:rPr>
                <w:b/>
                <w:sz w:val="22"/>
                <w:szCs w:val="22"/>
              </w:rPr>
            </w:pPr>
            <w:r w:rsidRPr="00892460">
              <w:rPr>
                <w:b/>
                <w:sz w:val="22"/>
                <w:szCs w:val="22"/>
              </w:rPr>
              <w:t>Подрядчик:</w:t>
            </w:r>
          </w:p>
          <w:p w:rsidR="00CC50DF" w:rsidRPr="00892460" w:rsidRDefault="00CC50DF" w:rsidP="00CC50DF">
            <w:pPr>
              <w:widowControl w:val="0"/>
              <w:jc w:val="both"/>
              <w:rPr>
                <w:b/>
                <w:sz w:val="22"/>
                <w:szCs w:val="22"/>
              </w:rPr>
            </w:pPr>
          </w:p>
          <w:p w:rsidR="00CC50DF" w:rsidRPr="00892460" w:rsidRDefault="00CC50DF" w:rsidP="00CC50DF">
            <w:pPr>
              <w:widowControl w:val="0"/>
              <w:jc w:val="both"/>
              <w:rPr>
                <w:b/>
                <w:sz w:val="22"/>
                <w:szCs w:val="22"/>
              </w:rPr>
            </w:pPr>
          </w:p>
          <w:p w:rsidR="00CC50DF" w:rsidRPr="00892460" w:rsidRDefault="00CC50DF" w:rsidP="00CC50DF">
            <w:pPr>
              <w:widowControl w:val="0"/>
              <w:jc w:val="both"/>
              <w:rPr>
                <w:b/>
                <w:sz w:val="22"/>
                <w:szCs w:val="22"/>
              </w:rPr>
            </w:pPr>
            <w:r w:rsidRPr="00892460">
              <w:rPr>
                <w:b/>
                <w:sz w:val="22"/>
                <w:szCs w:val="22"/>
              </w:rPr>
              <w:t>___________________/______________/</w:t>
            </w:r>
          </w:p>
        </w:tc>
        <w:tc>
          <w:tcPr>
            <w:tcW w:w="4751" w:type="dxa"/>
          </w:tcPr>
          <w:p w:rsidR="00CC50DF" w:rsidRPr="00892460" w:rsidRDefault="00CC50DF" w:rsidP="00CC50DF">
            <w:pPr>
              <w:widowControl w:val="0"/>
              <w:jc w:val="both"/>
              <w:rPr>
                <w:b/>
                <w:sz w:val="22"/>
                <w:szCs w:val="22"/>
              </w:rPr>
            </w:pPr>
            <w:r w:rsidRPr="00892460">
              <w:rPr>
                <w:b/>
                <w:sz w:val="22"/>
                <w:szCs w:val="22"/>
              </w:rPr>
              <w:t>Заказчик:</w:t>
            </w:r>
          </w:p>
          <w:p w:rsidR="00CC50DF" w:rsidRPr="00892460" w:rsidRDefault="00CC50DF" w:rsidP="00CC50DF">
            <w:pPr>
              <w:widowControl w:val="0"/>
              <w:jc w:val="both"/>
              <w:rPr>
                <w:b/>
                <w:sz w:val="22"/>
                <w:szCs w:val="22"/>
              </w:rPr>
            </w:pPr>
          </w:p>
          <w:p w:rsidR="00CC50DF" w:rsidRPr="00892460" w:rsidRDefault="00CC50DF" w:rsidP="00CC50DF">
            <w:pPr>
              <w:widowControl w:val="0"/>
              <w:jc w:val="both"/>
              <w:rPr>
                <w:b/>
                <w:sz w:val="22"/>
                <w:szCs w:val="22"/>
              </w:rPr>
            </w:pPr>
          </w:p>
          <w:p w:rsidR="00CC50DF" w:rsidRPr="00892460" w:rsidRDefault="00CC50DF" w:rsidP="00CC50DF">
            <w:pPr>
              <w:widowControl w:val="0"/>
              <w:jc w:val="both"/>
              <w:rPr>
                <w:b/>
                <w:sz w:val="22"/>
                <w:szCs w:val="22"/>
              </w:rPr>
            </w:pPr>
            <w:r w:rsidRPr="00892460">
              <w:rPr>
                <w:b/>
                <w:sz w:val="22"/>
                <w:szCs w:val="22"/>
              </w:rPr>
              <w:t>___________________/______________/</w:t>
            </w:r>
          </w:p>
        </w:tc>
      </w:tr>
    </w:tbl>
    <w:p w:rsidR="00CC50DF" w:rsidRPr="00892460" w:rsidRDefault="00CC50DF" w:rsidP="00CC50DF">
      <w:pPr>
        <w:jc w:val="right"/>
        <w:rPr>
          <w:sz w:val="22"/>
          <w:szCs w:val="22"/>
        </w:rPr>
      </w:pPr>
      <w:r w:rsidRPr="00892460">
        <w:rPr>
          <w:sz w:val="22"/>
          <w:szCs w:val="22"/>
        </w:rPr>
        <w:t xml:space="preserve">       </w:t>
      </w:r>
    </w:p>
    <w:p w:rsidR="00CC50DF" w:rsidRPr="00892460" w:rsidRDefault="00CC50DF" w:rsidP="00CC50DF">
      <w:pPr>
        <w:rPr>
          <w:color w:val="000000" w:themeColor="text1"/>
          <w:sz w:val="22"/>
          <w:szCs w:val="22"/>
        </w:rPr>
      </w:pPr>
      <w:r w:rsidRPr="00892460">
        <w:rPr>
          <w:color w:val="000000" w:themeColor="text1"/>
          <w:sz w:val="22"/>
          <w:szCs w:val="22"/>
        </w:rPr>
        <w:br w:type="page"/>
      </w:r>
    </w:p>
    <w:p w:rsidR="00CC50DF" w:rsidRPr="00892460" w:rsidRDefault="00CC50DF" w:rsidP="00CC50DF">
      <w:pPr>
        <w:jc w:val="right"/>
        <w:rPr>
          <w:color w:val="000000" w:themeColor="text1"/>
          <w:sz w:val="22"/>
          <w:szCs w:val="22"/>
        </w:rPr>
      </w:pPr>
      <w:r w:rsidRPr="00892460">
        <w:rPr>
          <w:color w:val="000000" w:themeColor="text1"/>
          <w:sz w:val="22"/>
          <w:szCs w:val="22"/>
        </w:rPr>
        <w:lastRenderedPageBreak/>
        <w:t xml:space="preserve"> Приложение № 1 к Приложению № ___ к Договору</w:t>
      </w:r>
    </w:p>
    <w:p w:rsidR="00CC50DF" w:rsidRPr="00892460" w:rsidRDefault="00CC50DF" w:rsidP="00CC50DF">
      <w:pPr>
        <w:jc w:val="right"/>
        <w:rPr>
          <w:rFonts w:eastAsia="Calibri"/>
          <w:color w:val="000000" w:themeColor="text1"/>
          <w:sz w:val="22"/>
          <w:szCs w:val="22"/>
        </w:rPr>
      </w:pPr>
      <w:r w:rsidRPr="00892460">
        <w:rPr>
          <w:color w:val="000000" w:themeColor="text1"/>
          <w:sz w:val="22"/>
          <w:szCs w:val="22"/>
        </w:rPr>
        <w:t xml:space="preserve">      ОБРАЗЕЦ № 1     </w:t>
      </w:r>
    </w:p>
    <w:p w:rsidR="00CC50DF" w:rsidRPr="00892460" w:rsidRDefault="00CC50DF" w:rsidP="00CC50DF">
      <w:pPr>
        <w:jc w:val="center"/>
        <w:rPr>
          <w:b/>
          <w:color w:val="000000" w:themeColor="text1"/>
          <w:sz w:val="22"/>
          <w:szCs w:val="22"/>
        </w:rPr>
      </w:pPr>
      <w:r w:rsidRPr="00892460">
        <w:rPr>
          <w:b/>
          <w:color w:val="000000" w:themeColor="text1"/>
          <w:sz w:val="22"/>
          <w:szCs w:val="22"/>
        </w:rPr>
        <w:t xml:space="preserve">АКТ № </w:t>
      </w:r>
    </w:p>
    <w:p w:rsidR="00CC50DF" w:rsidRPr="00892460" w:rsidRDefault="00CC50DF" w:rsidP="00CC50DF">
      <w:pPr>
        <w:jc w:val="center"/>
        <w:rPr>
          <w:b/>
          <w:color w:val="000000" w:themeColor="text1"/>
          <w:sz w:val="22"/>
          <w:szCs w:val="22"/>
        </w:rPr>
      </w:pPr>
      <w:r w:rsidRPr="00892460">
        <w:rPr>
          <w:b/>
          <w:color w:val="000000" w:themeColor="text1"/>
          <w:sz w:val="22"/>
          <w:szCs w:val="22"/>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rsidR="00CC50DF" w:rsidRPr="00892460" w:rsidRDefault="00CC50DF" w:rsidP="00CC50DF">
      <w:pPr>
        <w:jc w:val="center"/>
        <w:rPr>
          <w:b/>
          <w:color w:val="000000" w:themeColor="text1"/>
          <w:sz w:val="22"/>
          <w:szCs w:val="22"/>
        </w:rPr>
      </w:pPr>
      <w:r w:rsidRPr="00892460">
        <w:rPr>
          <w:b/>
          <w:color w:val="000000" w:themeColor="text1"/>
          <w:sz w:val="22"/>
          <w:szCs w:val="22"/>
        </w:rPr>
        <w:t>_________________________________________№ _________от  «____»___________20___</w:t>
      </w:r>
    </w:p>
    <w:p w:rsidR="00CC50DF" w:rsidRPr="00892460" w:rsidRDefault="00CC50DF" w:rsidP="00CC50DF">
      <w:pPr>
        <w:rPr>
          <w:color w:val="000000" w:themeColor="text1"/>
          <w:sz w:val="22"/>
          <w:szCs w:val="22"/>
          <w:vertAlign w:val="subscript"/>
        </w:rPr>
      </w:pPr>
      <w:r w:rsidRPr="00892460">
        <w:rPr>
          <w:color w:val="000000" w:themeColor="text1"/>
          <w:sz w:val="22"/>
          <w:szCs w:val="22"/>
          <w:vertAlign w:val="subscript"/>
        </w:rPr>
        <w:t xml:space="preserve">                                            (указать наименование договора)</w:t>
      </w:r>
    </w:p>
    <w:p w:rsidR="00CC50DF" w:rsidRPr="00892460" w:rsidRDefault="00CC50DF" w:rsidP="00CC50DF">
      <w:pPr>
        <w:jc w:val="center"/>
        <w:rPr>
          <w:b/>
          <w:color w:val="000000" w:themeColor="text1"/>
          <w:sz w:val="22"/>
          <w:szCs w:val="22"/>
        </w:rPr>
      </w:pPr>
      <w:r w:rsidRPr="00892460">
        <w:rPr>
          <w:b/>
          <w:color w:val="000000" w:themeColor="text1"/>
          <w:sz w:val="22"/>
          <w:szCs w:val="22"/>
        </w:rPr>
        <w:t>между_______________________________________________________________________</w:t>
      </w:r>
    </w:p>
    <w:p w:rsidR="00CC50DF" w:rsidRPr="00892460" w:rsidRDefault="00CC50DF" w:rsidP="00CC50DF">
      <w:pPr>
        <w:jc w:val="center"/>
        <w:rPr>
          <w:color w:val="000000" w:themeColor="text1"/>
          <w:sz w:val="22"/>
          <w:szCs w:val="22"/>
          <w:vertAlign w:val="subscript"/>
        </w:rPr>
      </w:pPr>
      <w:r w:rsidRPr="00892460">
        <w:rPr>
          <w:color w:val="000000" w:themeColor="text1"/>
          <w:sz w:val="22"/>
          <w:szCs w:val="22"/>
          <w:vertAlign w:val="subscript"/>
        </w:rPr>
        <w:t>(указать наименования сторон)</w:t>
      </w:r>
    </w:p>
    <w:p w:rsidR="00CC50DF" w:rsidRPr="00892460" w:rsidRDefault="00CC50DF" w:rsidP="00CC50DF">
      <w:pPr>
        <w:jc w:val="center"/>
        <w:rPr>
          <w:b/>
          <w:color w:val="000000" w:themeColor="text1"/>
          <w:sz w:val="22"/>
          <w:szCs w:val="22"/>
        </w:rPr>
      </w:pPr>
    </w:p>
    <w:p w:rsidR="00CC50DF" w:rsidRPr="00892460" w:rsidRDefault="00CC50DF" w:rsidP="00CC50DF">
      <w:pPr>
        <w:jc w:val="both"/>
        <w:rPr>
          <w:color w:val="000000" w:themeColor="text1"/>
          <w:sz w:val="22"/>
          <w:szCs w:val="22"/>
        </w:rPr>
      </w:pPr>
      <w:r w:rsidRPr="00892460">
        <w:rPr>
          <w:color w:val="000000" w:themeColor="text1"/>
          <w:sz w:val="22"/>
          <w:szCs w:val="22"/>
        </w:rPr>
        <w:t>«     » ____________ 20___г.  ___:__ч.</w:t>
      </w:r>
    </w:p>
    <w:p w:rsidR="00CC50DF" w:rsidRPr="00892460" w:rsidRDefault="00CC50DF" w:rsidP="00CC50DF">
      <w:pPr>
        <w:jc w:val="both"/>
        <w:rPr>
          <w:color w:val="000000" w:themeColor="text1"/>
          <w:sz w:val="22"/>
          <w:szCs w:val="22"/>
        </w:rPr>
      </w:pPr>
      <w:r w:rsidRPr="00892460">
        <w:rPr>
          <w:color w:val="000000" w:themeColor="text1"/>
          <w:sz w:val="22"/>
          <w:szCs w:val="22"/>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rsidR="00CC50DF" w:rsidRPr="00892460" w:rsidRDefault="00CC50DF" w:rsidP="00CC50DF">
      <w:pPr>
        <w:jc w:val="both"/>
        <w:rPr>
          <w:color w:val="000000" w:themeColor="text1"/>
          <w:sz w:val="22"/>
          <w:szCs w:val="22"/>
        </w:rPr>
      </w:pPr>
      <w:r w:rsidRPr="00892460">
        <w:rPr>
          <w:color w:val="000000" w:themeColor="text1"/>
          <w:sz w:val="22"/>
          <w:szCs w:val="22"/>
        </w:rPr>
        <w:t>_____________________________________________________________________________</w:t>
      </w:r>
    </w:p>
    <w:p w:rsidR="00CC50DF" w:rsidRPr="00892460" w:rsidRDefault="00CC50DF" w:rsidP="00CC50DF">
      <w:pPr>
        <w:jc w:val="both"/>
        <w:rPr>
          <w:color w:val="000000" w:themeColor="text1"/>
          <w:sz w:val="22"/>
          <w:szCs w:val="22"/>
        </w:rPr>
      </w:pPr>
      <w:r w:rsidRPr="00892460">
        <w:rPr>
          <w:color w:val="000000" w:themeColor="text1"/>
          <w:sz w:val="22"/>
          <w:szCs w:val="22"/>
        </w:rPr>
        <w:t>Работы выполняются по наряду (распоряжению) № ________________________________</w:t>
      </w:r>
    </w:p>
    <w:p w:rsidR="00CC50DF" w:rsidRPr="00892460" w:rsidRDefault="00CC50DF" w:rsidP="00CC50DF">
      <w:pPr>
        <w:jc w:val="both"/>
        <w:rPr>
          <w:color w:val="000000" w:themeColor="text1"/>
          <w:sz w:val="22"/>
          <w:szCs w:val="22"/>
        </w:rPr>
      </w:pPr>
      <w:r w:rsidRPr="00892460">
        <w:rPr>
          <w:color w:val="000000" w:themeColor="text1"/>
          <w:sz w:val="22"/>
          <w:szCs w:val="22"/>
        </w:rPr>
        <w:t>_____________________________________________________________________________</w:t>
      </w:r>
    </w:p>
    <w:p w:rsidR="00CC50DF" w:rsidRPr="00892460" w:rsidRDefault="00CC50DF" w:rsidP="00CC50DF">
      <w:pPr>
        <w:jc w:val="both"/>
        <w:rPr>
          <w:color w:val="000000" w:themeColor="text1"/>
          <w:sz w:val="22"/>
          <w:szCs w:val="22"/>
        </w:rPr>
      </w:pPr>
      <w:r w:rsidRPr="00892460">
        <w:rPr>
          <w:color w:val="000000" w:themeColor="text1"/>
          <w:sz w:val="22"/>
          <w:szCs w:val="22"/>
        </w:rPr>
        <w:t>_____________________________________________________________________________</w:t>
      </w:r>
    </w:p>
    <w:p w:rsidR="00CC50DF" w:rsidRPr="00892460" w:rsidRDefault="00CC50DF" w:rsidP="00CC50DF">
      <w:pPr>
        <w:rPr>
          <w:color w:val="000000" w:themeColor="text1"/>
          <w:sz w:val="22"/>
          <w:szCs w:val="22"/>
        </w:rPr>
      </w:pPr>
      <w:r w:rsidRPr="00892460">
        <w:rPr>
          <w:color w:val="000000" w:themeColor="text1"/>
          <w:sz w:val="22"/>
          <w:szCs w:val="22"/>
        </w:rPr>
        <w:t>Комиссия в составе:</w:t>
      </w:r>
    </w:p>
    <w:p w:rsidR="00CC50DF" w:rsidRPr="00892460" w:rsidRDefault="00CC50DF" w:rsidP="00CC50DF">
      <w:pPr>
        <w:jc w:val="center"/>
        <w:rPr>
          <w:color w:val="000000" w:themeColor="text1"/>
          <w:sz w:val="22"/>
          <w:szCs w:val="22"/>
        </w:rPr>
      </w:pPr>
      <w:r w:rsidRPr="00892460">
        <w:rPr>
          <w:color w:val="000000" w:themeColor="text1"/>
          <w:sz w:val="22"/>
          <w:szCs w:val="22"/>
        </w:rPr>
        <w:t xml:space="preserve">                            ______________________________________________________________</w:t>
      </w:r>
    </w:p>
    <w:p w:rsidR="00CC50DF" w:rsidRPr="00892460" w:rsidRDefault="00CC50DF" w:rsidP="00CC50DF">
      <w:pPr>
        <w:jc w:val="both"/>
        <w:rPr>
          <w:color w:val="000000" w:themeColor="text1"/>
          <w:sz w:val="22"/>
          <w:szCs w:val="22"/>
        </w:rPr>
      </w:pPr>
      <w:r w:rsidRPr="00892460">
        <w:rPr>
          <w:color w:val="000000" w:themeColor="text1"/>
          <w:sz w:val="22"/>
          <w:szCs w:val="22"/>
        </w:rPr>
        <w:t xml:space="preserve">                                                           (Ф.И.О. должность)</w:t>
      </w:r>
    </w:p>
    <w:p w:rsidR="00CC50DF" w:rsidRPr="00892460" w:rsidRDefault="00CC50DF" w:rsidP="00CC50DF">
      <w:pPr>
        <w:jc w:val="both"/>
        <w:rPr>
          <w:color w:val="000000" w:themeColor="text1"/>
          <w:sz w:val="22"/>
          <w:szCs w:val="22"/>
        </w:rPr>
      </w:pPr>
      <w:r w:rsidRPr="00892460">
        <w:rPr>
          <w:color w:val="000000" w:themeColor="text1"/>
          <w:sz w:val="22"/>
          <w:szCs w:val="22"/>
        </w:rPr>
        <w:t xml:space="preserve">                               ______________________________________________________________</w:t>
      </w:r>
    </w:p>
    <w:p w:rsidR="00CC50DF" w:rsidRPr="00892460" w:rsidRDefault="00CC50DF" w:rsidP="00CC50DF">
      <w:pPr>
        <w:jc w:val="both"/>
        <w:rPr>
          <w:color w:val="000000" w:themeColor="text1"/>
          <w:sz w:val="22"/>
          <w:szCs w:val="22"/>
        </w:rPr>
      </w:pPr>
      <w:r w:rsidRPr="00892460">
        <w:rPr>
          <w:color w:val="000000" w:themeColor="text1"/>
          <w:sz w:val="22"/>
          <w:szCs w:val="22"/>
        </w:rPr>
        <w:t xml:space="preserve">                                                            (Ф.И.О. должность)</w:t>
      </w:r>
    </w:p>
    <w:p w:rsidR="00CC50DF" w:rsidRPr="00892460" w:rsidRDefault="00CC50DF" w:rsidP="00CC50DF">
      <w:pPr>
        <w:jc w:val="both"/>
        <w:rPr>
          <w:color w:val="000000" w:themeColor="text1"/>
          <w:sz w:val="22"/>
          <w:szCs w:val="22"/>
        </w:rPr>
      </w:pPr>
      <w:r w:rsidRPr="00892460">
        <w:rPr>
          <w:color w:val="000000" w:themeColor="text1"/>
          <w:sz w:val="22"/>
          <w:szCs w:val="22"/>
        </w:rPr>
        <w:t>В результате проверки установлено:</w:t>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
        <w:gridCol w:w="2671"/>
        <w:gridCol w:w="3483"/>
        <w:gridCol w:w="3398"/>
      </w:tblGrid>
      <w:tr w:rsidR="00CC50DF" w:rsidRPr="00892460" w:rsidTr="006B24B8">
        <w:tc>
          <w:tcPr>
            <w:tcW w:w="400" w:type="dxa"/>
            <w:tcBorders>
              <w:top w:val="single" w:sz="4" w:space="0" w:color="auto"/>
              <w:left w:val="single" w:sz="4" w:space="0" w:color="auto"/>
              <w:bottom w:val="single" w:sz="4" w:space="0" w:color="auto"/>
              <w:right w:val="single" w:sz="4" w:space="0" w:color="auto"/>
            </w:tcBorders>
            <w:shd w:val="clear" w:color="auto" w:fill="auto"/>
          </w:tcPr>
          <w:p w:rsidR="00CC50DF" w:rsidRPr="00892460" w:rsidRDefault="00CC50DF" w:rsidP="00CC50DF">
            <w:pPr>
              <w:jc w:val="both"/>
              <w:rPr>
                <w:color w:val="000000" w:themeColor="text1"/>
                <w:sz w:val="22"/>
                <w:szCs w:val="22"/>
              </w:rPr>
            </w:pPr>
            <w:r w:rsidRPr="00892460">
              <w:rPr>
                <w:color w:val="000000" w:themeColor="text1"/>
                <w:sz w:val="22"/>
                <w:szCs w:val="22"/>
              </w:rPr>
              <w:t>№ п/п</w:t>
            </w:r>
          </w:p>
          <w:p w:rsidR="00CC50DF" w:rsidRPr="00892460" w:rsidRDefault="00CC50DF" w:rsidP="00CC50DF">
            <w:pPr>
              <w:jc w:val="both"/>
              <w:rPr>
                <w:color w:val="000000" w:themeColor="text1"/>
                <w:sz w:val="22"/>
                <w:szCs w:val="22"/>
              </w:rPr>
            </w:pPr>
          </w:p>
        </w:tc>
        <w:tc>
          <w:tcPr>
            <w:tcW w:w="2702" w:type="dxa"/>
            <w:tcBorders>
              <w:top w:val="single" w:sz="4" w:space="0" w:color="auto"/>
              <w:left w:val="single" w:sz="4" w:space="0" w:color="auto"/>
              <w:bottom w:val="single" w:sz="4" w:space="0" w:color="auto"/>
              <w:right w:val="single" w:sz="4" w:space="0" w:color="auto"/>
            </w:tcBorders>
            <w:shd w:val="clear" w:color="auto" w:fill="auto"/>
            <w:hideMark/>
          </w:tcPr>
          <w:p w:rsidR="00CC50DF" w:rsidRPr="00892460" w:rsidRDefault="00CC50DF" w:rsidP="00CC50DF">
            <w:pPr>
              <w:jc w:val="center"/>
              <w:rPr>
                <w:color w:val="000000" w:themeColor="text1"/>
                <w:sz w:val="22"/>
                <w:szCs w:val="22"/>
              </w:rPr>
            </w:pPr>
            <w:r w:rsidRPr="00892460">
              <w:rPr>
                <w:color w:val="000000" w:themeColor="text1"/>
                <w:sz w:val="22"/>
                <w:szCs w:val="22"/>
              </w:rPr>
              <w:t xml:space="preserve">Описание и характер выявленных нарушений  </w:t>
            </w:r>
          </w:p>
        </w:tc>
        <w:tc>
          <w:tcPr>
            <w:tcW w:w="3518" w:type="dxa"/>
            <w:tcBorders>
              <w:top w:val="single" w:sz="4" w:space="0" w:color="auto"/>
              <w:left w:val="single" w:sz="4" w:space="0" w:color="auto"/>
              <w:bottom w:val="single" w:sz="4" w:space="0" w:color="auto"/>
              <w:right w:val="single" w:sz="4" w:space="0" w:color="auto"/>
            </w:tcBorders>
            <w:shd w:val="clear" w:color="auto" w:fill="auto"/>
            <w:hideMark/>
          </w:tcPr>
          <w:p w:rsidR="00CC50DF" w:rsidRPr="00892460" w:rsidRDefault="00CC50DF" w:rsidP="00CC50DF">
            <w:pPr>
              <w:jc w:val="center"/>
              <w:rPr>
                <w:color w:val="000000" w:themeColor="text1"/>
                <w:sz w:val="22"/>
                <w:szCs w:val="22"/>
              </w:rPr>
            </w:pPr>
            <w:r w:rsidRPr="00892460">
              <w:rPr>
                <w:color w:val="000000" w:themeColor="text1"/>
                <w:sz w:val="22"/>
                <w:szCs w:val="22"/>
              </w:rPr>
              <w:t>Ссылка на нормативные документы/пункты из перечня нарушений, требования которых нарушены</w:t>
            </w:r>
          </w:p>
        </w:tc>
        <w:tc>
          <w:tcPr>
            <w:tcW w:w="3445" w:type="dxa"/>
            <w:tcBorders>
              <w:top w:val="single" w:sz="4" w:space="0" w:color="auto"/>
              <w:left w:val="single" w:sz="4" w:space="0" w:color="auto"/>
              <w:bottom w:val="single" w:sz="4" w:space="0" w:color="auto"/>
              <w:right w:val="single" w:sz="4" w:space="0" w:color="auto"/>
            </w:tcBorders>
            <w:shd w:val="clear" w:color="auto" w:fill="auto"/>
            <w:hideMark/>
          </w:tcPr>
          <w:p w:rsidR="00CC50DF" w:rsidRPr="00892460" w:rsidRDefault="00CC50DF" w:rsidP="00CC50DF">
            <w:pPr>
              <w:jc w:val="center"/>
              <w:rPr>
                <w:color w:val="000000" w:themeColor="text1"/>
                <w:sz w:val="22"/>
                <w:szCs w:val="22"/>
              </w:rPr>
            </w:pPr>
            <w:r w:rsidRPr="00892460">
              <w:rPr>
                <w:color w:val="000000" w:themeColor="text1"/>
                <w:sz w:val="22"/>
                <w:szCs w:val="22"/>
              </w:rPr>
              <w:t>Ф.И.О. нарушителя,  подрядная организация</w:t>
            </w:r>
          </w:p>
        </w:tc>
      </w:tr>
      <w:tr w:rsidR="00CC50DF" w:rsidRPr="00892460" w:rsidTr="006B24B8">
        <w:trPr>
          <w:trHeight w:val="223"/>
        </w:trPr>
        <w:tc>
          <w:tcPr>
            <w:tcW w:w="400" w:type="dxa"/>
            <w:tcBorders>
              <w:top w:val="single" w:sz="4" w:space="0" w:color="auto"/>
              <w:left w:val="single" w:sz="4" w:space="0" w:color="auto"/>
              <w:bottom w:val="single" w:sz="4" w:space="0" w:color="auto"/>
              <w:right w:val="single" w:sz="4" w:space="0" w:color="auto"/>
            </w:tcBorders>
            <w:shd w:val="clear" w:color="auto" w:fill="auto"/>
            <w:hideMark/>
          </w:tcPr>
          <w:p w:rsidR="00CC50DF" w:rsidRPr="00892460" w:rsidRDefault="00CC50DF" w:rsidP="006B24B8">
            <w:pPr>
              <w:jc w:val="center"/>
              <w:rPr>
                <w:color w:val="000000" w:themeColor="text1"/>
                <w:sz w:val="22"/>
                <w:szCs w:val="22"/>
              </w:rPr>
            </w:pPr>
            <w:r w:rsidRPr="00892460">
              <w:rPr>
                <w:color w:val="000000" w:themeColor="text1"/>
                <w:sz w:val="22"/>
                <w:szCs w:val="22"/>
              </w:rPr>
              <w:t>1</w:t>
            </w:r>
          </w:p>
        </w:tc>
        <w:tc>
          <w:tcPr>
            <w:tcW w:w="2702" w:type="dxa"/>
            <w:tcBorders>
              <w:top w:val="single" w:sz="4" w:space="0" w:color="auto"/>
              <w:left w:val="single" w:sz="4" w:space="0" w:color="auto"/>
              <w:bottom w:val="single" w:sz="4" w:space="0" w:color="auto"/>
              <w:right w:val="single" w:sz="4" w:space="0" w:color="auto"/>
            </w:tcBorders>
            <w:shd w:val="clear" w:color="auto" w:fill="auto"/>
            <w:hideMark/>
          </w:tcPr>
          <w:p w:rsidR="00CC50DF" w:rsidRPr="00892460" w:rsidRDefault="00CC50DF" w:rsidP="00CC50DF">
            <w:pPr>
              <w:jc w:val="center"/>
              <w:rPr>
                <w:color w:val="000000" w:themeColor="text1"/>
                <w:sz w:val="22"/>
                <w:szCs w:val="22"/>
              </w:rPr>
            </w:pPr>
            <w:r w:rsidRPr="00892460">
              <w:rPr>
                <w:color w:val="000000" w:themeColor="text1"/>
                <w:sz w:val="22"/>
                <w:szCs w:val="22"/>
              </w:rPr>
              <w:t>2</w:t>
            </w:r>
          </w:p>
        </w:tc>
        <w:tc>
          <w:tcPr>
            <w:tcW w:w="3518" w:type="dxa"/>
            <w:tcBorders>
              <w:top w:val="single" w:sz="4" w:space="0" w:color="auto"/>
              <w:left w:val="single" w:sz="4" w:space="0" w:color="auto"/>
              <w:bottom w:val="single" w:sz="4" w:space="0" w:color="auto"/>
              <w:right w:val="single" w:sz="4" w:space="0" w:color="auto"/>
            </w:tcBorders>
            <w:shd w:val="clear" w:color="auto" w:fill="auto"/>
            <w:hideMark/>
          </w:tcPr>
          <w:p w:rsidR="00CC50DF" w:rsidRPr="00892460" w:rsidRDefault="00CC50DF" w:rsidP="00CC50DF">
            <w:pPr>
              <w:jc w:val="center"/>
              <w:rPr>
                <w:color w:val="000000" w:themeColor="text1"/>
                <w:sz w:val="22"/>
                <w:szCs w:val="22"/>
              </w:rPr>
            </w:pPr>
            <w:r w:rsidRPr="00892460">
              <w:rPr>
                <w:color w:val="000000" w:themeColor="text1"/>
                <w:sz w:val="22"/>
                <w:szCs w:val="22"/>
              </w:rPr>
              <w:t>3</w:t>
            </w:r>
          </w:p>
        </w:tc>
        <w:tc>
          <w:tcPr>
            <w:tcW w:w="3445" w:type="dxa"/>
            <w:tcBorders>
              <w:top w:val="single" w:sz="4" w:space="0" w:color="auto"/>
              <w:left w:val="single" w:sz="4" w:space="0" w:color="auto"/>
              <w:bottom w:val="single" w:sz="4" w:space="0" w:color="auto"/>
              <w:right w:val="single" w:sz="4" w:space="0" w:color="auto"/>
            </w:tcBorders>
            <w:shd w:val="clear" w:color="auto" w:fill="auto"/>
            <w:hideMark/>
          </w:tcPr>
          <w:p w:rsidR="00CC50DF" w:rsidRPr="00892460" w:rsidRDefault="00CC50DF" w:rsidP="00CC50DF">
            <w:pPr>
              <w:jc w:val="center"/>
              <w:rPr>
                <w:color w:val="000000" w:themeColor="text1"/>
                <w:sz w:val="22"/>
                <w:szCs w:val="22"/>
              </w:rPr>
            </w:pPr>
            <w:r w:rsidRPr="00892460">
              <w:rPr>
                <w:color w:val="000000" w:themeColor="text1"/>
                <w:sz w:val="22"/>
                <w:szCs w:val="22"/>
              </w:rPr>
              <w:t>4</w:t>
            </w:r>
          </w:p>
        </w:tc>
      </w:tr>
      <w:tr w:rsidR="00CC50DF" w:rsidRPr="00892460" w:rsidTr="006B24B8">
        <w:trPr>
          <w:trHeight w:val="958"/>
        </w:trPr>
        <w:tc>
          <w:tcPr>
            <w:tcW w:w="400" w:type="dxa"/>
            <w:tcBorders>
              <w:top w:val="single" w:sz="4" w:space="0" w:color="auto"/>
              <w:left w:val="single" w:sz="4" w:space="0" w:color="auto"/>
              <w:bottom w:val="single" w:sz="4" w:space="0" w:color="auto"/>
              <w:right w:val="single" w:sz="4" w:space="0" w:color="auto"/>
            </w:tcBorders>
            <w:shd w:val="clear" w:color="auto" w:fill="auto"/>
            <w:hideMark/>
          </w:tcPr>
          <w:p w:rsidR="00CC50DF" w:rsidRPr="00892460" w:rsidRDefault="00CC50DF" w:rsidP="006B24B8">
            <w:pPr>
              <w:jc w:val="center"/>
              <w:rPr>
                <w:color w:val="000000" w:themeColor="text1"/>
                <w:sz w:val="22"/>
                <w:szCs w:val="22"/>
              </w:rPr>
            </w:pPr>
            <w:r w:rsidRPr="00892460">
              <w:rPr>
                <w:color w:val="000000" w:themeColor="text1"/>
                <w:sz w:val="22"/>
                <w:szCs w:val="22"/>
              </w:rPr>
              <w:t>1</w:t>
            </w:r>
          </w:p>
        </w:tc>
        <w:tc>
          <w:tcPr>
            <w:tcW w:w="2702" w:type="dxa"/>
            <w:tcBorders>
              <w:top w:val="single" w:sz="4" w:space="0" w:color="auto"/>
              <w:left w:val="single" w:sz="4" w:space="0" w:color="auto"/>
              <w:bottom w:val="single" w:sz="4" w:space="0" w:color="auto"/>
              <w:right w:val="single" w:sz="4" w:space="0" w:color="auto"/>
            </w:tcBorders>
            <w:shd w:val="clear" w:color="auto" w:fill="auto"/>
          </w:tcPr>
          <w:p w:rsidR="00CC50DF" w:rsidRPr="00892460" w:rsidRDefault="00CC50DF" w:rsidP="00CC50DF">
            <w:pPr>
              <w:jc w:val="both"/>
              <w:rPr>
                <w:color w:val="000000" w:themeColor="text1"/>
                <w:sz w:val="22"/>
                <w:szCs w:val="22"/>
              </w:rPr>
            </w:pPr>
          </w:p>
        </w:tc>
        <w:tc>
          <w:tcPr>
            <w:tcW w:w="3518" w:type="dxa"/>
            <w:tcBorders>
              <w:top w:val="single" w:sz="4" w:space="0" w:color="auto"/>
              <w:left w:val="single" w:sz="4" w:space="0" w:color="auto"/>
              <w:bottom w:val="single" w:sz="4" w:space="0" w:color="auto"/>
              <w:right w:val="single" w:sz="4" w:space="0" w:color="auto"/>
            </w:tcBorders>
            <w:shd w:val="clear" w:color="auto" w:fill="auto"/>
          </w:tcPr>
          <w:p w:rsidR="00CC50DF" w:rsidRPr="00892460" w:rsidRDefault="00CC50DF" w:rsidP="00CC50DF">
            <w:pPr>
              <w:jc w:val="both"/>
              <w:rPr>
                <w:color w:val="000000" w:themeColor="text1"/>
                <w:sz w:val="22"/>
                <w:szCs w:val="22"/>
              </w:rPr>
            </w:pPr>
          </w:p>
        </w:tc>
        <w:tc>
          <w:tcPr>
            <w:tcW w:w="3445" w:type="dxa"/>
            <w:tcBorders>
              <w:top w:val="single" w:sz="4" w:space="0" w:color="auto"/>
              <w:left w:val="single" w:sz="4" w:space="0" w:color="auto"/>
              <w:bottom w:val="single" w:sz="4" w:space="0" w:color="auto"/>
              <w:right w:val="single" w:sz="4" w:space="0" w:color="auto"/>
            </w:tcBorders>
            <w:shd w:val="clear" w:color="auto" w:fill="auto"/>
          </w:tcPr>
          <w:p w:rsidR="00CC50DF" w:rsidRPr="00892460" w:rsidRDefault="00CC50DF" w:rsidP="00CC50DF">
            <w:pPr>
              <w:jc w:val="both"/>
              <w:rPr>
                <w:color w:val="000000" w:themeColor="text1"/>
                <w:sz w:val="22"/>
                <w:szCs w:val="22"/>
              </w:rPr>
            </w:pPr>
          </w:p>
        </w:tc>
      </w:tr>
      <w:tr w:rsidR="00CC50DF" w:rsidRPr="00892460" w:rsidTr="006B24B8">
        <w:tc>
          <w:tcPr>
            <w:tcW w:w="400" w:type="dxa"/>
            <w:tcBorders>
              <w:top w:val="single" w:sz="4" w:space="0" w:color="auto"/>
              <w:left w:val="single" w:sz="4" w:space="0" w:color="auto"/>
              <w:bottom w:val="single" w:sz="4" w:space="0" w:color="auto"/>
              <w:right w:val="single" w:sz="4" w:space="0" w:color="auto"/>
            </w:tcBorders>
            <w:shd w:val="clear" w:color="auto" w:fill="auto"/>
            <w:hideMark/>
          </w:tcPr>
          <w:p w:rsidR="00CC50DF" w:rsidRPr="00892460" w:rsidRDefault="00CC50DF" w:rsidP="006B24B8">
            <w:pPr>
              <w:jc w:val="center"/>
              <w:rPr>
                <w:color w:val="000000" w:themeColor="text1"/>
                <w:sz w:val="22"/>
                <w:szCs w:val="22"/>
              </w:rPr>
            </w:pPr>
            <w:r w:rsidRPr="00892460">
              <w:rPr>
                <w:color w:val="000000" w:themeColor="text1"/>
                <w:sz w:val="22"/>
                <w:szCs w:val="22"/>
              </w:rPr>
              <w:t>2</w:t>
            </w:r>
          </w:p>
        </w:tc>
        <w:tc>
          <w:tcPr>
            <w:tcW w:w="2702" w:type="dxa"/>
            <w:tcBorders>
              <w:top w:val="single" w:sz="4" w:space="0" w:color="auto"/>
              <w:left w:val="single" w:sz="4" w:space="0" w:color="auto"/>
              <w:bottom w:val="single" w:sz="4" w:space="0" w:color="auto"/>
              <w:right w:val="single" w:sz="4" w:space="0" w:color="auto"/>
            </w:tcBorders>
            <w:shd w:val="clear" w:color="auto" w:fill="auto"/>
          </w:tcPr>
          <w:p w:rsidR="00CC50DF" w:rsidRPr="00892460" w:rsidRDefault="00CC50DF" w:rsidP="00CC50DF">
            <w:pPr>
              <w:jc w:val="both"/>
              <w:rPr>
                <w:color w:val="000000" w:themeColor="text1"/>
                <w:sz w:val="22"/>
                <w:szCs w:val="22"/>
              </w:rPr>
            </w:pPr>
          </w:p>
          <w:p w:rsidR="00CC50DF" w:rsidRPr="00892460" w:rsidRDefault="00CC50DF" w:rsidP="00CC50DF">
            <w:pPr>
              <w:jc w:val="both"/>
              <w:rPr>
                <w:color w:val="000000" w:themeColor="text1"/>
                <w:sz w:val="22"/>
                <w:szCs w:val="22"/>
              </w:rPr>
            </w:pPr>
          </w:p>
          <w:p w:rsidR="00CC50DF" w:rsidRPr="00892460" w:rsidRDefault="00CC50DF" w:rsidP="00CC50DF">
            <w:pPr>
              <w:jc w:val="both"/>
              <w:rPr>
                <w:color w:val="000000" w:themeColor="text1"/>
                <w:sz w:val="22"/>
                <w:szCs w:val="22"/>
              </w:rPr>
            </w:pPr>
          </w:p>
        </w:tc>
        <w:tc>
          <w:tcPr>
            <w:tcW w:w="3518" w:type="dxa"/>
            <w:tcBorders>
              <w:top w:val="single" w:sz="4" w:space="0" w:color="auto"/>
              <w:left w:val="single" w:sz="4" w:space="0" w:color="auto"/>
              <w:bottom w:val="single" w:sz="4" w:space="0" w:color="auto"/>
              <w:right w:val="single" w:sz="4" w:space="0" w:color="auto"/>
            </w:tcBorders>
            <w:shd w:val="clear" w:color="auto" w:fill="auto"/>
          </w:tcPr>
          <w:p w:rsidR="00CC50DF" w:rsidRPr="00892460" w:rsidRDefault="00CC50DF" w:rsidP="00CC50DF">
            <w:pPr>
              <w:jc w:val="both"/>
              <w:rPr>
                <w:color w:val="000000" w:themeColor="text1"/>
                <w:sz w:val="22"/>
                <w:szCs w:val="22"/>
              </w:rPr>
            </w:pPr>
          </w:p>
        </w:tc>
        <w:tc>
          <w:tcPr>
            <w:tcW w:w="3445" w:type="dxa"/>
            <w:tcBorders>
              <w:top w:val="single" w:sz="4" w:space="0" w:color="auto"/>
              <w:left w:val="single" w:sz="4" w:space="0" w:color="auto"/>
              <w:bottom w:val="single" w:sz="4" w:space="0" w:color="auto"/>
              <w:right w:val="single" w:sz="4" w:space="0" w:color="auto"/>
            </w:tcBorders>
            <w:shd w:val="clear" w:color="auto" w:fill="auto"/>
          </w:tcPr>
          <w:p w:rsidR="00CC50DF" w:rsidRPr="00892460" w:rsidRDefault="00CC50DF" w:rsidP="00CC50DF">
            <w:pPr>
              <w:jc w:val="both"/>
              <w:rPr>
                <w:color w:val="000000" w:themeColor="text1"/>
                <w:sz w:val="22"/>
                <w:szCs w:val="22"/>
              </w:rPr>
            </w:pPr>
          </w:p>
        </w:tc>
      </w:tr>
      <w:tr w:rsidR="00CC50DF" w:rsidRPr="00892460" w:rsidTr="006B24B8">
        <w:tc>
          <w:tcPr>
            <w:tcW w:w="400" w:type="dxa"/>
            <w:tcBorders>
              <w:top w:val="single" w:sz="4" w:space="0" w:color="auto"/>
              <w:left w:val="single" w:sz="4" w:space="0" w:color="auto"/>
              <w:bottom w:val="single" w:sz="4" w:space="0" w:color="auto"/>
              <w:right w:val="single" w:sz="4" w:space="0" w:color="auto"/>
            </w:tcBorders>
            <w:shd w:val="clear" w:color="auto" w:fill="auto"/>
            <w:hideMark/>
          </w:tcPr>
          <w:p w:rsidR="00CC50DF" w:rsidRPr="00892460" w:rsidRDefault="00CC50DF" w:rsidP="006B24B8">
            <w:pPr>
              <w:jc w:val="center"/>
              <w:rPr>
                <w:color w:val="000000" w:themeColor="text1"/>
                <w:sz w:val="22"/>
                <w:szCs w:val="22"/>
              </w:rPr>
            </w:pPr>
            <w:r w:rsidRPr="00892460">
              <w:rPr>
                <w:color w:val="000000" w:themeColor="text1"/>
                <w:sz w:val="22"/>
                <w:szCs w:val="22"/>
              </w:rPr>
              <w:t>3</w:t>
            </w:r>
          </w:p>
        </w:tc>
        <w:tc>
          <w:tcPr>
            <w:tcW w:w="2702" w:type="dxa"/>
            <w:tcBorders>
              <w:top w:val="single" w:sz="4" w:space="0" w:color="auto"/>
              <w:left w:val="single" w:sz="4" w:space="0" w:color="auto"/>
              <w:bottom w:val="single" w:sz="4" w:space="0" w:color="auto"/>
              <w:right w:val="single" w:sz="4" w:space="0" w:color="auto"/>
            </w:tcBorders>
            <w:shd w:val="clear" w:color="auto" w:fill="auto"/>
          </w:tcPr>
          <w:p w:rsidR="00CC50DF" w:rsidRPr="00892460" w:rsidRDefault="00CC50DF" w:rsidP="00CC50DF">
            <w:pPr>
              <w:jc w:val="both"/>
              <w:rPr>
                <w:color w:val="000000" w:themeColor="text1"/>
                <w:sz w:val="22"/>
                <w:szCs w:val="22"/>
              </w:rPr>
            </w:pPr>
          </w:p>
          <w:p w:rsidR="00CC50DF" w:rsidRPr="00892460" w:rsidRDefault="00CC50DF" w:rsidP="00CC50DF">
            <w:pPr>
              <w:jc w:val="both"/>
              <w:rPr>
                <w:color w:val="000000" w:themeColor="text1"/>
                <w:sz w:val="22"/>
                <w:szCs w:val="22"/>
              </w:rPr>
            </w:pPr>
          </w:p>
          <w:p w:rsidR="00CC50DF" w:rsidRPr="00892460" w:rsidRDefault="00CC50DF" w:rsidP="00CC50DF">
            <w:pPr>
              <w:jc w:val="both"/>
              <w:rPr>
                <w:color w:val="000000" w:themeColor="text1"/>
                <w:sz w:val="22"/>
                <w:szCs w:val="22"/>
              </w:rPr>
            </w:pPr>
          </w:p>
        </w:tc>
        <w:tc>
          <w:tcPr>
            <w:tcW w:w="3518" w:type="dxa"/>
            <w:tcBorders>
              <w:top w:val="single" w:sz="4" w:space="0" w:color="auto"/>
              <w:left w:val="single" w:sz="4" w:space="0" w:color="auto"/>
              <w:bottom w:val="single" w:sz="4" w:space="0" w:color="auto"/>
              <w:right w:val="single" w:sz="4" w:space="0" w:color="auto"/>
            </w:tcBorders>
            <w:shd w:val="clear" w:color="auto" w:fill="auto"/>
          </w:tcPr>
          <w:p w:rsidR="00CC50DF" w:rsidRPr="00892460" w:rsidRDefault="00CC50DF" w:rsidP="00CC50DF">
            <w:pPr>
              <w:jc w:val="both"/>
              <w:rPr>
                <w:color w:val="000000" w:themeColor="text1"/>
                <w:sz w:val="22"/>
                <w:szCs w:val="22"/>
              </w:rPr>
            </w:pPr>
          </w:p>
        </w:tc>
        <w:tc>
          <w:tcPr>
            <w:tcW w:w="3445" w:type="dxa"/>
            <w:tcBorders>
              <w:top w:val="single" w:sz="4" w:space="0" w:color="auto"/>
              <w:left w:val="single" w:sz="4" w:space="0" w:color="auto"/>
              <w:bottom w:val="single" w:sz="4" w:space="0" w:color="auto"/>
              <w:right w:val="single" w:sz="4" w:space="0" w:color="auto"/>
            </w:tcBorders>
            <w:shd w:val="clear" w:color="auto" w:fill="auto"/>
          </w:tcPr>
          <w:p w:rsidR="00CC50DF" w:rsidRPr="00892460" w:rsidRDefault="00CC50DF" w:rsidP="00CC50DF">
            <w:pPr>
              <w:jc w:val="both"/>
              <w:rPr>
                <w:color w:val="000000" w:themeColor="text1"/>
                <w:sz w:val="22"/>
                <w:szCs w:val="22"/>
              </w:rPr>
            </w:pPr>
          </w:p>
        </w:tc>
      </w:tr>
    </w:tbl>
    <w:p w:rsidR="00CC50DF" w:rsidRPr="00892460" w:rsidRDefault="00CC50DF" w:rsidP="00CC50DF">
      <w:pPr>
        <w:jc w:val="both"/>
        <w:rPr>
          <w:b/>
          <w:color w:val="000000" w:themeColor="text1"/>
          <w:sz w:val="22"/>
          <w:szCs w:val="22"/>
          <w:lang w:eastAsia="en-US"/>
        </w:rPr>
      </w:pPr>
      <w:r w:rsidRPr="00892460">
        <w:rPr>
          <w:b/>
          <w:color w:val="000000" w:themeColor="text1"/>
          <w:sz w:val="22"/>
          <w:szCs w:val="22"/>
        </w:rPr>
        <w:t>Оценка и выводы по результатам проверки:</w:t>
      </w:r>
      <w:r w:rsidRPr="00892460">
        <w:rPr>
          <w:color w:val="000000" w:themeColor="text1"/>
          <w:sz w:val="22"/>
          <w:szCs w:val="22"/>
        </w:rPr>
        <w:t xml:space="preserve">    </w:t>
      </w:r>
    </w:p>
    <w:p w:rsidR="00CC50DF" w:rsidRPr="00892460" w:rsidRDefault="00CC50DF" w:rsidP="00CC50DF">
      <w:pPr>
        <w:jc w:val="both"/>
        <w:rPr>
          <w:color w:val="000000" w:themeColor="text1"/>
          <w:sz w:val="22"/>
          <w:szCs w:val="22"/>
        </w:rPr>
      </w:pPr>
      <w:r w:rsidRPr="00892460">
        <w:rPr>
          <w:color w:val="000000" w:themeColor="text1"/>
          <w:sz w:val="22"/>
          <w:szCs w:val="22"/>
        </w:rPr>
        <w:t xml:space="preserve"> По результатам проверки предлагается:</w:t>
      </w:r>
    </w:p>
    <w:p w:rsidR="00CC50DF" w:rsidRPr="00892460" w:rsidRDefault="00CC50DF" w:rsidP="00CC50DF">
      <w:pPr>
        <w:jc w:val="both"/>
        <w:rPr>
          <w:color w:val="000000" w:themeColor="text1"/>
          <w:sz w:val="22"/>
          <w:szCs w:val="22"/>
        </w:rPr>
      </w:pPr>
      <w:r w:rsidRPr="00892460">
        <w:rPr>
          <w:color w:val="000000" w:themeColor="text1"/>
          <w:sz w:val="22"/>
          <w:szCs w:val="22"/>
        </w:rPr>
        <w:t xml:space="preserve">          1.</w:t>
      </w:r>
    </w:p>
    <w:p w:rsidR="00CC50DF" w:rsidRPr="00892460" w:rsidRDefault="00CC50DF" w:rsidP="00CC50DF">
      <w:pPr>
        <w:jc w:val="both"/>
        <w:rPr>
          <w:color w:val="000000" w:themeColor="text1"/>
          <w:sz w:val="22"/>
          <w:szCs w:val="22"/>
        </w:rPr>
      </w:pPr>
      <w:r w:rsidRPr="00892460">
        <w:rPr>
          <w:color w:val="000000" w:themeColor="text1"/>
          <w:sz w:val="22"/>
          <w:szCs w:val="22"/>
        </w:rPr>
        <w:t xml:space="preserve">          2.</w:t>
      </w:r>
    </w:p>
    <w:p w:rsidR="00CC50DF" w:rsidRPr="00892460" w:rsidRDefault="00CC50DF" w:rsidP="00CC50DF">
      <w:pPr>
        <w:jc w:val="both"/>
        <w:rPr>
          <w:color w:val="000000" w:themeColor="text1"/>
          <w:sz w:val="22"/>
          <w:szCs w:val="22"/>
        </w:rPr>
      </w:pPr>
      <w:r w:rsidRPr="00892460">
        <w:rPr>
          <w:color w:val="000000" w:themeColor="text1"/>
          <w:sz w:val="22"/>
          <w:szCs w:val="22"/>
        </w:rPr>
        <w:t>Подписи членов комиссии:   Должность  _______________________/Ф.И.О.</w:t>
      </w:r>
    </w:p>
    <w:p w:rsidR="00CC50DF" w:rsidRPr="00892460" w:rsidRDefault="00CC50DF" w:rsidP="00CC50DF">
      <w:pPr>
        <w:jc w:val="both"/>
        <w:rPr>
          <w:color w:val="000000" w:themeColor="text1"/>
          <w:sz w:val="22"/>
          <w:szCs w:val="22"/>
        </w:rPr>
      </w:pPr>
      <w:r w:rsidRPr="00892460">
        <w:rPr>
          <w:color w:val="000000" w:themeColor="text1"/>
          <w:sz w:val="22"/>
          <w:szCs w:val="22"/>
        </w:rPr>
        <w:t xml:space="preserve">                                                  Должность________________________/Ф.И.О.                                                    </w:t>
      </w:r>
    </w:p>
    <w:p w:rsidR="00CC50DF" w:rsidRPr="00892460" w:rsidRDefault="00CC50DF" w:rsidP="00CC50DF">
      <w:pPr>
        <w:jc w:val="both"/>
        <w:rPr>
          <w:color w:val="000000" w:themeColor="text1"/>
          <w:sz w:val="22"/>
          <w:szCs w:val="22"/>
        </w:rPr>
      </w:pPr>
      <w:r w:rsidRPr="00892460">
        <w:rPr>
          <w:color w:val="000000" w:themeColor="text1"/>
          <w:sz w:val="22"/>
          <w:szCs w:val="22"/>
        </w:rPr>
        <w:t xml:space="preserve">                                                  </w:t>
      </w:r>
    </w:p>
    <w:p w:rsidR="00CC50DF" w:rsidRPr="00892460" w:rsidRDefault="00CC50DF" w:rsidP="00CC50DF">
      <w:pPr>
        <w:rPr>
          <w:color w:val="000000" w:themeColor="text1"/>
          <w:sz w:val="22"/>
          <w:szCs w:val="22"/>
        </w:rPr>
      </w:pPr>
      <w:r w:rsidRPr="00892460">
        <w:rPr>
          <w:color w:val="000000" w:themeColor="text1"/>
          <w:sz w:val="22"/>
          <w:szCs w:val="22"/>
        </w:rPr>
        <w:t>С актом ознакомлен и один экземпляр получил представитель Подрядной организации__________________________________________________________________</w:t>
      </w:r>
    </w:p>
    <w:p w:rsidR="00CC50DF" w:rsidRPr="00892460" w:rsidRDefault="00CC50DF" w:rsidP="00CC50DF">
      <w:pPr>
        <w:jc w:val="center"/>
        <w:rPr>
          <w:color w:val="000000" w:themeColor="text1"/>
          <w:sz w:val="22"/>
          <w:szCs w:val="22"/>
        </w:rPr>
      </w:pPr>
      <w:r w:rsidRPr="00892460">
        <w:rPr>
          <w:color w:val="000000" w:themeColor="text1"/>
          <w:sz w:val="22"/>
          <w:szCs w:val="22"/>
        </w:rPr>
        <w:t>(должность, Ф.И.О., подпись, дата)</w:t>
      </w:r>
    </w:p>
    <w:p w:rsidR="00CC50DF" w:rsidRPr="00892460" w:rsidRDefault="00CC50DF" w:rsidP="00CC50DF">
      <w:pPr>
        <w:jc w:val="both"/>
        <w:rPr>
          <w:color w:val="000000" w:themeColor="text1"/>
          <w:sz w:val="22"/>
          <w:szCs w:val="22"/>
        </w:rPr>
      </w:pPr>
    </w:p>
    <w:p w:rsidR="00CC50DF" w:rsidRPr="00892460" w:rsidRDefault="00CC50DF" w:rsidP="00CC50DF">
      <w:pPr>
        <w:jc w:val="both"/>
        <w:rPr>
          <w:color w:val="000000" w:themeColor="text1"/>
          <w:sz w:val="22"/>
          <w:szCs w:val="22"/>
        </w:rPr>
      </w:pPr>
      <w:r w:rsidRPr="00892460">
        <w:rPr>
          <w:color w:val="000000" w:themeColor="text1"/>
          <w:sz w:val="22"/>
          <w:szCs w:val="22"/>
        </w:rPr>
        <w:t>(В случае отказа представителя Подрядной организации об ознакомлении с актом):</w:t>
      </w:r>
    </w:p>
    <w:p w:rsidR="00CC50DF" w:rsidRPr="00892460" w:rsidRDefault="00CC50DF" w:rsidP="00CC50DF">
      <w:pPr>
        <w:jc w:val="both"/>
        <w:rPr>
          <w:color w:val="000000" w:themeColor="text1"/>
          <w:sz w:val="22"/>
          <w:szCs w:val="22"/>
        </w:rPr>
      </w:pPr>
      <w:r w:rsidRPr="00892460">
        <w:rPr>
          <w:color w:val="000000" w:themeColor="text1"/>
          <w:sz w:val="22"/>
          <w:szCs w:val="22"/>
        </w:rPr>
        <w:t>От подписи об ознакомлении с настоящим актом отказался.</w:t>
      </w:r>
    </w:p>
    <w:p w:rsidR="00CC50DF" w:rsidRPr="00892460" w:rsidRDefault="00CC50DF" w:rsidP="00CC50DF">
      <w:pPr>
        <w:jc w:val="both"/>
        <w:rPr>
          <w:color w:val="000000" w:themeColor="text1"/>
          <w:sz w:val="22"/>
          <w:szCs w:val="22"/>
        </w:rPr>
      </w:pPr>
      <w:r w:rsidRPr="00892460">
        <w:rPr>
          <w:color w:val="000000" w:themeColor="text1"/>
          <w:sz w:val="22"/>
          <w:szCs w:val="22"/>
        </w:rPr>
        <w:t>Обстоятельства, причины отказа:__________________________________________</w:t>
      </w:r>
    </w:p>
    <w:p w:rsidR="00CC50DF" w:rsidRPr="00892460" w:rsidRDefault="00CC50DF" w:rsidP="00CC50DF">
      <w:pPr>
        <w:jc w:val="both"/>
        <w:rPr>
          <w:color w:val="000000" w:themeColor="text1"/>
          <w:sz w:val="22"/>
          <w:szCs w:val="22"/>
        </w:rPr>
      </w:pPr>
      <w:r w:rsidRPr="00892460">
        <w:rPr>
          <w:color w:val="000000" w:themeColor="text1"/>
          <w:sz w:val="22"/>
          <w:szCs w:val="22"/>
        </w:rPr>
        <w:t>Подписи членов комиссии:   Должность  _______________________/Ф.И.О.</w:t>
      </w:r>
    </w:p>
    <w:p w:rsidR="00CC50DF" w:rsidRPr="00892460" w:rsidDel="00AD5179" w:rsidRDefault="00CC50DF" w:rsidP="00CC50DF">
      <w:pPr>
        <w:spacing w:after="200" w:line="276" w:lineRule="auto"/>
        <w:rPr>
          <w:del w:id="2400" w:author="Pudaykina Svetlana" w:date="2021-09-13T09:20:00Z"/>
          <w:color w:val="000000" w:themeColor="text1"/>
          <w:sz w:val="22"/>
          <w:szCs w:val="22"/>
        </w:rPr>
      </w:pPr>
      <w:del w:id="2401" w:author="Pudaykina Svetlana" w:date="2021-09-13T09:20:00Z">
        <w:r w:rsidRPr="00892460">
          <w:rPr>
            <w:color w:val="000000" w:themeColor="text1"/>
            <w:sz w:val="22"/>
            <w:szCs w:val="22"/>
          </w:rPr>
          <w:delText xml:space="preserve"> </w:delText>
        </w:r>
      </w:del>
      <w:r w:rsidRPr="00892460">
        <w:rPr>
          <w:color w:val="000000" w:themeColor="text1"/>
          <w:sz w:val="22"/>
          <w:szCs w:val="22"/>
        </w:rPr>
        <w:t xml:space="preserve">                                                 Должность________________________/Ф.И.О.                                                    </w:t>
      </w:r>
    </w:p>
    <w:p w:rsidR="00CC50DF" w:rsidRPr="00892460" w:rsidRDefault="00CC50DF" w:rsidP="00CC50DF">
      <w:pPr>
        <w:spacing w:after="200" w:line="276" w:lineRule="auto"/>
        <w:rPr>
          <w:color w:val="000000" w:themeColor="text1"/>
          <w:sz w:val="22"/>
          <w:szCs w:val="22"/>
        </w:rPr>
      </w:pPr>
    </w:p>
    <w:tbl>
      <w:tblPr>
        <w:tblW w:w="10600" w:type="dxa"/>
        <w:tblInd w:w="-284" w:type="dxa"/>
        <w:tblBorders>
          <w:insideH w:val="single" w:sz="6" w:space="0" w:color="auto"/>
          <w:insideV w:val="single" w:sz="6" w:space="0" w:color="auto"/>
        </w:tblBorders>
        <w:tblLayout w:type="fixed"/>
        <w:tblLook w:val="0000" w:firstRow="0" w:lastRow="0" w:firstColumn="0" w:lastColumn="0" w:noHBand="0" w:noVBand="0"/>
      </w:tblPr>
      <w:tblGrid>
        <w:gridCol w:w="767"/>
        <w:gridCol w:w="9324"/>
        <w:gridCol w:w="509"/>
      </w:tblGrid>
      <w:tr w:rsidR="00CC50DF" w:rsidRPr="00892460" w:rsidTr="00CC50DF">
        <w:trPr>
          <w:trHeight w:val="166"/>
        </w:trPr>
        <w:tc>
          <w:tcPr>
            <w:tcW w:w="767" w:type="dxa"/>
            <w:tcBorders>
              <w:top w:val="nil"/>
              <w:left w:val="nil"/>
              <w:bottom w:val="nil"/>
              <w:right w:val="nil"/>
            </w:tcBorders>
          </w:tcPr>
          <w:p w:rsidR="00CC50DF" w:rsidRPr="00892460" w:rsidRDefault="00CC50DF" w:rsidP="00CC50DF">
            <w:pPr>
              <w:spacing w:after="200" w:line="276" w:lineRule="auto"/>
              <w:rPr>
                <w:sz w:val="22"/>
                <w:szCs w:val="22"/>
              </w:rPr>
            </w:pPr>
          </w:p>
        </w:tc>
        <w:tc>
          <w:tcPr>
            <w:tcW w:w="9324" w:type="dxa"/>
            <w:tcBorders>
              <w:top w:val="nil"/>
              <w:left w:val="nil"/>
              <w:bottom w:val="nil"/>
              <w:right w:val="nil"/>
            </w:tcBorders>
          </w:tcPr>
          <w:p w:rsidR="00CC50DF" w:rsidRDefault="00CC50DF" w:rsidP="00CC50DF">
            <w:pPr>
              <w:jc w:val="both"/>
              <w:rPr>
                <w:sz w:val="22"/>
                <w:szCs w:val="22"/>
              </w:rPr>
            </w:pPr>
          </w:p>
          <w:p w:rsidR="003E54B6" w:rsidRDefault="003E54B6" w:rsidP="00CC50DF">
            <w:pPr>
              <w:jc w:val="both"/>
              <w:rPr>
                <w:sz w:val="22"/>
                <w:szCs w:val="22"/>
              </w:rPr>
            </w:pPr>
          </w:p>
          <w:p w:rsidR="003E54B6" w:rsidRPr="00892460" w:rsidRDefault="003E54B6" w:rsidP="00CC50DF">
            <w:pPr>
              <w:jc w:val="both"/>
              <w:rPr>
                <w:sz w:val="22"/>
                <w:szCs w:val="22"/>
              </w:rPr>
            </w:pPr>
          </w:p>
        </w:tc>
        <w:tc>
          <w:tcPr>
            <w:tcW w:w="509" w:type="dxa"/>
            <w:tcBorders>
              <w:top w:val="nil"/>
              <w:left w:val="nil"/>
              <w:bottom w:val="nil"/>
              <w:right w:val="nil"/>
            </w:tcBorders>
          </w:tcPr>
          <w:p w:rsidR="00CC50DF" w:rsidRPr="00892460" w:rsidRDefault="00CC50DF" w:rsidP="00CC50DF">
            <w:pPr>
              <w:jc w:val="both"/>
              <w:rPr>
                <w:sz w:val="22"/>
                <w:szCs w:val="22"/>
              </w:rPr>
            </w:pPr>
          </w:p>
        </w:tc>
      </w:tr>
    </w:tbl>
    <w:p w:rsidR="00CC50DF" w:rsidRPr="003E54B6" w:rsidRDefault="00706B79" w:rsidP="003E54B6">
      <w:pPr>
        <w:spacing w:after="200" w:line="276" w:lineRule="auto"/>
        <w:jc w:val="center"/>
        <w:rPr>
          <w:b/>
          <w:sz w:val="22"/>
          <w:szCs w:val="22"/>
        </w:rPr>
      </w:pPr>
      <w:r>
        <w:rPr>
          <w:b/>
          <w:sz w:val="22"/>
          <w:szCs w:val="22"/>
        </w:rPr>
        <w:lastRenderedPageBreak/>
        <w:t>5</w:t>
      </w:r>
      <w:r w:rsidR="00CC50DF" w:rsidRPr="003E54B6">
        <w:rPr>
          <w:b/>
          <w:sz w:val="22"/>
          <w:szCs w:val="22"/>
        </w:rPr>
        <w:t>. ОБРАЗЦЫ ОСНОВНЫХ ФОРМ ДОКУМЕНТОВ, ВКЛЮЧАЕМЫХ В ЗАЯВКУ</w:t>
      </w:r>
    </w:p>
    <w:p w:rsidR="00CC50DF" w:rsidRPr="00892460" w:rsidRDefault="00706B79" w:rsidP="00CC50DF">
      <w:pPr>
        <w:keepNext/>
        <w:suppressAutoHyphens/>
        <w:outlineLvl w:val="1"/>
        <w:rPr>
          <w:b/>
          <w:sz w:val="22"/>
          <w:szCs w:val="22"/>
        </w:rPr>
      </w:pPr>
      <w:r>
        <w:rPr>
          <w:b/>
          <w:sz w:val="22"/>
          <w:szCs w:val="22"/>
        </w:rPr>
        <w:t>5</w:t>
      </w:r>
      <w:r w:rsidR="00CC50DF" w:rsidRPr="00892460">
        <w:rPr>
          <w:b/>
          <w:sz w:val="22"/>
          <w:szCs w:val="22"/>
        </w:rPr>
        <w:t>.1</w:t>
      </w:r>
      <w:r w:rsidR="00CC50DF" w:rsidRPr="00892460">
        <w:rPr>
          <w:b/>
          <w:sz w:val="22"/>
          <w:szCs w:val="22"/>
        </w:rPr>
        <w:tab/>
        <w:t xml:space="preserve">Письмо о подаче оферты (форма </w:t>
      </w:r>
      <w:r w:rsidR="00CC50DF" w:rsidRPr="00892460">
        <w:rPr>
          <w:b/>
          <w:sz w:val="22"/>
          <w:szCs w:val="22"/>
        </w:rPr>
        <w:fldChar w:fldCharType="begin"/>
      </w:r>
      <w:r w:rsidR="00CC50DF" w:rsidRPr="00892460">
        <w:rPr>
          <w:b/>
          <w:sz w:val="22"/>
          <w:szCs w:val="22"/>
        </w:rPr>
        <w:instrText xml:space="preserve"> SEQ форма \* ARABIC </w:instrText>
      </w:r>
      <w:r w:rsidR="00CC50DF" w:rsidRPr="00892460">
        <w:rPr>
          <w:b/>
          <w:sz w:val="22"/>
          <w:szCs w:val="22"/>
        </w:rPr>
        <w:fldChar w:fldCharType="separate"/>
      </w:r>
      <w:r w:rsidR="00CC50DF" w:rsidRPr="00892460">
        <w:rPr>
          <w:b/>
          <w:noProof/>
          <w:sz w:val="22"/>
          <w:szCs w:val="22"/>
        </w:rPr>
        <w:t>1</w:t>
      </w:r>
      <w:r w:rsidR="00CC50DF" w:rsidRPr="00892460">
        <w:rPr>
          <w:b/>
          <w:sz w:val="22"/>
          <w:szCs w:val="22"/>
        </w:rPr>
        <w:fldChar w:fldCharType="end"/>
      </w:r>
      <w:r w:rsidR="00CC50DF" w:rsidRPr="00892460">
        <w:rPr>
          <w:b/>
          <w:sz w:val="22"/>
          <w:szCs w:val="22"/>
        </w:rPr>
        <w:t>)</w:t>
      </w:r>
    </w:p>
    <w:p w:rsidR="00CC50DF" w:rsidRPr="00892460" w:rsidRDefault="00CC50DF" w:rsidP="00CC50DF">
      <w:pPr>
        <w:rPr>
          <w:sz w:val="22"/>
          <w:szCs w:val="22"/>
        </w:rPr>
      </w:pPr>
    </w:p>
    <w:p w:rsidR="00CC50DF" w:rsidRPr="00892460" w:rsidRDefault="00CC50DF" w:rsidP="00CC50DF">
      <w:pPr>
        <w:ind w:left="720"/>
        <w:jc w:val="both"/>
        <w:rPr>
          <w:sz w:val="22"/>
          <w:szCs w:val="22"/>
        </w:rPr>
      </w:pPr>
      <w:r w:rsidRPr="00892460">
        <w:rPr>
          <w:sz w:val="22"/>
          <w:szCs w:val="22"/>
        </w:rPr>
        <w:t>Форма оферты</w:t>
      </w:r>
    </w:p>
    <w:p w:rsidR="00CC50DF" w:rsidRPr="00892460" w:rsidRDefault="00CC50DF" w:rsidP="00CC50DF">
      <w:pPr>
        <w:ind w:left="720"/>
        <w:jc w:val="both"/>
        <w:rPr>
          <w:sz w:val="22"/>
          <w:szCs w:val="22"/>
        </w:rPr>
      </w:pPr>
    </w:p>
    <w:p w:rsidR="00CC50DF" w:rsidRPr="00892460" w:rsidRDefault="00CC50DF" w:rsidP="00CC50DF">
      <w:pPr>
        <w:ind w:left="720"/>
        <w:jc w:val="right"/>
        <w:rPr>
          <w:sz w:val="22"/>
          <w:szCs w:val="22"/>
        </w:rPr>
      </w:pPr>
      <w:r w:rsidRPr="00892460">
        <w:rPr>
          <w:sz w:val="22"/>
          <w:szCs w:val="22"/>
        </w:rPr>
        <w:t>ФИО, должность адресата</w:t>
      </w:r>
    </w:p>
    <w:p w:rsidR="00CC50DF" w:rsidRPr="00892460" w:rsidRDefault="00CC50DF" w:rsidP="00CC50DF">
      <w:pPr>
        <w:ind w:left="720"/>
        <w:jc w:val="both"/>
        <w:rPr>
          <w:sz w:val="22"/>
          <w:szCs w:val="22"/>
        </w:rPr>
      </w:pPr>
      <w:r w:rsidRPr="00892460">
        <w:rPr>
          <w:sz w:val="22"/>
          <w:szCs w:val="22"/>
        </w:rPr>
        <w:t>«___» __________ 20__ г.</w:t>
      </w:r>
    </w:p>
    <w:p w:rsidR="00CC50DF" w:rsidRPr="00892460" w:rsidRDefault="00CC50DF" w:rsidP="00CC50DF">
      <w:pPr>
        <w:ind w:left="720"/>
        <w:jc w:val="both"/>
        <w:rPr>
          <w:sz w:val="22"/>
          <w:szCs w:val="22"/>
        </w:rPr>
      </w:pPr>
    </w:p>
    <w:p w:rsidR="00CC50DF" w:rsidRPr="00892460" w:rsidRDefault="00CC50DF" w:rsidP="00CC50DF">
      <w:pPr>
        <w:ind w:left="720"/>
        <w:jc w:val="center"/>
        <w:rPr>
          <w:sz w:val="22"/>
          <w:szCs w:val="22"/>
        </w:rPr>
      </w:pPr>
      <w:r w:rsidRPr="00892460">
        <w:rPr>
          <w:sz w:val="22"/>
          <w:szCs w:val="22"/>
        </w:rPr>
        <w:t>Уважаемый ИО адресата!</w:t>
      </w:r>
    </w:p>
    <w:p w:rsidR="00CC50DF" w:rsidRPr="00892460" w:rsidRDefault="00CC50DF" w:rsidP="00CC50DF">
      <w:pPr>
        <w:ind w:left="720"/>
        <w:jc w:val="center"/>
        <w:rPr>
          <w:sz w:val="22"/>
          <w:szCs w:val="22"/>
        </w:rPr>
      </w:pPr>
    </w:p>
    <w:p w:rsidR="00CC50DF" w:rsidRPr="00892460" w:rsidRDefault="00CC50DF" w:rsidP="00CC50DF">
      <w:pPr>
        <w:ind w:left="720"/>
        <w:jc w:val="both"/>
        <w:rPr>
          <w:sz w:val="22"/>
          <w:szCs w:val="22"/>
        </w:rPr>
      </w:pPr>
      <w:r w:rsidRPr="00892460">
        <w:rPr>
          <w:sz w:val="22"/>
          <w:szCs w:val="22"/>
          <w:u w:val="single"/>
        </w:rPr>
        <w:t xml:space="preserve">ООО «УИ ЖКХ-2008» </w:t>
      </w:r>
      <w:r w:rsidRPr="00892460">
        <w:rPr>
          <w:sz w:val="22"/>
          <w:szCs w:val="22"/>
        </w:rPr>
        <w:t>благодарит Вас за участие в закупке конкретизированный предмет закупки, указываются более четкие определения предмета закупки, перечень услуг или работ.</w:t>
      </w:r>
    </w:p>
    <w:p w:rsidR="00CC50DF" w:rsidRPr="00892460" w:rsidRDefault="00CC50DF" w:rsidP="00CC50DF">
      <w:pPr>
        <w:ind w:left="720"/>
        <w:jc w:val="both"/>
        <w:rPr>
          <w:sz w:val="22"/>
          <w:szCs w:val="22"/>
        </w:rPr>
      </w:pPr>
    </w:p>
    <w:p w:rsidR="00CC50DF" w:rsidRPr="00892460" w:rsidRDefault="00CC50DF" w:rsidP="00CC50DF">
      <w:pPr>
        <w:ind w:left="720"/>
        <w:jc w:val="both"/>
        <w:rPr>
          <w:sz w:val="22"/>
          <w:szCs w:val="22"/>
        </w:rPr>
      </w:pPr>
      <w:r w:rsidRPr="00892460">
        <w:rPr>
          <w:sz w:val="22"/>
          <w:szCs w:val="22"/>
        </w:rPr>
        <w:t>Закупочная комиссия, рассмотрев все аспекты Вашего коммерческого предложения, в т. ч. сроки и условия, готов признать победителем наименование компании, как указано в адресате, в случае подтверждения цены договора в размере _______, на условиях ___ и сроком (оказания услуг, выполнения работ) ____.</w:t>
      </w:r>
    </w:p>
    <w:p w:rsidR="00CC50DF" w:rsidRPr="00892460" w:rsidRDefault="00CC50DF" w:rsidP="00CC50DF">
      <w:pPr>
        <w:ind w:left="720"/>
        <w:jc w:val="both"/>
        <w:rPr>
          <w:sz w:val="22"/>
          <w:szCs w:val="22"/>
        </w:rPr>
      </w:pPr>
    </w:p>
    <w:p w:rsidR="00CC50DF" w:rsidRPr="00892460" w:rsidRDefault="00CC50DF" w:rsidP="00CC50DF">
      <w:pPr>
        <w:ind w:left="720"/>
        <w:jc w:val="both"/>
        <w:rPr>
          <w:sz w:val="22"/>
          <w:szCs w:val="22"/>
        </w:rPr>
      </w:pPr>
      <w:r w:rsidRPr="00892460">
        <w:rPr>
          <w:sz w:val="22"/>
          <w:szCs w:val="22"/>
        </w:rPr>
        <w:t xml:space="preserve">Учитывая долгосрочный опыт сотрудничества и взаимовыгодные партнерские взаимоотношения, нами принято решение о направлении в Ваш адрес данного предложения. </w:t>
      </w:r>
    </w:p>
    <w:p w:rsidR="00CC50DF" w:rsidRPr="00892460" w:rsidRDefault="00CC50DF" w:rsidP="00CC50DF">
      <w:pPr>
        <w:ind w:left="720"/>
        <w:jc w:val="both"/>
        <w:rPr>
          <w:sz w:val="22"/>
          <w:szCs w:val="22"/>
        </w:rPr>
      </w:pPr>
    </w:p>
    <w:p w:rsidR="00CC50DF" w:rsidRPr="00892460" w:rsidRDefault="00CC50DF" w:rsidP="00CC50DF">
      <w:pPr>
        <w:ind w:left="720"/>
        <w:jc w:val="both"/>
        <w:rPr>
          <w:sz w:val="22"/>
          <w:szCs w:val="22"/>
        </w:rPr>
      </w:pPr>
      <w:r w:rsidRPr="00892460">
        <w:rPr>
          <w:sz w:val="22"/>
          <w:szCs w:val="22"/>
        </w:rPr>
        <w:t xml:space="preserve">Ваше ответное письмо, с полным подтверждением предлагаемых нами условий, будет считаться обоюдным согласием на заключение в последующем договора на условиях, перечисленных в данном письме. </w:t>
      </w:r>
    </w:p>
    <w:p w:rsidR="00CC50DF" w:rsidRPr="00892460" w:rsidRDefault="00CC50DF" w:rsidP="00CC50DF">
      <w:pPr>
        <w:ind w:left="720"/>
        <w:jc w:val="both"/>
        <w:rPr>
          <w:sz w:val="22"/>
          <w:szCs w:val="22"/>
        </w:rPr>
      </w:pPr>
    </w:p>
    <w:p w:rsidR="00CC50DF" w:rsidRPr="00892460" w:rsidRDefault="00CC50DF" w:rsidP="00CC50DF">
      <w:pPr>
        <w:ind w:left="720"/>
        <w:jc w:val="both"/>
        <w:rPr>
          <w:sz w:val="22"/>
          <w:szCs w:val="22"/>
        </w:rPr>
      </w:pPr>
      <w:r w:rsidRPr="00892460">
        <w:rPr>
          <w:sz w:val="22"/>
          <w:szCs w:val="22"/>
        </w:rPr>
        <w:t>При этом, соответствующий договор будет заключен в течение ____ дней с указать с какого момента будут исчисляться срок.</w:t>
      </w:r>
    </w:p>
    <w:p w:rsidR="00CC50DF" w:rsidRPr="00892460" w:rsidRDefault="00CC50DF" w:rsidP="00CC50DF">
      <w:pPr>
        <w:ind w:left="720"/>
        <w:jc w:val="both"/>
        <w:rPr>
          <w:sz w:val="22"/>
          <w:szCs w:val="22"/>
        </w:rPr>
      </w:pPr>
    </w:p>
    <w:p w:rsidR="00CC50DF" w:rsidRPr="00892460" w:rsidRDefault="00CC50DF" w:rsidP="00CC50DF">
      <w:pPr>
        <w:ind w:left="720"/>
        <w:jc w:val="both"/>
        <w:rPr>
          <w:sz w:val="22"/>
          <w:szCs w:val="22"/>
        </w:rPr>
      </w:pPr>
      <w:r w:rsidRPr="00892460">
        <w:rPr>
          <w:sz w:val="22"/>
          <w:szCs w:val="22"/>
        </w:rPr>
        <w:t xml:space="preserve">С уважением, ФИО, должность подписанта </w:t>
      </w:r>
    </w:p>
    <w:p w:rsidR="00CC50DF" w:rsidRPr="00892460" w:rsidRDefault="00CC50DF" w:rsidP="00CC50DF">
      <w:pPr>
        <w:ind w:left="720"/>
        <w:jc w:val="both"/>
        <w:rPr>
          <w:sz w:val="22"/>
          <w:szCs w:val="22"/>
        </w:rPr>
      </w:pPr>
    </w:p>
    <w:p w:rsidR="00CC50DF" w:rsidRPr="00892460" w:rsidRDefault="00CC50DF" w:rsidP="00CC50DF">
      <w:pPr>
        <w:ind w:left="720"/>
        <w:jc w:val="both"/>
        <w:rPr>
          <w:sz w:val="22"/>
          <w:szCs w:val="22"/>
        </w:rPr>
      </w:pPr>
      <w:r w:rsidRPr="00892460">
        <w:rPr>
          <w:sz w:val="22"/>
          <w:szCs w:val="22"/>
        </w:rPr>
        <w:t>ФИО, должность, телефон исполнителя</w:t>
      </w:r>
    </w:p>
    <w:p w:rsidR="00CC50DF" w:rsidRPr="00892460" w:rsidRDefault="00CC50DF" w:rsidP="00CC50DF">
      <w:pPr>
        <w:ind w:left="720"/>
        <w:jc w:val="both"/>
        <w:rPr>
          <w:sz w:val="22"/>
          <w:szCs w:val="22"/>
        </w:rPr>
      </w:pPr>
    </w:p>
    <w:p w:rsidR="00CC50DF" w:rsidRPr="00892460" w:rsidRDefault="00CC50DF" w:rsidP="00CC50DF">
      <w:pPr>
        <w:ind w:left="720"/>
        <w:jc w:val="both"/>
        <w:rPr>
          <w:sz w:val="22"/>
          <w:szCs w:val="22"/>
        </w:rPr>
      </w:pPr>
      <w:r w:rsidRPr="00892460">
        <w:rPr>
          <w:sz w:val="22"/>
          <w:szCs w:val="22"/>
        </w:rPr>
        <w:t>В качестве подписанта должно быть уполномоченное доверенностью на совершение соответствующих сделок лицо.</w:t>
      </w:r>
    </w:p>
    <w:p w:rsidR="00CC50DF" w:rsidRPr="00892460" w:rsidRDefault="00CC50DF" w:rsidP="00CC50DF">
      <w:pPr>
        <w:ind w:left="720"/>
        <w:jc w:val="both"/>
        <w:rPr>
          <w:sz w:val="22"/>
          <w:szCs w:val="22"/>
        </w:rPr>
      </w:pPr>
    </w:p>
    <w:p w:rsidR="00CC50DF" w:rsidRPr="00CC50DF" w:rsidRDefault="00CC50DF" w:rsidP="00CC50DF">
      <w:pPr>
        <w:widowControl w:val="0"/>
        <w:tabs>
          <w:tab w:val="left" w:pos="708"/>
        </w:tabs>
        <w:jc w:val="both"/>
        <w:rPr>
          <w:sz w:val="24"/>
          <w:szCs w:val="24"/>
        </w:rPr>
      </w:pPr>
    </w:p>
    <w:p w:rsidR="00CC50DF" w:rsidRPr="00CC50DF" w:rsidRDefault="00CC50DF" w:rsidP="00CC50DF">
      <w:pPr>
        <w:widowControl w:val="0"/>
        <w:tabs>
          <w:tab w:val="left" w:pos="708"/>
        </w:tabs>
        <w:jc w:val="both"/>
        <w:rPr>
          <w:sz w:val="24"/>
          <w:szCs w:val="24"/>
        </w:rPr>
      </w:pPr>
    </w:p>
    <w:p w:rsidR="00CC50DF" w:rsidRPr="00CC50DF" w:rsidRDefault="00CC50DF" w:rsidP="00CC50DF">
      <w:pPr>
        <w:widowControl w:val="0"/>
        <w:tabs>
          <w:tab w:val="left" w:pos="708"/>
        </w:tabs>
        <w:jc w:val="both"/>
        <w:rPr>
          <w:sz w:val="24"/>
          <w:szCs w:val="24"/>
        </w:rPr>
      </w:pPr>
    </w:p>
    <w:p w:rsidR="00CC50DF" w:rsidRPr="00CC50DF" w:rsidRDefault="00CC50DF" w:rsidP="00CC50DF">
      <w:pPr>
        <w:widowControl w:val="0"/>
        <w:tabs>
          <w:tab w:val="left" w:pos="708"/>
        </w:tabs>
        <w:jc w:val="both"/>
        <w:rPr>
          <w:sz w:val="24"/>
          <w:szCs w:val="24"/>
        </w:rPr>
      </w:pPr>
    </w:p>
    <w:p w:rsidR="00CC50DF" w:rsidRPr="00CC50DF" w:rsidRDefault="00CC50DF" w:rsidP="00CC50DF">
      <w:pPr>
        <w:widowControl w:val="0"/>
        <w:tabs>
          <w:tab w:val="left" w:pos="708"/>
        </w:tabs>
        <w:jc w:val="both"/>
        <w:rPr>
          <w:sz w:val="24"/>
          <w:szCs w:val="24"/>
        </w:rPr>
      </w:pPr>
    </w:p>
    <w:p w:rsidR="00CC50DF" w:rsidRPr="00CC50DF" w:rsidRDefault="00CC50DF" w:rsidP="00CC50DF">
      <w:pPr>
        <w:widowControl w:val="0"/>
        <w:tabs>
          <w:tab w:val="left" w:pos="708"/>
        </w:tabs>
        <w:jc w:val="both"/>
        <w:rPr>
          <w:sz w:val="24"/>
          <w:szCs w:val="24"/>
        </w:rPr>
      </w:pPr>
    </w:p>
    <w:p w:rsidR="00CC50DF" w:rsidRPr="00CC50DF" w:rsidRDefault="00CC50DF" w:rsidP="00CC50DF">
      <w:pPr>
        <w:widowControl w:val="0"/>
        <w:tabs>
          <w:tab w:val="left" w:pos="708"/>
        </w:tabs>
        <w:jc w:val="both"/>
        <w:rPr>
          <w:sz w:val="24"/>
          <w:szCs w:val="24"/>
        </w:rPr>
      </w:pPr>
    </w:p>
    <w:p w:rsidR="00CC50DF" w:rsidRPr="00CC50DF" w:rsidRDefault="00CC50DF" w:rsidP="00CC50DF">
      <w:pPr>
        <w:widowControl w:val="0"/>
        <w:tabs>
          <w:tab w:val="left" w:pos="708"/>
        </w:tabs>
        <w:jc w:val="both"/>
        <w:rPr>
          <w:sz w:val="24"/>
          <w:szCs w:val="24"/>
        </w:rPr>
      </w:pPr>
    </w:p>
    <w:p w:rsidR="00CC50DF" w:rsidRPr="00CC50DF" w:rsidRDefault="00CC50DF" w:rsidP="00CC50DF">
      <w:pPr>
        <w:widowControl w:val="0"/>
        <w:tabs>
          <w:tab w:val="left" w:pos="708"/>
        </w:tabs>
        <w:jc w:val="both"/>
        <w:rPr>
          <w:sz w:val="24"/>
          <w:szCs w:val="24"/>
        </w:rPr>
      </w:pPr>
    </w:p>
    <w:p w:rsidR="00CC50DF" w:rsidRPr="00CC50DF" w:rsidRDefault="00CC50DF" w:rsidP="00CC50DF">
      <w:pPr>
        <w:widowControl w:val="0"/>
        <w:tabs>
          <w:tab w:val="left" w:pos="708"/>
        </w:tabs>
        <w:jc w:val="both"/>
        <w:rPr>
          <w:sz w:val="24"/>
          <w:szCs w:val="24"/>
        </w:rPr>
      </w:pPr>
    </w:p>
    <w:p w:rsidR="00CC50DF" w:rsidRDefault="00CC50DF" w:rsidP="00CC50DF">
      <w:pPr>
        <w:widowControl w:val="0"/>
        <w:tabs>
          <w:tab w:val="left" w:pos="708"/>
        </w:tabs>
        <w:jc w:val="both"/>
        <w:rPr>
          <w:sz w:val="24"/>
          <w:szCs w:val="24"/>
        </w:rPr>
      </w:pPr>
    </w:p>
    <w:p w:rsidR="00892460" w:rsidRDefault="00892460" w:rsidP="00CC50DF">
      <w:pPr>
        <w:widowControl w:val="0"/>
        <w:tabs>
          <w:tab w:val="left" w:pos="708"/>
        </w:tabs>
        <w:jc w:val="both"/>
        <w:rPr>
          <w:sz w:val="24"/>
          <w:szCs w:val="24"/>
        </w:rPr>
      </w:pPr>
    </w:p>
    <w:p w:rsidR="00892460" w:rsidRDefault="00892460" w:rsidP="00CC50DF">
      <w:pPr>
        <w:widowControl w:val="0"/>
        <w:tabs>
          <w:tab w:val="left" w:pos="708"/>
        </w:tabs>
        <w:jc w:val="both"/>
        <w:rPr>
          <w:sz w:val="24"/>
          <w:szCs w:val="24"/>
        </w:rPr>
      </w:pPr>
    </w:p>
    <w:p w:rsidR="00892460" w:rsidRDefault="00892460" w:rsidP="00CC50DF">
      <w:pPr>
        <w:widowControl w:val="0"/>
        <w:tabs>
          <w:tab w:val="left" w:pos="708"/>
        </w:tabs>
        <w:jc w:val="both"/>
        <w:rPr>
          <w:sz w:val="24"/>
          <w:szCs w:val="24"/>
        </w:rPr>
      </w:pPr>
    </w:p>
    <w:p w:rsidR="00892460" w:rsidRDefault="00892460" w:rsidP="00CC50DF">
      <w:pPr>
        <w:widowControl w:val="0"/>
        <w:tabs>
          <w:tab w:val="left" w:pos="708"/>
        </w:tabs>
        <w:jc w:val="both"/>
        <w:rPr>
          <w:sz w:val="24"/>
          <w:szCs w:val="24"/>
        </w:rPr>
      </w:pPr>
    </w:p>
    <w:p w:rsidR="00892460" w:rsidRPr="00CC50DF" w:rsidRDefault="00892460" w:rsidP="00CC50DF">
      <w:pPr>
        <w:widowControl w:val="0"/>
        <w:tabs>
          <w:tab w:val="left" w:pos="708"/>
        </w:tabs>
        <w:jc w:val="both"/>
        <w:rPr>
          <w:sz w:val="24"/>
          <w:szCs w:val="24"/>
        </w:rPr>
      </w:pPr>
    </w:p>
    <w:p w:rsidR="00CC50DF" w:rsidRPr="00CC50DF" w:rsidRDefault="00CC50DF" w:rsidP="00CC50DF">
      <w:pPr>
        <w:widowControl w:val="0"/>
        <w:tabs>
          <w:tab w:val="left" w:pos="708"/>
        </w:tabs>
        <w:jc w:val="both"/>
        <w:rPr>
          <w:sz w:val="24"/>
          <w:szCs w:val="24"/>
        </w:rPr>
      </w:pPr>
    </w:p>
    <w:p w:rsidR="00CC50DF" w:rsidRPr="00CC50DF" w:rsidRDefault="00CC50DF" w:rsidP="00CC50DF">
      <w:pPr>
        <w:widowControl w:val="0"/>
        <w:tabs>
          <w:tab w:val="left" w:pos="708"/>
        </w:tabs>
        <w:jc w:val="both"/>
        <w:rPr>
          <w:sz w:val="24"/>
          <w:szCs w:val="24"/>
        </w:rPr>
      </w:pPr>
    </w:p>
    <w:p w:rsidR="00CC50DF" w:rsidRPr="00CC50DF" w:rsidRDefault="00CC50DF" w:rsidP="00CC50DF">
      <w:pPr>
        <w:widowControl w:val="0"/>
        <w:tabs>
          <w:tab w:val="left" w:pos="708"/>
        </w:tabs>
        <w:jc w:val="both"/>
        <w:rPr>
          <w:sz w:val="24"/>
          <w:szCs w:val="24"/>
        </w:rPr>
      </w:pPr>
    </w:p>
    <w:p w:rsidR="00CC50DF" w:rsidRPr="00CC50DF" w:rsidRDefault="00CC50DF" w:rsidP="00CC50DF">
      <w:pPr>
        <w:widowControl w:val="0"/>
        <w:tabs>
          <w:tab w:val="left" w:pos="708"/>
        </w:tabs>
        <w:jc w:val="both"/>
        <w:rPr>
          <w:sz w:val="24"/>
          <w:szCs w:val="24"/>
        </w:rPr>
      </w:pPr>
    </w:p>
    <w:p w:rsidR="00CC50DF" w:rsidRPr="00CC50DF" w:rsidRDefault="00CC50DF" w:rsidP="00CC50DF">
      <w:pPr>
        <w:widowControl w:val="0"/>
        <w:tabs>
          <w:tab w:val="left" w:pos="708"/>
        </w:tabs>
        <w:jc w:val="both"/>
        <w:rPr>
          <w:sz w:val="24"/>
          <w:szCs w:val="24"/>
        </w:rPr>
      </w:pPr>
    </w:p>
    <w:p w:rsidR="00CC50DF" w:rsidRPr="00CC50DF" w:rsidRDefault="00706B79" w:rsidP="00CC50DF">
      <w:pPr>
        <w:keepNext/>
        <w:suppressAutoHyphens/>
        <w:spacing w:before="360" w:after="120"/>
        <w:outlineLvl w:val="1"/>
        <w:rPr>
          <w:sz w:val="24"/>
          <w:szCs w:val="24"/>
        </w:rPr>
      </w:pPr>
      <w:r>
        <w:rPr>
          <w:b/>
          <w:sz w:val="24"/>
          <w:szCs w:val="24"/>
        </w:rPr>
        <w:lastRenderedPageBreak/>
        <w:t>5</w:t>
      </w:r>
      <w:r w:rsidR="00CC50DF" w:rsidRPr="00CC50DF">
        <w:rPr>
          <w:b/>
          <w:sz w:val="24"/>
          <w:szCs w:val="24"/>
        </w:rPr>
        <w:t>.2.</w:t>
      </w:r>
      <w:r w:rsidR="00CC50DF" w:rsidRPr="00CC50DF">
        <w:rPr>
          <w:b/>
          <w:sz w:val="24"/>
          <w:szCs w:val="24"/>
        </w:rPr>
        <w:tab/>
        <w:t>Анкета Участника комиссионного отбора (форма 2)</w:t>
      </w:r>
    </w:p>
    <w:p w:rsidR="00CC50DF" w:rsidRPr="00CC50DF" w:rsidRDefault="00CC50DF" w:rsidP="00CC50DF">
      <w:pPr>
        <w:rPr>
          <w:sz w:val="24"/>
          <w:szCs w:val="24"/>
        </w:rPr>
      </w:pPr>
    </w:p>
    <w:p w:rsidR="00CC50DF" w:rsidRPr="00CC50DF" w:rsidRDefault="00CC50DF" w:rsidP="00CC50DF">
      <w:pPr>
        <w:pBdr>
          <w:top w:val="single" w:sz="4" w:space="1" w:color="auto"/>
        </w:pBdr>
        <w:shd w:val="clear" w:color="auto" w:fill="E0E0E0"/>
        <w:spacing w:line="360" w:lineRule="auto"/>
        <w:ind w:right="21"/>
        <w:jc w:val="center"/>
        <w:rPr>
          <w:b/>
          <w:snapToGrid w:val="0"/>
          <w:color w:val="000000"/>
          <w:spacing w:val="36"/>
          <w:sz w:val="24"/>
          <w:szCs w:val="24"/>
        </w:rPr>
      </w:pPr>
      <w:r w:rsidRPr="00CC50DF">
        <w:rPr>
          <w:b/>
          <w:snapToGrid w:val="0"/>
          <w:color w:val="000000"/>
          <w:spacing w:val="36"/>
          <w:sz w:val="24"/>
          <w:szCs w:val="24"/>
        </w:rPr>
        <w:t>начало формы</w:t>
      </w:r>
    </w:p>
    <w:p w:rsidR="00CC50DF" w:rsidRPr="00CC50DF" w:rsidRDefault="00CC50DF" w:rsidP="00CC50DF">
      <w:pPr>
        <w:widowControl w:val="0"/>
        <w:spacing w:line="360" w:lineRule="auto"/>
        <w:ind w:firstLine="680"/>
        <w:jc w:val="center"/>
        <w:rPr>
          <w:b/>
          <w:snapToGrid w:val="0"/>
          <w:sz w:val="24"/>
          <w:szCs w:val="24"/>
        </w:rPr>
      </w:pPr>
      <w:r w:rsidRPr="00CC50DF">
        <w:rPr>
          <w:b/>
          <w:snapToGrid w:val="0"/>
          <w:sz w:val="24"/>
          <w:szCs w:val="24"/>
        </w:rPr>
        <w:t>Анкета Участника запроса предложений</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56"/>
        <w:gridCol w:w="5245"/>
        <w:gridCol w:w="3826"/>
      </w:tblGrid>
      <w:tr w:rsidR="00CC50DF" w:rsidRPr="00CC50DF" w:rsidTr="00CC50DF">
        <w:trPr>
          <w:cantSplit/>
          <w:trHeight w:val="240"/>
          <w:tblHeader/>
          <w:jc w:val="center"/>
        </w:trPr>
        <w:tc>
          <w:tcPr>
            <w:tcW w:w="431" w:type="pct"/>
            <w:tcBorders>
              <w:top w:val="single" w:sz="4" w:space="0" w:color="auto"/>
              <w:left w:val="single" w:sz="4" w:space="0" w:color="auto"/>
              <w:bottom w:val="single" w:sz="4" w:space="0" w:color="auto"/>
              <w:right w:val="single" w:sz="4" w:space="0" w:color="auto"/>
            </w:tcBorders>
            <w:hideMark/>
          </w:tcPr>
          <w:p w:rsidR="00CC50DF" w:rsidRPr="00CC50DF" w:rsidRDefault="00CC50DF" w:rsidP="00CC50DF">
            <w:pPr>
              <w:keepNext/>
              <w:widowControl w:val="0"/>
              <w:spacing w:before="40" w:after="40" w:line="360" w:lineRule="auto"/>
              <w:ind w:left="57" w:right="-407" w:firstLine="232"/>
              <w:jc w:val="both"/>
              <w:rPr>
                <w:snapToGrid w:val="0"/>
                <w:sz w:val="24"/>
                <w:szCs w:val="24"/>
                <w:lang w:eastAsia="en-US"/>
              </w:rPr>
            </w:pPr>
            <w:r w:rsidRPr="00CC50DF">
              <w:rPr>
                <w:snapToGrid w:val="0"/>
                <w:sz w:val="24"/>
                <w:szCs w:val="24"/>
                <w:lang w:eastAsia="en-US"/>
              </w:rPr>
              <w:t>п/п</w:t>
            </w:r>
          </w:p>
        </w:tc>
        <w:tc>
          <w:tcPr>
            <w:tcW w:w="2642" w:type="pct"/>
            <w:tcBorders>
              <w:top w:val="single" w:sz="4" w:space="0" w:color="auto"/>
              <w:left w:val="single" w:sz="4" w:space="0" w:color="auto"/>
              <w:bottom w:val="single" w:sz="4" w:space="0" w:color="auto"/>
              <w:right w:val="single" w:sz="4" w:space="0" w:color="auto"/>
            </w:tcBorders>
            <w:hideMark/>
          </w:tcPr>
          <w:p w:rsidR="00CC50DF" w:rsidRPr="00CC50DF" w:rsidRDefault="00CC50DF" w:rsidP="00CC50DF">
            <w:pPr>
              <w:keepNext/>
              <w:widowControl w:val="0"/>
              <w:spacing w:before="40" w:after="40" w:line="360" w:lineRule="auto"/>
              <w:ind w:left="57" w:right="57" w:firstLine="85"/>
              <w:jc w:val="center"/>
              <w:rPr>
                <w:snapToGrid w:val="0"/>
                <w:sz w:val="24"/>
                <w:szCs w:val="24"/>
                <w:lang w:eastAsia="en-US"/>
              </w:rPr>
            </w:pPr>
            <w:r w:rsidRPr="00CC50DF">
              <w:rPr>
                <w:snapToGrid w:val="0"/>
                <w:sz w:val="24"/>
                <w:szCs w:val="24"/>
                <w:lang w:eastAsia="en-US"/>
              </w:rPr>
              <w:t>Наименование</w:t>
            </w:r>
          </w:p>
        </w:tc>
        <w:tc>
          <w:tcPr>
            <w:tcW w:w="1927" w:type="pct"/>
            <w:tcBorders>
              <w:top w:val="single" w:sz="4" w:space="0" w:color="auto"/>
              <w:left w:val="single" w:sz="4" w:space="0" w:color="auto"/>
              <w:bottom w:val="single" w:sz="4" w:space="0" w:color="auto"/>
              <w:right w:val="single" w:sz="4" w:space="0" w:color="auto"/>
            </w:tcBorders>
            <w:hideMark/>
          </w:tcPr>
          <w:p w:rsidR="00CC50DF" w:rsidRPr="00CC50DF" w:rsidRDefault="00CC50DF" w:rsidP="00CC50DF">
            <w:pPr>
              <w:keepNext/>
              <w:widowControl w:val="0"/>
              <w:spacing w:line="276" w:lineRule="auto"/>
              <w:jc w:val="center"/>
              <w:rPr>
                <w:snapToGrid w:val="0"/>
                <w:sz w:val="24"/>
                <w:szCs w:val="24"/>
                <w:lang w:eastAsia="en-US"/>
              </w:rPr>
            </w:pPr>
            <w:r w:rsidRPr="00CC50DF">
              <w:rPr>
                <w:snapToGrid w:val="0"/>
                <w:sz w:val="24"/>
                <w:szCs w:val="24"/>
                <w:lang w:eastAsia="en-US"/>
              </w:rPr>
              <w:t>Сведения об Участнике запроса предложений (заполняется Участником запроса предложений)</w:t>
            </w:r>
          </w:p>
        </w:tc>
      </w:tr>
      <w:tr w:rsidR="00CC50DF" w:rsidRPr="00CC50DF" w:rsidTr="00CC50DF">
        <w:trPr>
          <w:cantSplit/>
          <w:trHeight w:val="427"/>
          <w:jc w:val="center"/>
        </w:trPr>
        <w:tc>
          <w:tcPr>
            <w:tcW w:w="431" w:type="pct"/>
            <w:tcBorders>
              <w:top w:val="single" w:sz="4" w:space="0" w:color="auto"/>
              <w:left w:val="single" w:sz="4" w:space="0" w:color="auto"/>
              <w:bottom w:val="single" w:sz="4" w:space="0" w:color="auto"/>
              <w:right w:val="single" w:sz="4" w:space="0" w:color="auto"/>
            </w:tcBorders>
            <w:hideMark/>
          </w:tcPr>
          <w:p w:rsidR="00CC50DF" w:rsidRPr="00CC50DF" w:rsidRDefault="00CC50DF" w:rsidP="00CC50DF">
            <w:pPr>
              <w:widowControl w:val="0"/>
              <w:spacing w:line="276" w:lineRule="auto"/>
              <w:ind w:left="57" w:right="-407" w:hanging="478"/>
              <w:jc w:val="center"/>
              <w:rPr>
                <w:snapToGrid w:val="0"/>
                <w:sz w:val="24"/>
                <w:szCs w:val="24"/>
                <w:lang w:eastAsia="en-US"/>
              </w:rPr>
            </w:pPr>
            <w:r w:rsidRPr="00CC50DF">
              <w:rPr>
                <w:snapToGrid w:val="0"/>
                <w:sz w:val="24"/>
                <w:szCs w:val="24"/>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rsidR="00CC50DF" w:rsidRPr="00CC50DF" w:rsidRDefault="00CC50DF" w:rsidP="00CC50DF">
            <w:pPr>
              <w:widowControl w:val="0"/>
              <w:spacing w:line="276" w:lineRule="auto"/>
              <w:jc w:val="both"/>
              <w:rPr>
                <w:snapToGrid w:val="0"/>
                <w:sz w:val="24"/>
                <w:szCs w:val="24"/>
                <w:lang w:eastAsia="en-US"/>
              </w:rPr>
            </w:pPr>
            <w:r w:rsidRPr="00CC50DF">
              <w:rPr>
                <w:snapToGrid w:val="0"/>
                <w:sz w:val="24"/>
                <w:szCs w:val="24"/>
                <w:lang w:eastAsia="en-US"/>
              </w:rPr>
              <w:t>Организационно-правовая форма и фирменное наименование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rsidR="00CC50DF" w:rsidRPr="00CC50DF" w:rsidRDefault="00CC50DF" w:rsidP="00CC50DF">
            <w:pPr>
              <w:widowControl w:val="0"/>
              <w:spacing w:line="276" w:lineRule="auto"/>
              <w:ind w:left="57" w:right="57" w:firstLine="85"/>
              <w:jc w:val="both"/>
              <w:rPr>
                <w:snapToGrid w:val="0"/>
                <w:sz w:val="24"/>
                <w:szCs w:val="24"/>
                <w:lang w:eastAsia="en-US"/>
              </w:rPr>
            </w:pPr>
          </w:p>
        </w:tc>
      </w:tr>
      <w:tr w:rsidR="00CC50DF" w:rsidRPr="00CC50DF" w:rsidTr="00CC50DF">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rsidR="00CC50DF" w:rsidRPr="00CC50DF" w:rsidRDefault="00CC50DF" w:rsidP="00CC50DF">
            <w:pPr>
              <w:widowControl w:val="0"/>
              <w:spacing w:line="276" w:lineRule="auto"/>
              <w:ind w:left="57" w:right="-407" w:hanging="478"/>
              <w:jc w:val="center"/>
              <w:rPr>
                <w:snapToGrid w:val="0"/>
                <w:sz w:val="24"/>
                <w:szCs w:val="24"/>
                <w:lang w:eastAsia="en-US"/>
              </w:rPr>
            </w:pPr>
            <w:r w:rsidRPr="00CC50DF">
              <w:rPr>
                <w:snapToGrid w:val="0"/>
                <w:sz w:val="24"/>
                <w:szCs w:val="24"/>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rsidR="00CC50DF" w:rsidRPr="00CC50DF" w:rsidRDefault="00CC50DF" w:rsidP="00CC50DF">
            <w:pPr>
              <w:widowControl w:val="0"/>
              <w:spacing w:line="276" w:lineRule="auto"/>
              <w:jc w:val="both"/>
              <w:rPr>
                <w:snapToGrid w:val="0"/>
                <w:sz w:val="24"/>
                <w:szCs w:val="24"/>
                <w:lang w:eastAsia="en-US"/>
              </w:rPr>
            </w:pPr>
            <w:r w:rsidRPr="00CC50DF">
              <w:rPr>
                <w:snapToGrid w:val="0"/>
                <w:sz w:val="24"/>
                <w:szCs w:val="24"/>
                <w:lang w:eastAsia="en-US"/>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927" w:type="pct"/>
            <w:tcBorders>
              <w:top w:val="single" w:sz="4" w:space="0" w:color="auto"/>
              <w:left w:val="single" w:sz="4" w:space="0" w:color="auto"/>
              <w:bottom w:val="single" w:sz="4" w:space="0" w:color="auto"/>
              <w:right w:val="single" w:sz="4" w:space="0" w:color="auto"/>
            </w:tcBorders>
          </w:tcPr>
          <w:p w:rsidR="00CC50DF" w:rsidRPr="00CC50DF" w:rsidRDefault="00CC50DF" w:rsidP="00CC50DF">
            <w:pPr>
              <w:widowControl w:val="0"/>
              <w:spacing w:line="276" w:lineRule="auto"/>
              <w:ind w:left="57" w:right="57" w:firstLine="85"/>
              <w:jc w:val="both"/>
              <w:rPr>
                <w:snapToGrid w:val="0"/>
                <w:sz w:val="24"/>
                <w:szCs w:val="24"/>
                <w:lang w:eastAsia="en-US"/>
              </w:rPr>
            </w:pPr>
          </w:p>
        </w:tc>
      </w:tr>
      <w:tr w:rsidR="00CC50DF" w:rsidRPr="00CC50DF" w:rsidTr="00CC50DF">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rsidR="00CC50DF" w:rsidRPr="00CC50DF" w:rsidRDefault="00CC50DF" w:rsidP="00CC50DF">
            <w:pPr>
              <w:widowControl w:val="0"/>
              <w:spacing w:line="276" w:lineRule="auto"/>
              <w:ind w:left="57" w:right="-407" w:hanging="478"/>
              <w:jc w:val="center"/>
              <w:rPr>
                <w:snapToGrid w:val="0"/>
                <w:sz w:val="24"/>
                <w:szCs w:val="24"/>
                <w:lang w:eastAsia="en-US"/>
              </w:rPr>
            </w:pPr>
            <w:r w:rsidRPr="00CC50DF">
              <w:rPr>
                <w:snapToGrid w:val="0"/>
                <w:sz w:val="24"/>
                <w:szCs w:val="24"/>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rsidR="00CC50DF" w:rsidRPr="00CC50DF" w:rsidRDefault="00CC50DF" w:rsidP="00CC50DF">
            <w:pPr>
              <w:widowControl w:val="0"/>
              <w:spacing w:line="276" w:lineRule="auto"/>
              <w:jc w:val="both"/>
              <w:rPr>
                <w:snapToGrid w:val="0"/>
                <w:sz w:val="24"/>
                <w:szCs w:val="24"/>
                <w:lang w:eastAsia="en-US"/>
              </w:rPr>
            </w:pPr>
            <w:r w:rsidRPr="00CC50DF">
              <w:rPr>
                <w:snapToGrid w:val="0"/>
                <w:sz w:val="24"/>
                <w:szCs w:val="24"/>
                <w:lang w:eastAsia="en-US"/>
              </w:rPr>
              <w:t>Свидетельство о внесении в Единый государственный реестр юридических лиц (дата и номер, кем выдано)</w:t>
            </w:r>
          </w:p>
        </w:tc>
        <w:tc>
          <w:tcPr>
            <w:tcW w:w="1927" w:type="pct"/>
            <w:tcBorders>
              <w:top w:val="single" w:sz="4" w:space="0" w:color="auto"/>
              <w:left w:val="single" w:sz="4" w:space="0" w:color="auto"/>
              <w:bottom w:val="single" w:sz="4" w:space="0" w:color="auto"/>
              <w:right w:val="single" w:sz="4" w:space="0" w:color="auto"/>
            </w:tcBorders>
          </w:tcPr>
          <w:p w:rsidR="00CC50DF" w:rsidRPr="00CC50DF" w:rsidRDefault="00CC50DF" w:rsidP="00CC50DF">
            <w:pPr>
              <w:widowControl w:val="0"/>
              <w:spacing w:line="276" w:lineRule="auto"/>
              <w:ind w:left="57" w:right="57" w:firstLine="85"/>
              <w:jc w:val="both"/>
              <w:rPr>
                <w:snapToGrid w:val="0"/>
                <w:sz w:val="24"/>
                <w:szCs w:val="24"/>
                <w:lang w:eastAsia="en-US"/>
              </w:rPr>
            </w:pPr>
          </w:p>
        </w:tc>
      </w:tr>
      <w:tr w:rsidR="00CC50DF" w:rsidRPr="00CC50DF" w:rsidTr="00CC50DF">
        <w:trPr>
          <w:cantSplit/>
          <w:trHeight w:val="208"/>
          <w:jc w:val="center"/>
        </w:trPr>
        <w:tc>
          <w:tcPr>
            <w:tcW w:w="431" w:type="pct"/>
            <w:tcBorders>
              <w:top w:val="single" w:sz="4" w:space="0" w:color="auto"/>
              <w:left w:val="single" w:sz="4" w:space="0" w:color="auto"/>
              <w:bottom w:val="single" w:sz="4" w:space="0" w:color="auto"/>
              <w:right w:val="single" w:sz="4" w:space="0" w:color="auto"/>
            </w:tcBorders>
            <w:hideMark/>
          </w:tcPr>
          <w:p w:rsidR="00CC50DF" w:rsidRPr="00CC50DF" w:rsidRDefault="00CC50DF" w:rsidP="00CC50DF">
            <w:pPr>
              <w:widowControl w:val="0"/>
              <w:spacing w:line="276" w:lineRule="auto"/>
              <w:ind w:left="57" w:right="-407" w:hanging="478"/>
              <w:jc w:val="center"/>
              <w:rPr>
                <w:snapToGrid w:val="0"/>
                <w:sz w:val="24"/>
                <w:szCs w:val="24"/>
                <w:lang w:eastAsia="en-US"/>
              </w:rPr>
            </w:pPr>
            <w:r w:rsidRPr="00CC50DF">
              <w:rPr>
                <w:snapToGrid w:val="0"/>
                <w:sz w:val="24"/>
                <w:szCs w:val="24"/>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rsidR="00CC50DF" w:rsidRPr="00CC50DF" w:rsidRDefault="00CC50DF" w:rsidP="00CC50DF">
            <w:pPr>
              <w:widowControl w:val="0"/>
              <w:spacing w:line="276" w:lineRule="auto"/>
              <w:jc w:val="both"/>
              <w:rPr>
                <w:snapToGrid w:val="0"/>
                <w:sz w:val="24"/>
                <w:szCs w:val="24"/>
                <w:lang w:eastAsia="en-US"/>
              </w:rPr>
            </w:pPr>
            <w:r w:rsidRPr="00CC50DF">
              <w:rPr>
                <w:snapToGrid w:val="0"/>
                <w:sz w:val="24"/>
                <w:szCs w:val="24"/>
                <w:lang w:eastAsia="en-US"/>
              </w:rPr>
              <w:t>ИНН/КПП/ОГРН/ОКПО/ОКТМО/ОКОПФ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rsidR="00CC50DF" w:rsidRPr="00CC50DF" w:rsidRDefault="00CC50DF" w:rsidP="00CC50DF">
            <w:pPr>
              <w:widowControl w:val="0"/>
              <w:spacing w:line="276" w:lineRule="auto"/>
              <w:ind w:left="57" w:right="57" w:firstLine="85"/>
              <w:jc w:val="both"/>
              <w:rPr>
                <w:snapToGrid w:val="0"/>
                <w:sz w:val="24"/>
                <w:szCs w:val="24"/>
                <w:lang w:eastAsia="en-US"/>
              </w:rPr>
            </w:pPr>
          </w:p>
        </w:tc>
      </w:tr>
      <w:tr w:rsidR="00CC50DF" w:rsidRPr="00CC50DF" w:rsidTr="00CC50DF">
        <w:trPr>
          <w:cantSplit/>
          <w:trHeight w:val="225"/>
          <w:jc w:val="center"/>
        </w:trPr>
        <w:tc>
          <w:tcPr>
            <w:tcW w:w="431" w:type="pct"/>
            <w:tcBorders>
              <w:top w:val="single" w:sz="4" w:space="0" w:color="auto"/>
              <w:left w:val="single" w:sz="4" w:space="0" w:color="auto"/>
              <w:bottom w:val="single" w:sz="4" w:space="0" w:color="auto"/>
              <w:right w:val="single" w:sz="4" w:space="0" w:color="auto"/>
            </w:tcBorders>
            <w:hideMark/>
          </w:tcPr>
          <w:p w:rsidR="00CC50DF" w:rsidRPr="00CC50DF" w:rsidRDefault="00CC50DF" w:rsidP="00CC50DF">
            <w:pPr>
              <w:widowControl w:val="0"/>
              <w:spacing w:line="276" w:lineRule="auto"/>
              <w:ind w:left="57" w:right="-407" w:hanging="478"/>
              <w:jc w:val="center"/>
              <w:rPr>
                <w:snapToGrid w:val="0"/>
                <w:sz w:val="24"/>
                <w:szCs w:val="24"/>
                <w:lang w:eastAsia="en-US"/>
              </w:rPr>
            </w:pPr>
            <w:r w:rsidRPr="00CC50DF">
              <w:rPr>
                <w:snapToGrid w:val="0"/>
                <w:sz w:val="24"/>
                <w:szCs w:val="24"/>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rsidR="00CC50DF" w:rsidRPr="00CC50DF" w:rsidRDefault="00CC50DF" w:rsidP="00CC50DF">
            <w:pPr>
              <w:widowControl w:val="0"/>
              <w:spacing w:line="276" w:lineRule="auto"/>
              <w:jc w:val="both"/>
              <w:rPr>
                <w:snapToGrid w:val="0"/>
                <w:sz w:val="24"/>
                <w:szCs w:val="24"/>
                <w:lang w:eastAsia="en-US"/>
              </w:rPr>
            </w:pPr>
            <w:r w:rsidRPr="00CC50DF">
              <w:rPr>
                <w:snapToGrid w:val="0"/>
                <w:sz w:val="24"/>
                <w:szCs w:val="24"/>
                <w:lang w:eastAsia="en-US"/>
              </w:rPr>
              <w:t>Резидент / нерезидент</w:t>
            </w:r>
          </w:p>
        </w:tc>
        <w:tc>
          <w:tcPr>
            <w:tcW w:w="1927" w:type="pct"/>
            <w:tcBorders>
              <w:top w:val="single" w:sz="4" w:space="0" w:color="auto"/>
              <w:left w:val="single" w:sz="4" w:space="0" w:color="auto"/>
              <w:bottom w:val="single" w:sz="4" w:space="0" w:color="auto"/>
              <w:right w:val="single" w:sz="4" w:space="0" w:color="auto"/>
            </w:tcBorders>
          </w:tcPr>
          <w:p w:rsidR="00CC50DF" w:rsidRPr="00CC50DF" w:rsidRDefault="00CC50DF" w:rsidP="00CC50DF">
            <w:pPr>
              <w:widowControl w:val="0"/>
              <w:spacing w:line="276" w:lineRule="auto"/>
              <w:ind w:left="57" w:right="57" w:firstLine="85"/>
              <w:jc w:val="both"/>
              <w:rPr>
                <w:snapToGrid w:val="0"/>
                <w:sz w:val="24"/>
                <w:szCs w:val="24"/>
                <w:lang w:eastAsia="en-US"/>
              </w:rPr>
            </w:pPr>
          </w:p>
        </w:tc>
      </w:tr>
      <w:tr w:rsidR="00CC50DF" w:rsidRPr="00CC50DF" w:rsidTr="00CC50DF">
        <w:trPr>
          <w:cantSplit/>
          <w:trHeight w:val="244"/>
          <w:jc w:val="center"/>
        </w:trPr>
        <w:tc>
          <w:tcPr>
            <w:tcW w:w="431" w:type="pct"/>
            <w:tcBorders>
              <w:top w:val="single" w:sz="4" w:space="0" w:color="auto"/>
              <w:left w:val="single" w:sz="4" w:space="0" w:color="auto"/>
              <w:bottom w:val="single" w:sz="4" w:space="0" w:color="auto"/>
              <w:right w:val="single" w:sz="4" w:space="0" w:color="auto"/>
            </w:tcBorders>
            <w:hideMark/>
          </w:tcPr>
          <w:p w:rsidR="00CC50DF" w:rsidRPr="00CC50DF" w:rsidRDefault="00CC50DF" w:rsidP="00CC50DF">
            <w:pPr>
              <w:widowControl w:val="0"/>
              <w:spacing w:line="276" w:lineRule="auto"/>
              <w:ind w:left="57" w:right="-407" w:hanging="478"/>
              <w:jc w:val="center"/>
              <w:rPr>
                <w:snapToGrid w:val="0"/>
                <w:sz w:val="24"/>
                <w:szCs w:val="24"/>
                <w:lang w:eastAsia="en-US"/>
              </w:rPr>
            </w:pPr>
            <w:r w:rsidRPr="00CC50DF">
              <w:rPr>
                <w:snapToGrid w:val="0"/>
                <w:sz w:val="24"/>
                <w:szCs w:val="24"/>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rsidR="00CC50DF" w:rsidRPr="00CC50DF" w:rsidRDefault="00CC50DF" w:rsidP="00CC50DF">
            <w:pPr>
              <w:widowControl w:val="0"/>
              <w:spacing w:line="276" w:lineRule="auto"/>
              <w:jc w:val="both"/>
              <w:rPr>
                <w:snapToGrid w:val="0"/>
                <w:sz w:val="24"/>
                <w:szCs w:val="24"/>
                <w:lang w:eastAsia="en-US"/>
              </w:rPr>
            </w:pPr>
            <w:r w:rsidRPr="00CC50DF">
              <w:rPr>
                <w:snapToGrid w:val="0"/>
                <w:sz w:val="24"/>
                <w:szCs w:val="24"/>
                <w:lang w:eastAsia="en-US"/>
              </w:rPr>
              <w:t>Юридический адрес</w:t>
            </w:r>
          </w:p>
        </w:tc>
        <w:tc>
          <w:tcPr>
            <w:tcW w:w="1927" w:type="pct"/>
            <w:tcBorders>
              <w:top w:val="single" w:sz="4" w:space="0" w:color="auto"/>
              <w:left w:val="single" w:sz="4" w:space="0" w:color="auto"/>
              <w:bottom w:val="single" w:sz="4" w:space="0" w:color="auto"/>
              <w:right w:val="single" w:sz="4" w:space="0" w:color="auto"/>
            </w:tcBorders>
          </w:tcPr>
          <w:p w:rsidR="00CC50DF" w:rsidRPr="00CC50DF" w:rsidRDefault="00CC50DF" w:rsidP="00CC50DF">
            <w:pPr>
              <w:widowControl w:val="0"/>
              <w:spacing w:line="276" w:lineRule="auto"/>
              <w:ind w:left="57" w:right="57" w:firstLine="85"/>
              <w:jc w:val="both"/>
              <w:rPr>
                <w:snapToGrid w:val="0"/>
                <w:sz w:val="24"/>
                <w:szCs w:val="24"/>
                <w:lang w:eastAsia="en-US"/>
              </w:rPr>
            </w:pPr>
          </w:p>
        </w:tc>
      </w:tr>
      <w:tr w:rsidR="00CC50DF" w:rsidRPr="00CC50DF" w:rsidTr="00CC50DF">
        <w:trPr>
          <w:cantSplit/>
          <w:trHeight w:val="276"/>
          <w:jc w:val="center"/>
        </w:trPr>
        <w:tc>
          <w:tcPr>
            <w:tcW w:w="431" w:type="pct"/>
            <w:tcBorders>
              <w:top w:val="single" w:sz="4" w:space="0" w:color="auto"/>
              <w:left w:val="single" w:sz="4" w:space="0" w:color="auto"/>
              <w:bottom w:val="single" w:sz="4" w:space="0" w:color="auto"/>
              <w:right w:val="single" w:sz="4" w:space="0" w:color="auto"/>
            </w:tcBorders>
            <w:hideMark/>
          </w:tcPr>
          <w:p w:rsidR="00CC50DF" w:rsidRPr="00CC50DF" w:rsidRDefault="00CC50DF" w:rsidP="00CC50DF">
            <w:pPr>
              <w:widowControl w:val="0"/>
              <w:spacing w:line="276" w:lineRule="auto"/>
              <w:ind w:left="57" w:right="-407" w:hanging="478"/>
              <w:jc w:val="center"/>
              <w:rPr>
                <w:snapToGrid w:val="0"/>
                <w:sz w:val="24"/>
                <w:szCs w:val="24"/>
                <w:lang w:eastAsia="en-US"/>
              </w:rPr>
            </w:pPr>
            <w:r w:rsidRPr="00CC50DF">
              <w:rPr>
                <w:snapToGrid w:val="0"/>
                <w:sz w:val="24"/>
                <w:szCs w:val="24"/>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rsidR="00CC50DF" w:rsidRPr="00CC50DF" w:rsidRDefault="00CC50DF" w:rsidP="00CC50DF">
            <w:pPr>
              <w:widowControl w:val="0"/>
              <w:spacing w:line="276" w:lineRule="auto"/>
              <w:jc w:val="both"/>
              <w:rPr>
                <w:snapToGrid w:val="0"/>
                <w:sz w:val="24"/>
                <w:szCs w:val="24"/>
                <w:lang w:eastAsia="en-US"/>
              </w:rPr>
            </w:pPr>
            <w:r w:rsidRPr="00CC50DF">
              <w:rPr>
                <w:snapToGrid w:val="0"/>
                <w:sz w:val="24"/>
                <w:szCs w:val="24"/>
                <w:lang w:eastAsia="en-US"/>
              </w:rPr>
              <w:t>Почтовый адрес</w:t>
            </w:r>
          </w:p>
        </w:tc>
        <w:tc>
          <w:tcPr>
            <w:tcW w:w="1927" w:type="pct"/>
            <w:tcBorders>
              <w:top w:val="single" w:sz="4" w:space="0" w:color="auto"/>
              <w:left w:val="single" w:sz="4" w:space="0" w:color="auto"/>
              <w:bottom w:val="single" w:sz="4" w:space="0" w:color="auto"/>
              <w:right w:val="single" w:sz="4" w:space="0" w:color="auto"/>
            </w:tcBorders>
          </w:tcPr>
          <w:p w:rsidR="00CC50DF" w:rsidRPr="00CC50DF" w:rsidRDefault="00CC50DF" w:rsidP="00CC50DF">
            <w:pPr>
              <w:widowControl w:val="0"/>
              <w:spacing w:line="276" w:lineRule="auto"/>
              <w:ind w:left="57" w:right="57" w:firstLine="85"/>
              <w:jc w:val="both"/>
              <w:rPr>
                <w:snapToGrid w:val="0"/>
                <w:sz w:val="24"/>
                <w:szCs w:val="24"/>
                <w:lang w:eastAsia="en-US"/>
              </w:rPr>
            </w:pPr>
          </w:p>
        </w:tc>
      </w:tr>
      <w:tr w:rsidR="00CC50DF" w:rsidRPr="00CC50DF" w:rsidTr="00CC50DF">
        <w:trPr>
          <w:cantSplit/>
          <w:trHeight w:val="266"/>
          <w:jc w:val="center"/>
        </w:trPr>
        <w:tc>
          <w:tcPr>
            <w:tcW w:w="431" w:type="pct"/>
            <w:tcBorders>
              <w:top w:val="single" w:sz="4" w:space="0" w:color="auto"/>
              <w:left w:val="single" w:sz="4" w:space="0" w:color="auto"/>
              <w:bottom w:val="single" w:sz="4" w:space="0" w:color="auto"/>
              <w:right w:val="single" w:sz="4" w:space="0" w:color="auto"/>
            </w:tcBorders>
            <w:hideMark/>
          </w:tcPr>
          <w:p w:rsidR="00CC50DF" w:rsidRPr="00CC50DF" w:rsidRDefault="00CC50DF" w:rsidP="00CC50DF">
            <w:pPr>
              <w:widowControl w:val="0"/>
              <w:spacing w:line="276" w:lineRule="auto"/>
              <w:ind w:left="57" w:right="-407" w:hanging="478"/>
              <w:jc w:val="center"/>
              <w:rPr>
                <w:snapToGrid w:val="0"/>
                <w:sz w:val="24"/>
                <w:szCs w:val="24"/>
                <w:lang w:eastAsia="en-US"/>
              </w:rPr>
            </w:pPr>
            <w:r w:rsidRPr="00CC50DF">
              <w:rPr>
                <w:snapToGrid w:val="0"/>
                <w:sz w:val="24"/>
                <w:szCs w:val="24"/>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rsidR="00CC50DF" w:rsidRPr="00CC50DF" w:rsidRDefault="00CC50DF" w:rsidP="00CC50DF">
            <w:pPr>
              <w:widowControl w:val="0"/>
              <w:spacing w:line="276" w:lineRule="auto"/>
              <w:jc w:val="both"/>
              <w:rPr>
                <w:snapToGrid w:val="0"/>
                <w:sz w:val="24"/>
                <w:szCs w:val="24"/>
                <w:lang w:eastAsia="en-US"/>
              </w:rPr>
            </w:pPr>
            <w:r w:rsidRPr="00CC50DF">
              <w:rPr>
                <w:snapToGrid w:val="0"/>
                <w:sz w:val="24"/>
                <w:szCs w:val="24"/>
                <w:lang w:eastAsia="en-US"/>
              </w:rPr>
              <w:t>Филиалы: перечислить наименования и почтовые адреса</w:t>
            </w:r>
          </w:p>
        </w:tc>
        <w:tc>
          <w:tcPr>
            <w:tcW w:w="1927" w:type="pct"/>
            <w:tcBorders>
              <w:top w:val="single" w:sz="4" w:space="0" w:color="auto"/>
              <w:left w:val="single" w:sz="4" w:space="0" w:color="auto"/>
              <w:bottom w:val="single" w:sz="4" w:space="0" w:color="auto"/>
              <w:right w:val="single" w:sz="4" w:space="0" w:color="auto"/>
            </w:tcBorders>
          </w:tcPr>
          <w:p w:rsidR="00CC50DF" w:rsidRPr="00CC50DF" w:rsidRDefault="00CC50DF" w:rsidP="00CC50DF">
            <w:pPr>
              <w:widowControl w:val="0"/>
              <w:spacing w:line="276" w:lineRule="auto"/>
              <w:ind w:left="57" w:right="57" w:firstLine="85"/>
              <w:jc w:val="both"/>
              <w:rPr>
                <w:snapToGrid w:val="0"/>
                <w:sz w:val="24"/>
                <w:szCs w:val="24"/>
                <w:lang w:eastAsia="en-US"/>
              </w:rPr>
            </w:pPr>
          </w:p>
        </w:tc>
      </w:tr>
      <w:tr w:rsidR="00CC50DF" w:rsidRPr="00CC50DF" w:rsidTr="00CC50D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rsidR="00CC50DF" w:rsidRPr="00CC50DF" w:rsidRDefault="00CC50DF" w:rsidP="00CC50DF">
            <w:pPr>
              <w:widowControl w:val="0"/>
              <w:spacing w:line="276" w:lineRule="auto"/>
              <w:ind w:left="57" w:right="-407" w:hanging="478"/>
              <w:jc w:val="center"/>
              <w:rPr>
                <w:snapToGrid w:val="0"/>
                <w:sz w:val="24"/>
                <w:szCs w:val="24"/>
                <w:lang w:eastAsia="en-US"/>
              </w:rPr>
            </w:pPr>
            <w:r w:rsidRPr="00CC50DF">
              <w:rPr>
                <w:snapToGrid w:val="0"/>
                <w:sz w:val="24"/>
                <w:szCs w:val="24"/>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rsidR="00CC50DF" w:rsidRPr="00CC50DF" w:rsidRDefault="00CC50DF" w:rsidP="00CC50DF">
            <w:pPr>
              <w:widowControl w:val="0"/>
              <w:spacing w:line="276" w:lineRule="auto"/>
              <w:jc w:val="both"/>
              <w:rPr>
                <w:snapToGrid w:val="0"/>
                <w:sz w:val="24"/>
                <w:szCs w:val="24"/>
                <w:lang w:eastAsia="en-US"/>
              </w:rPr>
            </w:pPr>
            <w:r w:rsidRPr="00CC50DF">
              <w:rPr>
                <w:snapToGrid w:val="0"/>
                <w:sz w:val="24"/>
                <w:szCs w:val="24"/>
                <w:lang w:eastAsia="en-US"/>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927" w:type="pct"/>
            <w:tcBorders>
              <w:top w:val="single" w:sz="4" w:space="0" w:color="auto"/>
              <w:left w:val="single" w:sz="4" w:space="0" w:color="auto"/>
              <w:bottom w:val="single" w:sz="4" w:space="0" w:color="auto"/>
              <w:right w:val="single" w:sz="4" w:space="0" w:color="auto"/>
            </w:tcBorders>
          </w:tcPr>
          <w:p w:rsidR="00CC50DF" w:rsidRPr="00CC50DF" w:rsidRDefault="00CC50DF" w:rsidP="00CC50DF">
            <w:pPr>
              <w:widowControl w:val="0"/>
              <w:spacing w:line="276" w:lineRule="auto"/>
              <w:ind w:left="57" w:right="57" w:firstLine="85"/>
              <w:jc w:val="both"/>
              <w:rPr>
                <w:snapToGrid w:val="0"/>
                <w:sz w:val="24"/>
                <w:szCs w:val="24"/>
                <w:lang w:eastAsia="en-US"/>
              </w:rPr>
            </w:pPr>
          </w:p>
        </w:tc>
      </w:tr>
      <w:tr w:rsidR="00CC50DF" w:rsidRPr="00CC50DF" w:rsidTr="00CC50D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rsidR="00CC50DF" w:rsidRPr="00CC50DF" w:rsidRDefault="00CC50DF" w:rsidP="00CC50DF">
            <w:pPr>
              <w:widowControl w:val="0"/>
              <w:spacing w:line="276" w:lineRule="auto"/>
              <w:ind w:left="57" w:right="-407" w:hanging="478"/>
              <w:jc w:val="center"/>
              <w:rPr>
                <w:snapToGrid w:val="0"/>
                <w:sz w:val="24"/>
                <w:szCs w:val="24"/>
                <w:lang w:eastAsia="en-US"/>
              </w:rPr>
            </w:pPr>
            <w:r w:rsidRPr="00CC50DF">
              <w:rPr>
                <w:snapToGrid w:val="0"/>
                <w:sz w:val="24"/>
                <w:szCs w:val="24"/>
                <w:lang w:eastAsia="en-US"/>
              </w:rPr>
              <w:t>10</w:t>
            </w:r>
          </w:p>
        </w:tc>
        <w:tc>
          <w:tcPr>
            <w:tcW w:w="2642" w:type="pct"/>
            <w:tcBorders>
              <w:top w:val="single" w:sz="4" w:space="0" w:color="auto"/>
              <w:left w:val="single" w:sz="4" w:space="0" w:color="auto"/>
              <w:bottom w:val="single" w:sz="4" w:space="0" w:color="auto"/>
              <w:right w:val="single" w:sz="4" w:space="0" w:color="auto"/>
            </w:tcBorders>
            <w:hideMark/>
          </w:tcPr>
          <w:p w:rsidR="00CC50DF" w:rsidRPr="00CC50DF" w:rsidRDefault="00CC50DF" w:rsidP="00CC50DF">
            <w:pPr>
              <w:widowControl w:val="0"/>
              <w:spacing w:line="276" w:lineRule="auto"/>
              <w:jc w:val="both"/>
              <w:rPr>
                <w:snapToGrid w:val="0"/>
                <w:sz w:val="24"/>
                <w:szCs w:val="24"/>
                <w:lang w:eastAsia="en-US"/>
              </w:rPr>
            </w:pPr>
            <w:r w:rsidRPr="00CC50DF">
              <w:rPr>
                <w:snapToGrid w:val="0"/>
                <w:sz w:val="24"/>
                <w:szCs w:val="24"/>
                <w:lang w:eastAsia="en-US"/>
              </w:rPr>
              <w:t>Телефоны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rsidR="00CC50DF" w:rsidRPr="00CC50DF" w:rsidRDefault="00CC50DF" w:rsidP="00CC50DF">
            <w:pPr>
              <w:widowControl w:val="0"/>
              <w:spacing w:line="276" w:lineRule="auto"/>
              <w:ind w:left="57" w:right="57" w:firstLine="85"/>
              <w:jc w:val="both"/>
              <w:rPr>
                <w:snapToGrid w:val="0"/>
                <w:sz w:val="24"/>
                <w:szCs w:val="24"/>
                <w:lang w:eastAsia="en-US"/>
              </w:rPr>
            </w:pPr>
          </w:p>
        </w:tc>
      </w:tr>
      <w:tr w:rsidR="00CC50DF" w:rsidRPr="00CC50DF" w:rsidTr="00CC50DF">
        <w:trPr>
          <w:cantSplit/>
          <w:trHeight w:val="259"/>
          <w:jc w:val="center"/>
        </w:trPr>
        <w:tc>
          <w:tcPr>
            <w:tcW w:w="431" w:type="pct"/>
            <w:tcBorders>
              <w:top w:val="single" w:sz="4" w:space="0" w:color="auto"/>
              <w:left w:val="single" w:sz="4" w:space="0" w:color="auto"/>
              <w:bottom w:val="single" w:sz="4" w:space="0" w:color="auto"/>
              <w:right w:val="single" w:sz="4" w:space="0" w:color="auto"/>
            </w:tcBorders>
            <w:hideMark/>
          </w:tcPr>
          <w:p w:rsidR="00CC50DF" w:rsidRPr="00CC50DF" w:rsidRDefault="00CC50DF" w:rsidP="00CC50DF">
            <w:pPr>
              <w:widowControl w:val="0"/>
              <w:spacing w:line="276" w:lineRule="auto"/>
              <w:ind w:left="57" w:right="-407" w:hanging="478"/>
              <w:jc w:val="center"/>
              <w:rPr>
                <w:snapToGrid w:val="0"/>
                <w:sz w:val="24"/>
                <w:szCs w:val="24"/>
                <w:lang w:eastAsia="en-US"/>
              </w:rPr>
            </w:pPr>
            <w:r w:rsidRPr="00CC50DF">
              <w:rPr>
                <w:snapToGrid w:val="0"/>
                <w:sz w:val="24"/>
                <w:szCs w:val="24"/>
                <w:lang w:eastAsia="en-US"/>
              </w:rPr>
              <w:t>11</w:t>
            </w:r>
          </w:p>
        </w:tc>
        <w:tc>
          <w:tcPr>
            <w:tcW w:w="2642" w:type="pct"/>
            <w:tcBorders>
              <w:top w:val="single" w:sz="4" w:space="0" w:color="auto"/>
              <w:left w:val="single" w:sz="4" w:space="0" w:color="auto"/>
              <w:bottom w:val="single" w:sz="4" w:space="0" w:color="auto"/>
              <w:right w:val="single" w:sz="4" w:space="0" w:color="auto"/>
            </w:tcBorders>
            <w:hideMark/>
          </w:tcPr>
          <w:p w:rsidR="00CC50DF" w:rsidRPr="00CC50DF" w:rsidRDefault="00CC50DF" w:rsidP="00CC50DF">
            <w:pPr>
              <w:widowControl w:val="0"/>
              <w:spacing w:line="276" w:lineRule="auto"/>
              <w:jc w:val="both"/>
              <w:rPr>
                <w:snapToGrid w:val="0"/>
                <w:sz w:val="24"/>
                <w:szCs w:val="24"/>
                <w:lang w:eastAsia="en-US"/>
              </w:rPr>
            </w:pPr>
            <w:r w:rsidRPr="00CC50DF">
              <w:rPr>
                <w:snapToGrid w:val="0"/>
                <w:sz w:val="24"/>
                <w:szCs w:val="24"/>
                <w:lang w:eastAsia="en-US"/>
              </w:rPr>
              <w:t>Факс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rsidR="00CC50DF" w:rsidRPr="00CC50DF" w:rsidRDefault="00CC50DF" w:rsidP="00CC50DF">
            <w:pPr>
              <w:widowControl w:val="0"/>
              <w:spacing w:line="276" w:lineRule="auto"/>
              <w:ind w:left="57" w:right="57" w:firstLine="85"/>
              <w:jc w:val="both"/>
              <w:rPr>
                <w:snapToGrid w:val="0"/>
                <w:sz w:val="24"/>
                <w:szCs w:val="24"/>
                <w:lang w:eastAsia="en-US"/>
              </w:rPr>
            </w:pPr>
          </w:p>
        </w:tc>
      </w:tr>
      <w:tr w:rsidR="00CC50DF" w:rsidRPr="00CC50DF" w:rsidTr="00CC50DF">
        <w:trPr>
          <w:cantSplit/>
          <w:trHeight w:val="278"/>
          <w:jc w:val="center"/>
        </w:trPr>
        <w:tc>
          <w:tcPr>
            <w:tcW w:w="431" w:type="pct"/>
            <w:tcBorders>
              <w:top w:val="single" w:sz="4" w:space="0" w:color="auto"/>
              <w:left w:val="single" w:sz="4" w:space="0" w:color="auto"/>
              <w:bottom w:val="single" w:sz="4" w:space="0" w:color="auto"/>
              <w:right w:val="single" w:sz="4" w:space="0" w:color="auto"/>
            </w:tcBorders>
            <w:hideMark/>
          </w:tcPr>
          <w:p w:rsidR="00CC50DF" w:rsidRPr="00CC50DF" w:rsidRDefault="00CC50DF" w:rsidP="00CC50DF">
            <w:pPr>
              <w:widowControl w:val="0"/>
              <w:spacing w:line="276" w:lineRule="auto"/>
              <w:ind w:left="57" w:right="-407" w:hanging="478"/>
              <w:jc w:val="center"/>
              <w:rPr>
                <w:snapToGrid w:val="0"/>
                <w:sz w:val="24"/>
                <w:szCs w:val="24"/>
                <w:lang w:eastAsia="en-US"/>
              </w:rPr>
            </w:pPr>
            <w:r w:rsidRPr="00CC50DF">
              <w:rPr>
                <w:snapToGrid w:val="0"/>
                <w:sz w:val="24"/>
                <w:szCs w:val="24"/>
                <w:lang w:eastAsia="en-US"/>
              </w:rPr>
              <w:t>12</w:t>
            </w:r>
          </w:p>
        </w:tc>
        <w:tc>
          <w:tcPr>
            <w:tcW w:w="2642" w:type="pct"/>
            <w:tcBorders>
              <w:top w:val="single" w:sz="4" w:space="0" w:color="auto"/>
              <w:left w:val="single" w:sz="4" w:space="0" w:color="auto"/>
              <w:bottom w:val="single" w:sz="4" w:space="0" w:color="auto"/>
              <w:right w:val="single" w:sz="4" w:space="0" w:color="auto"/>
            </w:tcBorders>
            <w:hideMark/>
          </w:tcPr>
          <w:p w:rsidR="00CC50DF" w:rsidRPr="00CC50DF" w:rsidRDefault="00CC50DF" w:rsidP="00CC50DF">
            <w:pPr>
              <w:widowControl w:val="0"/>
              <w:spacing w:line="276" w:lineRule="auto"/>
              <w:jc w:val="both"/>
              <w:rPr>
                <w:snapToGrid w:val="0"/>
                <w:sz w:val="24"/>
                <w:szCs w:val="24"/>
                <w:lang w:eastAsia="en-US"/>
              </w:rPr>
            </w:pPr>
            <w:r w:rsidRPr="00CC50DF">
              <w:rPr>
                <w:snapToGrid w:val="0"/>
                <w:sz w:val="24"/>
                <w:szCs w:val="24"/>
                <w:lang w:eastAsia="en-US"/>
              </w:rPr>
              <w:t>Адрес электронной почты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rsidR="00CC50DF" w:rsidRPr="00CC50DF" w:rsidRDefault="00CC50DF" w:rsidP="00CC50DF">
            <w:pPr>
              <w:widowControl w:val="0"/>
              <w:spacing w:line="276" w:lineRule="auto"/>
              <w:ind w:left="57" w:right="57" w:firstLine="85"/>
              <w:jc w:val="both"/>
              <w:rPr>
                <w:snapToGrid w:val="0"/>
                <w:sz w:val="24"/>
                <w:szCs w:val="24"/>
                <w:lang w:eastAsia="en-US"/>
              </w:rPr>
            </w:pPr>
          </w:p>
        </w:tc>
      </w:tr>
      <w:tr w:rsidR="00CC50DF" w:rsidRPr="00CC50DF" w:rsidTr="00CC50D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rsidR="00CC50DF" w:rsidRPr="00CC50DF" w:rsidRDefault="00CC50DF" w:rsidP="00CC50DF">
            <w:pPr>
              <w:widowControl w:val="0"/>
              <w:spacing w:line="276" w:lineRule="auto"/>
              <w:ind w:left="57" w:right="-407" w:hanging="478"/>
              <w:jc w:val="center"/>
              <w:rPr>
                <w:snapToGrid w:val="0"/>
                <w:sz w:val="24"/>
                <w:szCs w:val="24"/>
                <w:lang w:eastAsia="en-US"/>
              </w:rPr>
            </w:pPr>
            <w:r w:rsidRPr="00CC50DF">
              <w:rPr>
                <w:snapToGrid w:val="0"/>
                <w:sz w:val="24"/>
                <w:szCs w:val="24"/>
                <w:lang w:eastAsia="en-US"/>
              </w:rPr>
              <w:t>13</w:t>
            </w:r>
          </w:p>
        </w:tc>
        <w:tc>
          <w:tcPr>
            <w:tcW w:w="2642" w:type="pct"/>
            <w:tcBorders>
              <w:top w:val="single" w:sz="4" w:space="0" w:color="auto"/>
              <w:left w:val="single" w:sz="4" w:space="0" w:color="auto"/>
              <w:bottom w:val="single" w:sz="4" w:space="0" w:color="auto"/>
              <w:right w:val="single" w:sz="4" w:space="0" w:color="auto"/>
            </w:tcBorders>
            <w:hideMark/>
          </w:tcPr>
          <w:p w:rsidR="00CC50DF" w:rsidRPr="00CC50DF" w:rsidRDefault="00CC50DF" w:rsidP="00CC50DF">
            <w:pPr>
              <w:widowControl w:val="0"/>
              <w:spacing w:line="276" w:lineRule="auto"/>
              <w:jc w:val="both"/>
              <w:rPr>
                <w:snapToGrid w:val="0"/>
                <w:sz w:val="24"/>
                <w:szCs w:val="24"/>
                <w:lang w:eastAsia="en-US"/>
              </w:rPr>
            </w:pPr>
            <w:r w:rsidRPr="00CC50DF">
              <w:rPr>
                <w:snapToGrid w:val="0"/>
                <w:color w:val="000000"/>
                <w:sz w:val="24"/>
                <w:szCs w:val="24"/>
                <w:lang w:eastAsia="en-US"/>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rsidR="00CC50DF" w:rsidRPr="00CC50DF" w:rsidRDefault="00CC50DF" w:rsidP="00CC50DF">
            <w:pPr>
              <w:widowControl w:val="0"/>
              <w:spacing w:line="276" w:lineRule="auto"/>
              <w:ind w:left="57" w:right="57" w:firstLine="85"/>
              <w:jc w:val="both"/>
              <w:rPr>
                <w:snapToGrid w:val="0"/>
                <w:sz w:val="24"/>
                <w:szCs w:val="24"/>
                <w:lang w:eastAsia="en-US"/>
              </w:rPr>
            </w:pPr>
          </w:p>
        </w:tc>
      </w:tr>
      <w:tr w:rsidR="00CC50DF" w:rsidRPr="00CC50DF" w:rsidTr="00CC50D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rsidR="00CC50DF" w:rsidRPr="00CC50DF" w:rsidRDefault="00CC50DF" w:rsidP="00CC50DF">
            <w:pPr>
              <w:widowControl w:val="0"/>
              <w:spacing w:line="276" w:lineRule="auto"/>
              <w:ind w:left="57" w:right="-407" w:hanging="478"/>
              <w:jc w:val="center"/>
              <w:rPr>
                <w:snapToGrid w:val="0"/>
                <w:sz w:val="24"/>
                <w:szCs w:val="24"/>
                <w:lang w:eastAsia="en-US"/>
              </w:rPr>
            </w:pPr>
            <w:r w:rsidRPr="00CC50DF">
              <w:rPr>
                <w:snapToGrid w:val="0"/>
                <w:sz w:val="24"/>
                <w:szCs w:val="24"/>
                <w:lang w:eastAsia="en-US"/>
              </w:rPr>
              <w:t>14</w:t>
            </w:r>
          </w:p>
        </w:tc>
        <w:tc>
          <w:tcPr>
            <w:tcW w:w="2642" w:type="pct"/>
            <w:tcBorders>
              <w:top w:val="single" w:sz="4" w:space="0" w:color="auto"/>
              <w:left w:val="single" w:sz="4" w:space="0" w:color="auto"/>
              <w:bottom w:val="single" w:sz="4" w:space="0" w:color="auto"/>
              <w:right w:val="single" w:sz="4" w:space="0" w:color="auto"/>
            </w:tcBorders>
            <w:hideMark/>
          </w:tcPr>
          <w:p w:rsidR="00CC50DF" w:rsidRPr="00CC50DF" w:rsidRDefault="00CC50DF" w:rsidP="00CC50DF">
            <w:pPr>
              <w:widowControl w:val="0"/>
              <w:spacing w:line="276" w:lineRule="auto"/>
              <w:jc w:val="both"/>
              <w:rPr>
                <w:snapToGrid w:val="0"/>
                <w:sz w:val="24"/>
                <w:szCs w:val="24"/>
                <w:lang w:eastAsia="en-US"/>
              </w:rPr>
            </w:pPr>
            <w:r w:rsidRPr="00CC50DF">
              <w:rPr>
                <w:snapToGrid w:val="0"/>
                <w:sz w:val="24"/>
                <w:szCs w:val="24"/>
                <w:lang w:eastAsia="en-US"/>
              </w:rPr>
              <w:t>Фамилия, Имя и Отчество ответственного лица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rsidR="00CC50DF" w:rsidRPr="00CC50DF" w:rsidRDefault="00CC50DF" w:rsidP="00CC50DF">
            <w:pPr>
              <w:widowControl w:val="0"/>
              <w:spacing w:line="276" w:lineRule="auto"/>
              <w:ind w:left="57" w:right="57" w:firstLine="85"/>
              <w:jc w:val="both"/>
              <w:rPr>
                <w:snapToGrid w:val="0"/>
                <w:sz w:val="24"/>
                <w:szCs w:val="24"/>
                <w:lang w:eastAsia="en-US"/>
              </w:rPr>
            </w:pPr>
          </w:p>
        </w:tc>
      </w:tr>
      <w:tr w:rsidR="00CC50DF" w:rsidRPr="00CC50DF" w:rsidTr="00CC50D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rsidR="00CC50DF" w:rsidRPr="00CC50DF" w:rsidRDefault="00CC50DF" w:rsidP="00CC50DF">
            <w:pPr>
              <w:widowControl w:val="0"/>
              <w:spacing w:line="360" w:lineRule="auto"/>
              <w:ind w:right="-407" w:hanging="478"/>
              <w:jc w:val="center"/>
              <w:rPr>
                <w:snapToGrid w:val="0"/>
                <w:sz w:val="24"/>
                <w:szCs w:val="24"/>
                <w:lang w:eastAsia="en-US"/>
              </w:rPr>
            </w:pPr>
            <w:r w:rsidRPr="00CC50DF">
              <w:rPr>
                <w:snapToGrid w:val="0"/>
                <w:sz w:val="24"/>
                <w:szCs w:val="24"/>
                <w:lang w:eastAsia="en-US"/>
              </w:rPr>
              <w:t>15</w:t>
            </w:r>
          </w:p>
        </w:tc>
        <w:tc>
          <w:tcPr>
            <w:tcW w:w="2642" w:type="pct"/>
            <w:tcBorders>
              <w:top w:val="single" w:sz="4" w:space="0" w:color="auto"/>
              <w:left w:val="single" w:sz="4" w:space="0" w:color="auto"/>
              <w:bottom w:val="single" w:sz="4" w:space="0" w:color="auto"/>
              <w:right w:val="single" w:sz="4" w:space="0" w:color="auto"/>
            </w:tcBorders>
          </w:tcPr>
          <w:p w:rsidR="00CC50DF" w:rsidRPr="00CC50DF" w:rsidRDefault="00CC50DF" w:rsidP="00CC50DF">
            <w:pPr>
              <w:widowControl w:val="0"/>
              <w:spacing w:line="276" w:lineRule="auto"/>
              <w:jc w:val="both"/>
              <w:rPr>
                <w:snapToGrid w:val="0"/>
                <w:sz w:val="24"/>
                <w:szCs w:val="24"/>
                <w:lang w:eastAsia="en-US"/>
              </w:rPr>
            </w:pPr>
            <w:r w:rsidRPr="00CC50DF">
              <w:rPr>
                <w:snapToGrid w:val="0"/>
                <w:sz w:val="24"/>
                <w:szCs w:val="24"/>
                <w:lang w:eastAsia="en-US"/>
              </w:rPr>
              <w:t>Отнесение Участника к субъектам малого и среднего предпринимательства</w:t>
            </w:r>
          </w:p>
        </w:tc>
        <w:tc>
          <w:tcPr>
            <w:tcW w:w="1927" w:type="pct"/>
            <w:tcBorders>
              <w:top w:val="single" w:sz="4" w:space="0" w:color="auto"/>
              <w:left w:val="single" w:sz="4" w:space="0" w:color="auto"/>
              <w:bottom w:val="single" w:sz="4" w:space="0" w:color="auto"/>
              <w:right w:val="single" w:sz="4" w:space="0" w:color="auto"/>
            </w:tcBorders>
          </w:tcPr>
          <w:p w:rsidR="00CC50DF" w:rsidRPr="00CC50DF" w:rsidRDefault="00CC50DF" w:rsidP="00CC50DF">
            <w:pPr>
              <w:widowControl w:val="0"/>
              <w:spacing w:line="276" w:lineRule="auto"/>
              <w:ind w:left="57" w:right="57" w:firstLine="85"/>
              <w:jc w:val="both"/>
              <w:rPr>
                <w:snapToGrid w:val="0"/>
                <w:sz w:val="24"/>
                <w:szCs w:val="24"/>
                <w:lang w:eastAsia="en-US"/>
              </w:rPr>
            </w:pPr>
          </w:p>
        </w:tc>
      </w:tr>
      <w:tr w:rsidR="00CC50DF" w:rsidRPr="00CC50DF" w:rsidTr="00CC50DF">
        <w:trPr>
          <w:cantSplit/>
          <w:trHeight w:val="289"/>
          <w:jc w:val="center"/>
        </w:trPr>
        <w:tc>
          <w:tcPr>
            <w:tcW w:w="431" w:type="pct"/>
            <w:tcBorders>
              <w:top w:val="single" w:sz="4" w:space="0" w:color="auto"/>
              <w:left w:val="single" w:sz="4" w:space="0" w:color="auto"/>
              <w:bottom w:val="single" w:sz="4" w:space="0" w:color="auto"/>
              <w:right w:val="single" w:sz="4" w:space="0" w:color="auto"/>
            </w:tcBorders>
            <w:hideMark/>
          </w:tcPr>
          <w:p w:rsidR="00CC50DF" w:rsidRPr="00CC50DF" w:rsidRDefault="00CC50DF" w:rsidP="00CC50DF">
            <w:pPr>
              <w:widowControl w:val="0"/>
              <w:spacing w:line="360" w:lineRule="auto"/>
              <w:ind w:right="-407" w:hanging="478"/>
              <w:jc w:val="center"/>
              <w:rPr>
                <w:snapToGrid w:val="0"/>
                <w:sz w:val="24"/>
                <w:szCs w:val="24"/>
                <w:lang w:eastAsia="en-US"/>
              </w:rPr>
            </w:pPr>
            <w:r w:rsidRPr="00CC50DF">
              <w:rPr>
                <w:snapToGrid w:val="0"/>
                <w:sz w:val="24"/>
                <w:szCs w:val="24"/>
                <w:lang w:eastAsia="en-US"/>
              </w:rPr>
              <w:lastRenderedPageBreak/>
              <w:t>16</w:t>
            </w:r>
          </w:p>
        </w:tc>
        <w:tc>
          <w:tcPr>
            <w:tcW w:w="2642" w:type="pct"/>
            <w:tcBorders>
              <w:top w:val="single" w:sz="4" w:space="0" w:color="auto"/>
              <w:left w:val="single" w:sz="4" w:space="0" w:color="auto"/>
              <w:bottom w:val="single" w:sz="4" w:space="0" w:color="auto"/>
              <w:right w:val="single" w:sz="4" w:space="0" w:color="auto"/>
            </w:tcBorders>
            <w:hideMark/>
          </w:tcPr>
          <w:p w:rsidR="00CC50DF" w:rsidRPr="00CC50DF" w:rsidRDefault="00CC50DF" w:rsidP="00CC50DF">
            <w:pPr>
              <w:widowControl w:val="0"/>
              <w:spacing w:line="276" w:lineRule="auto"/>
              <w:jc w:val="both"/>
              <w:rPr>
                <w:b/>
                <w:snapToGrid w:val="0"/>
                <w:sz w:val="24"/>
                <w:szCs w:val="24"/>
                <w:lang w:eastAsia="en-US"/>
              </w:rPr>
            </w:pPr>
            <w:r w:rsidRPr="00CC50DF">
              <w:rPr>
                <w:snapToGrid w:val="0"/>
                <w:sz w:val="24"/>
                <w:szCs w:val="24"/>
                <w:lang w:eastAsia="en-US"/>
              </w:rPr>
              <w:t xml:space="preserve">Наличие Свидетельства, выданного СРО о допуске к определенному виду работ или видам </w:t>
            </w:r>
            <w:r w:rsidRPr="00CC50DF">
              <w:rPr>
                <w:b/>
                <w:snapToGrid w:val="0"/>
                <w:sz w:val="24"/>
                <w:szCs w:val="24"/>
                <w:lang w:eastAsia="en-US"/>
              </w:rPr>
              <w:t xml:space="preserve">работ по строительству, реконструкции и капитальному ремонту </w:t>
            </w:r>
            <w:r w:rsidRPr="00CC50DF">
              <w:rPr>
                <w:snapToGrid w:val="0"/>
                <w:sz w:val="24"/>
                <w:szCs w:val="24"/>
                <w:lang w:eastAsia="en-US"/>
              </w:rPr>
              <w:t>(наименование СРО, № свидетельства, дата выдачи,  наличие допуска по организации работ генеральным подрядчиком,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rsidR="00CC50DF" w:rsidRPr="00CC50DF" w:rsidRDefault="00CC50DF" w:rsidP="00CC50DF">
            <w:pPr>
              <w:widowControl w:val="0"/>
              <w:spacing w:line="276" w:lineRule="auto"/>
              <w:ind w:left="57" w:right="57" w:firstLine="85"/>
              <w:jc w:val="both"/>
              <w:rPr>
                <w:snapToGrid w:val="0"/>
                <w:sz w:val="24"/>
                <w:szCs w:val="24"/>
                <w:lang w:eastAsia="en-US"/>
              </w:rPr>
            </w:pPr>
          </w:p>
        </w:tc>
      </w:tr>
      <w:tr w:rsidR="00CC50DF" w:rsidRPr="00CC50DF" w:rsidTr="00CC50DF">
        <w:trPr>
          <w:cantSplit/>
          <w:trHeight w:val="257"/>
          <w:jc w:val="center"/>
        </w:trPr>
        <w:tc>
          <w:tcPr>
            <w:tcW w:w="431" w:type="pct"/>
            <w:tcBorders>
              <w:top w:val="single" w:sz="4" w:space="0" w:color="auto"/>
              <w:left w:val="single" w:sz="4" w:space="0" w:color="auto"/>
              <w:bottom w:val="single" w:sz="4" w:space="0" w:color="auto"/>
              <w:right w:val="single" w:sz="4" w:space="0" w:color="auto"/>
            </w:tcBorders>
            <w:hideMark/>
          </w:tcPr>
          <w:p w:rsidR="00CC50DF" w:rsidRPr="00CC50DF" w:rsidRDefault="00CC50DF" w:rsidP="00CC50DF">
            <w:pPr>
              <w:widowControl w:val="0"/>
              <w:spacing w:line="360" w:lineRule="auto"/>
              <w:ind w:right="-407" w:hanging="478"/>
              <w:jc w:val="center"/>
              <w:rPr>
                <w:snapToGrid w:val="0"/>
                <w:sz w:val="24"/>
                <w:szCs w:val="24"/>
                <w:lang w:eastAsia="en-US"/>
              </w:rPr>
            </w:pPr>
            <w:r w:rsidRPr="00CC50DF">
              <w:rPr>
                <w:snapToGrid w:val="0"/>
                <w:sz w:val="24"/>
                <w:szCs w:val="24"/>
                <w:lang w:eastAsia="en-US"/>
              </w:rPr>
              <w:t>17</w:t>
            </w:r>
          </w:p>
        </w:tc>
        <w:tc>
          <w:tcPr>
            <w:tcW w:w="2642" w:type="pct"/>
            <w:tcBorders>
              <w:top w:val="single" w:sz="4" w:space="0" w:color="auto"/>
              <w:left w:val="single" w:sz="4" w:space="0" w:color="auto"/>
              <w:bottom w:val="single" w:sz="4" w:space="0" w:color="auto"/>
              <w:right w:val="single" w:sz="4" w:space="0" w:color="auto"/>
            </w:tcBorders>
            <w:hideMark/>
          </w:tcPr>
          <w:p w:rsidR="00CC50DF" w:rsidRPr="00CC50DF" w:rsidRDefault="00CC50DF" w:rsidP="00CC50DF">
            <w:pPr>
              <w:widowControl w:val="0"/>
              <w:spacing w:line="276" w:lineRule="auto"/>
              <w:jc w:val="both"/>
              <w:rPr>
                <w:snapToGrid w:val="0"/>
                <w:sz w:val="24"/>
                <w:szCs w:val="24"/>
                <w:lang w:eastAsia="en-US"/>
              </w:rPr>
            </w:pPr>
            <w:r w:rsidRPr="00CC50DF">
              <w:rPr>
                <w:snapToGrid w:val="0"/>
                <w:sz w:val="24"/>
                <w:szCs w:val="24"/>
                <w:lang w:eastAsia="en-US"/>
              </w:rPr>
              <w:t xml:space="preserve">Наличие Свидетельства СРО о допуске к определенному виду работ или видам работ </w:t>
            </w:r>
            <w:r w:rsidRPr="00CC50DF">
              <w:rPr>
                <w:b/>
                <w:snapToGrid w:val="0"/>
                <w:sz w:val="24"/>
                <w:szCs w:val="24"/>
                <w:lang w:eastAsia="en-US"/>
              </w:rPr>
              <w:t>по подготовке проектной документации</w:t>
            </w:r>
            <w:r w:rsidRPr="00CC50DF">
              <w:rPr>
                <w:snapToGrid w:val="0"/>
                <w:sz w:val="24"/>
                <w:szCs w:val="24"/>
                <w:lang w:eastAsia="en-US"/>
              </w:rPr>
              <w:t xml:space="preserve"> (наименование СРО, № свидетельства, дата выдачи, наличие допуска по организации работ генеральным проектировщиком,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rsidR="00CC50DF" w:rsidRPr="00CC50DF" w:rsidRDefault="00CC50DF" w:rsidP="00CC50DF">
            <w:pPr>
              <w:widowControl w:val="0"/>
              <w:spacing w:line="276" w:lineRule="auto"/>
              <w:ind w:left="57" w:right="57" w:firstLine="85"/>
              <w:jc w:val="both"/>
              <w:rPr>
                <w:snapToGrid w:val="0"/>
                <w:sz w:val="24"/>
                <w:szCs w:val="24"/>
                <w:lang w:eastAsia="en-US"/>
              </w:rPr>
            </w:pPr>
          </w:p>
        </w:tc>
      </w:tr>
      <w:tr w:rsidR="00CC50DF" w:rsidRPr="00CC50DF" w:rsidTr="00CC50DF">
        <w:trPr>
          <w:cantSplit/>
          <w:trHeight w:val="229"/>
          <w:jc w:val="center"/>
        </w:trPr>
        <w:tc>
          <w:tcPr>
            <w:tcW w:w="431" w:type="pct"/>
            <w:tcBorders>
              <w:top w:val="single" w:sz="4" w:space="0" w:color="auto"/>
              <w:left w:val="single" w:sz="4" w:space="0" w:color="auto"/>
              <w:bottom w:val="single" w:sz="4" w:space="0" w:color="auto"/>
              <w:right w:val="single" w:sz="4" w:space="0" w:color="auto"/>
            </w:tcBorders>
            <w:hideMark/>
          </w:tcPr>
          <w:p w:rsidR="00CC50DF" w:rsidRPr="00CC50DF" w:rsidRDefault="00CC50DF" w:rsidP="00CC50DF">
            <w:pPr>
              <w:widowControl w:val="0"/>
              <w:spacing w:line="360" w:lineRule="auto"/>
              <w:ind w:right="-407" w:hanging="478"/>
              <w:jc w:val="center"/>
              <w:rPr>
                <w:snapToGrid w:val="0"/>
                <w:sz w:val="24"/>
                <w:szCs w:val="24"/>
                <w:lang w:eastAsia="en-US"/>
              </w:rPr>
            </w:pPr>
            <w:r w:rsidRPr="00CC50DF">
              <w:rPr>
                <w:snapToGrid w:val="0"/>
                <w:sz w:val="24"/>
                <w:szCs w:val="24"/>
                <w:lang w:eastAsia="en-US"/>
              </w:rPr>
              <w:t>18</w:t>
            </w:r>
          </w:p>
        </w:tc>
        <w:tc>
          <w:tcPr>
            <w:tcW w:w="2642" w:type="pct"/>
            <w:tcBorders>
              <w:top w:val="single" w:sz="4" w:space="0" w:color="auto"/>
              <w:left w:val="single" w:sz="4" w:space="0" w:color="auto"/>
              <w:bottom w:val="single" w:sz="4" w:space="0" w:color="auto"/>
              <w:right w:val="single" w:sz="4" w:space="0" w:color="auto"/>
            </w:tcBorders>
            <w:hideMark/>
          </w:tcPr>
          <w:p w:rsidR="00CC50DF" w:rsidRPr="00CC50DF" w:rsidRDefault="00CC50DF" w:rsidP="00CC50DF">
            <w:pPr>
              <w:widowControl w:val="0"/>
              <w:spacing w:line="276" w:lineRule="auto"/>
              <w:jc w:val="both"/>
              <w:rPr>
                <w:snapToGrid w:val="0"/>
                <w:sz w:val="24"/>
                <w:szCs w:val="24"/>
                <w:lang w:eastAsia="en-US"/>
              </w:rPr>
            </w:pPr>
            <w:r w:rsidRPr="00CC50DF">
              <w:rPr>
                <w:bCs/>
                <w:sz w:val="24"/>
                <w:szCs w:val="24"/>
                <w:lang w:eastAsia="en-US"/>
              </w:rPr>
              <w:t xml:space="preserve">Наличие Свидетельства СРО о допуске к определенному виду работ или видам работ </w:t>
            </w:r>
            <w:r w:rsidRPr="00CC50DF">
              <w:rPr>
                <w:b/>
                <w:bCs/>
                <w:sz w:val="24"/>
                <w:szCs w:val="24"/>
                <w:lang w:eastAsia="en-US"/>
              </w:rPr>
              <w:t xml:space="preserve">по инженерным изысканиям </w:t>
            </w:r>
            <w:r w:rsidRPr="00CC50DF">
              <w:rPr>
                <w:bCs/>
                <w:sz w:val="24"/>
                <w:szCs w:val="24"/>
                <w:lang w:eastAsia="en-US"/>
              </w:rPr>
              <w:t>(наименование СРО, № свидетельства, дата выдачи).</w:t>
            </w:r>
          </w:p>
        </w:tc>
        <w:tc>
          <w:tcPr>
            <w:tcW w:w="1927" w:type="pct"/>
            <w:tcBorders>
              <w:top w:val="single" w:sz="4" w:space="0" w:color="auto"/>
              <w:left w:val="single" w:sz="4" w:space="0" w:color="auto"/>
              <w:bottom w:val="single" w:sz="4" w:space="0" w:color="auto"/>
              <w:right w:val="single" w:sz="4" w:space="0" w:color="auto"/>
            </w:tcBorders>
          </w:tcPr>
          <w:p w:rsidR="00CC50DF" w:rsidRPr="00CC50DF" w:rsidRDefault="00CC50DF" w:rsidP="00CC50DF">
            <w:pPr>
              <w:widowControl w:val="0"/>
              <w:spacing w:line="276" w:lineRule="auto"/>
              <w:ind w:left="57" w:right="57" w:firstLine="85"/>
              <w:jc w:val="both"/>
              <w:rPr>
                <w:snapToGrid w:val="0"/>
                <w:sz w:val="24"/>
                <w:szCs w:val="24"/>
                <w:lang w:eastAsia="en-US"/>
              </w:rPr>
            </w:pPr>
          </w:p>
        </w:tc>
      </w:tr>
      <w:tr w:rsidR="00CC50DF" w:rsidRPr="00CC50DF" w:rsidTr="00CC50DF">
        <w:trPr>
          <w:cantSplit/>
          <w:trHeight w:val="1487"/>
          <w:jc w:val="center"/>
        </w:trPr>
        <w:tc>
          <w:tcPr>
            <w:tcW w:w="431" w:type="pct"/>
            <w:tcBorders>
              <w:top w:val="single" w:sz="4" w:space="0" w:color="auto"/>
              <w:left w:val="single" w:sz="4" w:space="0" w:color="auto"/>
              <w:bottom w:val="single" w:sz="4" w:space="0" w:color="auto"/>
              <w:right w:val="single" w:sz="4" w:space="0" w:color="auto"/>
            </w:tcBorders>
            <w:hideMark/>
          </w:tcPr>
          <w:p w:rsidR="00CC50DF" w:rsidRPr="00CC50DF" w:rsidRDefault="00CC50DF" w:rsidP="00CC50DF">
            <w:pPr>
              <w:widowControl w:val="0"/>
              <w:spacing w:line="360" w:lineRule="auto"/>
              <w:ind w:right="-407" w:hanging="478"/>
              <w:jc w:val="center"/>
              <w:rPr>
                <w:snapToGrid w:val="0"/>
                <w:sz w:val="24"/>
                <w:szCs w:val="24"/>
                <w:lang w:eastAsia="en-US"/>
              </w:rPr>
            </w:pPr>
            <w:r w:rsidRPr="00CC50DF">
              <w:rPr>
                <w:snapToGrid w:val="0"/>
                <w:sz w:val="24"/>
                <w:szCs w:val="24"/>
                <w:lang w:eastAsia="en-US"/>
              </w:rPr>
              <w:t>19</w:t>
            </w:r>
          </w:p>
        </w:tc>
        <w:tc>
          <w:tcPr>
            <w:tcW w:w="2642" w:type="pct"/>
            <w:tcBorders>
              <w:top w:val="single" w:sz="4" w:space="0" w:color="auto"/>
              <w:left w:val="single" w:sz="4" w:space="0" w:color="auto"/>
              <w:bottom w:val="single" w:sz="4" w:space="0" w:color="auto"/>
              <w:right w:val="single" w:sz="4" w:space="0" w:color="auto"/>
            </w:tcBorders>
            <w:hideMark/>
          </w:tcPr>
          <w:p w:rsidR="00CC50DF" w:rsidRPr="00CC50DF" w:rsidRDefault="00CC50DF" w:rsidP="00CC50DF">
            <w:pPr>
              <w:widowControl w:val="0"/>
              <w:spacing w:line="276" w:lineRule="auto"/>
              <w:jc w:val="both"/>
              <w:rPr>
                <w:sz w:val="24"/>
                <w:szCs w:val="24"/>
                <w:lang w:eastAsia="en-US"/>
              </w:rPr>
            </w:pPr>
            <w:r w:rsidRPr="00CC50DF">
              <w:rPr>
                <w:sz w:val="24"/>
                <w:szCs w:val="24"/>
                <w:lang w:eastAsia="en-US"/>
              </w:rPr>
              <w:t>Численность собственного персонала, в том числе ИТР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rsidR="00CC50DF" w:rsidRPr="00CC50DF" w:rsidRDefault="00CC50DF" w:rsidP="00CC50DF">
            <w:pPr>
              <w:widowControl w:val="0"/>
              <w:spacing w:line="276" w:lineRule="auto"/>
              <w:jc w:val="both"/>
              <w:rPr>
                <w:snapToGrid w:val="0"/>
                <w:sz w:val="24"/>
                <w:szCs w:val="24"/>
                <w:lang w:eastAsia="en-US"/>
              </w:rPr>
            </w:pPr>
            <w:r w:rsidRPr="00CC50DF">
              <w:rPr>
                <w:sz w:val="24"/>
                <w:szCs w:val="24"/>
                <w:lang w:eastAsia="en-US"/>
              </w:rPr>
              <w:t>В случае привлечения персонала сторонних организаций – приложить копии соответствующих договоров.</w:t>
            </w:r>
          </w:p>
        </w:tc>
        <w:tc>
          <w:tcPr>
            <w:tcW w:w="1927" w:type="pct"/>
            <w:tcBorders>
              <w:top w:val="single" w:sz="4" w:space="0" w:color="auto"/>
              <w:left w:val="single" w:sz="4" w:space="0" w:color="auto"/>
              <w:bottom w:val="single" w:sz="4" w:space="0" w:color="auto"/>
              <w:right w:val="single" w:sz="4" w:space="0" w:color="auto"/>
            </w:tcBorders>
          </w:tcPr>
          <w:p w:rsidR="00CC50DF" w:rsidRPr="00CC50DF" w:rsidRDefault="00CC50DF" w:rsidP="00CC50DF">
            <w:pPr>
              <w:widowControl w:val="0"/>
              <w:spacing w:before="40" w:line="276" w:lineRule="auto"/>
              <w:ind w:left="57" w:right="57" w:firstLine="85"/>
              <w:jc w:val="both"/>
              <w:rPr>
                <w:snapToGrid w:val="0"/>
                <w:sz w:val="24"/>
                <w:szCs w:val="24"/>
                <w:lang w:eastAsia="en-US"/>
              </w:rPr>
            </w:pPr>
          </w:p>
        </w:tc>
      </w:tr>
      <w:tr w:rsidR="00CC50DF" w:rsidRPr="00CC50DF" w:rsidTr="00CC50D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CC50DF" w:rsidRPr="00CC50DF" w:rsidRDefault="00CC50DF" w:rsidP="00CC50DF">
            <w:pPr>
              <w:widowControl w:val="0"/>
              <w:spacing w:line="360" w:lineRule="auto"/>
              <w:ind w:right="-407" w:hanging="478"/>
              <w:jc w:val="center"/>
              <w:rPr>
                <w:snapToGrid w:val="0"/>
                <w:sz w:val="24"/>
                <w:szCs w:val="24"/>
                <w:lang w:eastAsia="en-US"/>
              </w:rPr>
            </w:pPr>
            <w:r w:rsidRPr="00CC50DF">
              <w:rPr>
                <w:snapToGrid w:val="0"/>
                <w:sz w:val="24"/>
                <w:szCs w:val="24"/>
                <w:lang w:eastAsia="en-US"/>
              </w:rPr>
              <w:t>20</w:t>
            </w:r>
          </w:p>
        </w:tc>
        <w:tc>
          <w:tcPr>
            <w:tcW w:w="2642" w:type="pct"/>
            <w:tcBorders>
              <w:top w:val="single" w:sz="4" w:space="0" w:color="auto"/>
              <w:left w:val="single" w:sz="4" w:space="0" w:color="auto"/>
              <w:bottom w:val="single" w:sz="4" w:space="0" w:color="auto"/>
              <w:right w:val="single" w:sz="4" w:space="0" w:color="auto"/>
            </w:tcBorders>
            <w:hideMark/>
          </w:tcPr>
          <w:p w:rsidR="00CC50DF" w:rsidRPr="00CC50DF" w:rsidRDefault="00CC50DF" w:rsidP="00CC50DF">
            <w:pPr>
              <w:widowControl w:val="0"/>
              <w:spacing w:line="276" w:lineRule="auto"/>
              <w:jc w:val="both"/>
              <w:rPr>
                <w:snapToGrid w:val="0"/>
                <w:sz w:val="24"/>
                <w:szCs w:val="24"/>
                <w:lang w:eastAsia="en-US"/>
              </w:rPr>
            </w:pPr>
            <w:r w:rsidRPr="00CC50DF">
              <w:rPr>
                <w:color w:val="000000"/>
                <w:sz w:val="24"/>
                <w:szCs w:val="24"/>
                <w:lang w:eastAsia="en-US"/>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rsidR="00CC50DF" w:rsidRPr="00CC50DF" w:rsidRDefault="00CC50DF" w:rsidP="00CC50DF">
            <w:pPr>
              <w:widowControl w:val="0"/>
              <w:spacing w:before="40" w:line="276" w:lineRule="auto"/>
              <w:ind w:left="57" w:right="57" w:firstLine="680"/>
              <w:jc w:val="both"/>
              <w:rPr>
                <w:snapToGrid w:val="0"/>
                <w:sz w:val="24"/>
                <w:szCs w:val="24"/>
                <w:lang w:eastAsia="en-US"/>
              </w:rPr>
            </w:pPr>
          </w:p>
        </w:tc>
      </w:tr>
      <w:tr w:rsidR="00CC50DF" w:rsidRPr="00CC50DF" w:rsidTr="00CC50D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CC50DF" w:rsidRPr="00CC50DF" w:rsidRDefault="00CC50DF" w:rsidP="00CC50DF">
            <w:pPr>
              <w:widowControl w:val="0"/>
              <w:spacing w:after="60" w:line="360" w:lineRule="auto"/>
              <w:ind w:right="-407" w:hanging="478"/>
              <w:jc w:val="center"/>
              <w:rPr>
                <w:snapToGrid w:val="0"/>
                <w:sz w:val="24"/>
                <w:szCs w:val="24"/>
                <w:lang w:eastAsia="en-US"/>
              </w:rPr>
            </w:pPr>
            <w:r w:rsidRPr="00CC50DF">
              <w:rPr>
                <w:snapToGrid w:val="0"/>
                <w:sz w:val="24"/>
                <w:szCs w:val="24"/>
                <w:lang w:eastAsia="en-US"/>
              </w:rPr>
              <w:t>21</w:t>
            </w:r>
          </w:p>
        </w:tc>
        <w:tc>
          <w:tcPr>
            <w:tcW w:w="2642" w:type="pct"/>
            <w:tcBorders>
              <w:top w:val="single" w:sz="4" w:space="0" w:color="auto"/>
              <w:left w:val="single" w:sz="4" w:space="0" w:color="auto"/>
              <w:bottom w:val="single" w:sz="4" w:space="0" w:color="auto"/>
              <w:right w:val="single" w:sz="4" w:space="0" w:color="auto"/>
            </w:tcBorders>
            <w:hideMark/>
          </w:tcPr>
          <w:p w:rsidR="00CC50DF" w:rsidRPr="00CC50DF" w:rsidRDefault="00CC50DF" w:rsidP="00CC50DF">
            <w:pPr>
              <w:widowControl w:val="0"/>
              <w:spacing w:line="276" w:lineRule="auto"/>
              <w:jc w:val="both"/>
              <w:rPr>
                <w:snapToGrid w:val="0"/>
                <w:sz w:val="24"/>
                <w:szCs w:val="24"/>
                <w:lang w:eastAsia="en-US"/>
              </w:rPr>
            </w:pPr>
            <w:r w:rsidRPr="00CC50DF">
              <w:rPr>
                <w:color w:val="000000"/>
                <w:sz w:val="24"/>
                <w:szCs w:val="24"/>
                <w:lang w:eastAsia="en-US"/>
              </w:rPr>
              <w:t>Наличие собственной и арендованной базы.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rsidR="00CC50DF" w:rsidRPr="00CC50DF" w:rsidRDefault="00CC50DF" w:rsidP="00CC50DF">
            <w:pPr>
              <w:widowControl w:val="0"/>
              <w:spacing w:before="40" w:after="40" w:line="276" w:lineRule="auto"/>
              <w:ind w:left="57" w:right="57" w:firstLine="680"/>
              <w:jc w:val="both"/>
              <w:rPr>
                <w:snapToGrid w:val="0"/>
                <w:sz w:val="24"/>
                <w:szCs w:val="24"/>
                <w:lang w:eastAsia="en-US"/>
              </w:rPr>
            </w:pPr>
          </w:p>
        </w:tc>
      </w:tr>
      <w:tr w:rsidR="00CC50DF" w:rsidRPr="00CC50DF" w:rsidTr="00CC50D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CC50DF" w:rsidRPr="00CC50DF" w:rsidRDefault="00CC50DF" w:rsidP="00CC50DF">
            <w:pPr>
              <w:widowControl w:val="0"/>
              <w:spacing w:after="60" w:line="360" w:lineRule="auto"/>
              <w:ind w:right="-407" w:hanging="478"/>
              <w:jc w:val="center"/>
              <w:rPr>
                <w:snapToGrid w:val="0"/>
                <w:sz w:val="24"/>
                <w:szCs w:val="24"/>
                <w:lang w:eastAsia="en-US"/>
              </w:rPr>
            </w:pPr>
            <w:r w:rsidRPr="00CC50DF">
              <w:rPr>
                <w:snapToGrid w:val="0"/>
                <w:sz w:val="24"/>
                <w:szCs w:val="24"/>
                <w:lang w:eastAsia="en-US"/>
              </w:rPr>
              <w:t>22</w:t>
            </w:r>
          </w:p>
        </w:tc>
        <w:tc>
          <w:tcPr>
            <w:tcW w:w="2642" w:type="pct"/>
            <w:tcBorders>
              <w:top w:val="single" w:sz="4" w:space="0" w:color="auto"/>
              <w:left w:val="single" w:sz="4" w:space="0" w:color="auto"/>
              <w:bottom w:val="single" w:sz="4" w:space="0" w:color="auto"/>
              <w:right w:val="single" w:sz="4" w:space="0" w:color="auto"/>
            </w:tcBorders>
            <w:hideMark/>
          </w:tcPr>
          <w:p w:rsidR="00CC50DF" w:rsidRPr="00CC50DF" w:rsidRDefault="00CC50DF" w:rsidP="00CC50DF">
            <w:pPr>
              <w:widowControl w:val="0"/>
              <w:spacing w:line="276" w:lineRule="auto"/>
              <w:jc w:val="both"/>
              <w:rPr>
                <w:snapToGrid w:val="0"/>
                <w:sz w:val="24"/>
                <w:szCs w:val="24"/>
                <w:lang w:eastAsia="en-US"/>
              </w:rPr>
            </w:pPr>
            <w:r w:rsidRPr="00CC50DF">
              <w:rPr>
                <w:sz w:val="24"/>
                <w:szCs w:val="24"/>
                <w:lang w:eastAsia="en-US"/>
              </w:rPr>
              <w:t>Участие в судебных разбирательствах в текущем году и за два предыдущих года в качестве истца или ответчика (указать номера дел)</w:t>
            </w:r>
          </w:p>
        </w:tc>
        <w:tc>
          <w:tcPr>
            <w:tcW w:w="1927" w:type="pct"/>
            <w:tcBorders>
              <w:top w:val="single" w:sz="4" w:space="0" w:color="auto"/>
              <w:left w:val="single" w:sz="4" w:space="0" w:color="auto"/>
              <w:bottom w:val="single" w:sz="4" w:space="0" w:color="auto"/>
              <w:right w:val="single" w:sz="4" w:space="0" w:color="auto"/>
            </w:tcBorders>
          </w:tcPr>
          <w:p w:rsidR="00CC50DF" w:rsidRPr="00CC50DF" w:rsidRDefault="00CC50DF" w:rsidP="00CC50DF">
            <w:pPr>
              <w:widowControl w:val="0"/>
              <w:spacing w:before="40" w:after="40" w:line="276" w:lineRule="auto"/>
              <w:ind w:left="57" w:right="57" w:firstLine="680"/>
              <w:jc w:val="both"/>
              <w:rPr>
                <w:snapToGrid w:val="0"/>
                <w:sz w:val="24"/>
                <w:szCs w:val="24"/>
                <w:lang w:eastAsia="en-US"/>
              </w:rPr>
            </w:pPr>
          </w:p>
        </w:tc>
      </w:tr>
      <w:tr w:rsidR="00CC50DF" w:rsidRPr="00CC50DF" w:rsidTr="00CC50DF">
        <w:trPr>
          <w:cantSplit/>
          <w:trHeight w:val="1040"/>
          <w:jc w:val="center"/>
        </w:trPr>
        <w:tc>
          <w:tcPr>
            <w:tcW w:w="431" w:type="pct"/>
            <w:tcBorders>
              <w:top w:val="single" w:sz="4" w:space="0" w:color="auto"/>
              <w:left w:val="single" w:sz="4" w:space="0" w:color="auto"/>
              <w:bottom w:val="single" w:sz="4" w:space="0" w:color="auto"/>
              <w:right w:val="single" w:sz="4" w:space="0" w:color="auto"/>
            </w:tcBorders>
            <w:hideMark/>
          </w:tcPr>
          <w:p w:rsidR="00CC50DF" w:rsidRPr="00CC50DF" w:rsidRDefault="00CC50DF" w:rsidP="00CC50DF">
            <w:pPr>
              <w:widowControl w:val="0"/>
              <w:spacing w:after="60" w:line="360" w:lineRule="auto"/>
              <w:ind w:right="-407" w:hanging="478"/>
              <w:jc w:val="center"/>
              <w:rPr>
                <w:snapToGrid w:val="0"/>
                <w:sz w:val="24"/>
                <w:szCs w:val="24"/>
                <w:lang w:eastAsia="en-US"/>
              </w:rPr>
            </w:pPr>
            <w:r w:rsidRPr="00CC50DF">
              <w:rPr>
                <w:snapToGrid w:val="0"/>
                <w:sz w:val="24"/>
                <w:szCs w:val="24"/>
                <w:lang w:eastAsia="en-US"/>
              </w:rPr>
              <w:lastRenderedPageBreak/>
              <w:t>23</w:t>
            </w:r>
          </w:p>
        </w:tc>
        <w:tc>
          <w:tcPr>
            <w:tcW w:w="2642" w:type="pct"/>
            <w:tcBorders>
              <w:top w:val="single" w:sz="4" w:space="0" w:color="auto"/>
              <w:left w:val="single" w:sz="4" w:space="0" w:color="auto"/>
              <w:bottom w:val="single" w:sz="4" w:space="0" w:color="auto"/>
              <w:right w:val="single" w:sz="4" w:space="0" w:color="auto"/>
            </w:tcBorders>
            <w:hideMark/>
          </w:tcPr>
          <w:p w:rsidR="00CC50DF" w:rsidRPr="00CC50DF" w:rsidRDefault="00CC50DF" w:rsidP="00CC50DF">
            <w:pPr>
              <w:widowControl w:val="0"/>
              <w:spacing w:line="276" w:lineRule="auto"/>
              <w:jc w:val="both"/>
              <w:rPr>
                <w:snapToGrid w:val="0"/>
                <w:sz w:val="24"/>
                <w:szCs w:val="24"/>
                <w:lang w:eastAsia="en-US"/>
              </w:rPr>
            </w:pPr>
            <w:r w:rsidRPr="00CC50DF">
              <w:rPr>
                <w:sz w:val="24"/>
                <w:szCs w:val="24"/>
                <w:lang w:eastAsia="en-US"/>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927" w:type="pct"/>
            <w:tcBorders>
              <w:top w:val="single" w:sz="4" w:space="0" w:color="auto"/>
              <w:left w:val="single" w:sz="4" w:space="0" w:color="auto"/>
              <w:bottom w:val="single" w:sz="4" w:space="0" w:color="auto"/>
              <w:right w:val="single" w:sz="4" w:space="0" w:color="auto"/>
            </w:tcBorders>
          </w:tcPr>
          <w:p w:rsidR="00CC50DF" w:rsidRPr="00CC50DF" w:rsidRDefault="00CC50DF" w:rsidP="00CC50DF">
            <w:pPr>
              <w:widowControl w:val="0"/>
              <w:spacing w:before="40" w:after="40" w:line="276" w:lineRule="auto"/>
              <w:ind w:left="57" w:right="57" w:firstLine="680"/>
              <w:jc w:val="both"/>
              <w:rPr>
                <w:snapToGrid w:val="0"/>
                <w:sz w:val="24"/>
                <w:szCs w:val="24"/>
                <w:lang w:eastAsia="en-US"/>
              </w:rPr>
            </w:pPr>
          </w:p>
        </w:tc>
      </w:tr>
      <w:tr w:rsidR="00CC50DF" w:rsidRPr="00CC50DF" w:rsidTr="00CC50D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CC50DF" w:rsidRPr="00CC50DF" w:rsidRDefault="00CC50DF" w:rsidP="00CC50DF">
            <w:pPr>
              <w:widowControl w:val="0"/>
              <w:spacing w:after="60" w:line="360" w:lineRule="auto"/>
              <w:ind w:right="-407" w:hanging="478"/>
              <w:jc w:val="center"/>
              <w:rPr>
                <w:snapToGrid w:val="0"/>
                <w:sz w:val="24"/>
                <w:szCs w:val="24"/>
                <w:lang w:eastAsia="en-US"/>
              </w:rPr>
            </w:pPr>
            <w:r w:rsidRPr="00CC50DF">
              <w:rPr>
                <w:snapToGrid w:val="0"/>
                <w:sz w:val="24"/>
                <w:szCs w:val="24"/>
                <w:lang w:eastAsia="en-US"/>
              </w:rPr>
              <w:t>24</w:t>
            </w:r>
          </w:p>
        </w:tc>
        <w:tc>
          <w:tcPr>
            <w:tcW w:w="2642" w:type="pct"/>
            <w:tcBorders>
              <w:top w:val="single" w:sz="4" w:space="0" w:color="auto"/>
              <w:left w:val="single" w:sz="4" w:space="0" w:color="auto"/>
              <w:bottom w:val="single" w:sz="4" w:space="0" w:color="auto"/>
              <w:right w:val="single" w:sz="4" w:space="0" w:color="auto"/>
            </w:tcBorders>
            <w:hideMark/>
          </w:tcPr>
          <w:p w:rsidR="00CC50DF" w:rsidRPr="00CC50DF" w:rsidRDefault="00CC50DF" w:rsidP="00CC50DF">
            <w:pPr>
              <w:widowControl w:val="0"/>
              <w:spacing w:line="276" w:lineRule="auto"/>
              <w:jc w:val="both"/>
              <w:rPr>
                <w:snapToGrid w:val="0"/>
                <w:sz w:val="24"/>
                <w:szCs w:val="24"/>
                <w:lang w:eastAsia="en-US"/>
              </w:rPr>
            </w:pPr>
            <w:r w:rsidRPr="00CC50DF">
              <w:rPr>
                <w:sz w:val="24"/>
                <w:szCs w:val="24"/>
                <w:lang w:eastAsia="en-US"/>
              </w:rPr>
              <w:t>Наличие задолженности по кредитам и иным поручительствам на дату подачи заявки на участие в  запросе предложений (если имеется – заполнить форму № 6)</w:t>
            </w:r>
          </w:p>
        </w:tc>
        <w:tc>
          <w:tcPr>
            <w:tcW w:w="1927" w:type="pct"/>
            <w:tcBorders>
              <w:top w:val="single" w:sz="4" w:space="0" w:color="auto"/>
              <w:left w:val="single" w:sz="4" w:space="0" w:color="auto"/>
              <w:bottom w:val="single" w:sz="4" w:space="0" w:color="auto"/>
              <w:right w:val="single" w:sz="4" w:space="0" w:color="auto"/>
            </w:tcBorders>
          </w:tcPr>
          <w:p w:rsidR="00CC50DF" w:rsidRPr="00CC50DF" w:rsidRDefault="00CC50DF" w:rsidP="00CC50DF">
            <w:pPr>
              <w:widowControl w:val="0"/>
              <w:spacing w:before="40" w:after="40" w:line="276" w:lineRule="auto"/>
              <w:ind w:left="57" w:right="57" w:firstLine="680"/>
              <w:jc w:val="both"/>
              <w:rPr>
                <w:snapToGrid w:val="0"/>
                <w:sz w:val="24"/>
                <w:szCs w:val="24"/>
                <w:lang w:eastAsia="en-US"/>
              </w:rPr>
            </w:pPr>
          </w:p>
        </w:tc>
      </w:tr>
      <w:tr w:rsidR="00CC50DF" w:rsidRPr="00CC50DF" w:rsidTr="00CC50D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CC50DF" w:rsidRPr="00CC50DF" w:rsidRDefault="00CC50DF" w:rsidP="00CC50DF">
            <w:pPr>
              <w:widowControl w:val="0"/>
              <w:spacing w:after="60" w:line="360" w:lineRule="auto"/>
              <w:ind w:right="-407" w:hanging="478"/>
              <w:jc w:val="center"/>
              <w:rPr>
                <w:snapToGrid w:val="0"/>
                <w:sz w:val="24"/>
                <w:szCs w:val="24"/>
                <w:lang w:eastAsia="en-US"/>
              </w:rPr>
            </w:pPr>
            <w:r w:rsidRPr="00CC50DF">
              <w:rPr>
                <w:snapToGrid w:val="0"/>
                <w:sz w:val="24"/>
                <w:szCs w:val="24"/>
                <w:lang w:eastAsia="en-US"/>
              </w:rPr>
              <w:t>25</w:t>
            </w:r>
          </w:p>
        </w:tc>
        <w:tc>
          <w:tcPr>
            <w:tcW w:w="2642" w:type="pct"/>
            <w:tcBorders>
              <w:top w:val="single" w:sz="4" w:space="0" w:color="auto"/>
              <w:left w:val="single" w:sz="4" w:space="0" w:color="auto"/>
              <w:bottom w:val="single" w:sz="4" w:space="0" w:color="auto"/>
              <w:right w:val="single" w:sz="4" w:space="0" w:color="auto"/>
            </w:tcBorders>
            <w:hideMark/>
          </w:tcPr>
          <w:p w:rsidR="00CC50DF" w:rsidRPr="00CC50DF" w:rsidRDefault="00CC50DF" w:rsidP="00CC50DF">
            <w:pPr>
              <w:widowControl w:val="0"/>
              <w:spacing w:line="276" w:lineRule="auto"/>
              <w:jc w:val="both"/>
              <w:rPr>
                <w:snapToGrid w:val="0"/>
                <w:sz w:val="24"/>
                <w:szCs w:val="24"/>
                <w:lang w:eastAsia="en-US"/>
              </w:rPr>
            </w:pPr>
            <w:r w:rsidRPr="00CC50DF">
              <w:rPr>
                <w:sz w:val="24"/>
                <w:szCs w:val="24"/>
                <w:lang w:eastAsia="en-US"/>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927" w:type="pct"/>
            <w:tcBorders>
              <w:top w:val="single" w:sz="4" w:space="0" w:color="auto"/>
              <w:left w:val="single" w:sz="4" w:space="0" w:color="auto"/>
              <w:bottom w:val="single" w:sz="4" w:space="0" w:color="auto"/>
              <w:right w:val="single" w:sz="4" w:space="0" w:color="auto"/>
            </w:tcBorders>
          </w:tcPr>
          <w:p w:rsidR="00CC50DF" w:rsidRPr="00CC50DF" w:rsidRDefault="00CC50DF" w:rsidP="00CC50DF">
            <w:pPr>
              <w:widowControl w:val="0"/>
              <w:spacing w:before="40" w:after="40" w:line="276" w:lineRule="auto"/>
              <w:ind w:left="57" w:right="57" w:firstLine="680"/>
              <w:jc w:val="both"/>
              <w:rPr>
                <w:snapToGrid w:val="0"/>
                <w:sz w:val="24"/>
                <w:szCs w:val="24"/>
                <w:lang w:eastAsia="en-US"/>
              </w:rPr>
            </w:pPr>
          </w:p>
        </w:tc>
      </w:tr>
      <w:tr w:rsidR="00CC50DF" w:rsidRPr="00CC50DF" w:rsidTr="00CC50DF">
        <w:trPr>
          <w:cantSplit/>
          <w:trHeight w:val="1038"/>
          <w:jc w:val="center"/>
        </w:trPr>
        <w:tc>
          <w:tcPr>
            <w:tcW w:w="431" w:type="pct"/>
            <w:tcBorders>
              <w:top w:val="single" w:sz="4" w:space="0" w:color="auto"/>
              <w:left w:val="single" w:sz="4" w:space="0" w:color="auto"/>
              <w:bottom w:val="single" w:sz="4" w:space="0" w:color="auto"/>
              <w:right w:val="single" w:sz="4" w:space="0" w:color="auto"/>
            </w:tcBorders>
            <w:hideMark/>
          </w:tcPr>
          <w:p w:rsidR="00CC50DF" w:rsidRPr="00CC50DF" w:rsidRDefault="00CC50DF" w:rsidP="00CC50DF">
            <w:pPr>
              <w:widowControl w:val="0"/>
              <w:spacing w:after="60" w:line="360" w:lineRule="auto"/>
              <w:ind w:right="-407" w:hanging="478"/>
              <w:jc w:val="center"/>
              <w:rPr>
                <w:snapToGrid w:val="0"/>
                <w:sz w:val="24"/>
                <w:szCs w:val="24"/>
                <w:lang w:eastAsia="en-US"/>
              </w:rPr>
            </w:pPr>
            <w:r w:rsidRPr="00CC50DF">
              <w:rPr>
                <w:snapToGrid w:val="0"/>
                <w:sz w:val="24"/>
                <w:szCs w:val="24"/>
                <w:lang w:eastAsia="en-US"/>
              </w:rPr>
              <w:t>26</w:t>
            </w:r>
          </w:p>
        </w:tc>
        <w:tc>
          <w:tcPr>
            <w:tcW w:w="2642" w:type="pct"/>
            <w:tcBorders>
              <w:top w:val="single" w:sz="4" w:space="0" w:color="auto"/>
              <w:left w:val="single" w:sz="4" w:space="0" w:color="auto"/>
              <w:bottom w:val="single" w:sz="4" w:space="0" w:color="auto"/>
              <w:right w:val="single" w:sz="4" w:space="0" w:color="auto"/>
            </w:tcBorders>
            <w:hideMark/>
          </w:tcPr>
          <w:p w:rsidR="00CC50DF" w:rsidRPr="00CC50DF" w:rsidRDefault="00CC50DF" w:rsidP="00CC50DF">
            <w:pPr>
              <w:widowControl w:val="0"/>
              <w:spacing w:line="276" w:lineRule="auto"/>
              <w:jc w:val="both"/>
              <w:rPr>
                <w:snapToGrid w:val="0"/>
                <w:sz w:val="24"/>
                <w:szCs w:val="24"/>
                <w:lang w:eastAsia="en-US"/>
              </w:rPr>
            </w:pPr>
            <w:r w:rsidRPr="00CC50DF">
              <w:rPr>
                <w:sz w:val="24"/>
                <w:szCs w:val="24"/>
                <w:lang w:eastAsia="en-US"/>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927" w:type="pct"/>
            <w:tcBorders>
              <w:top w:val="single" w:sz="4" w:space="0" w:color="auto"/>
              <w:left w:val="single" w:sz="4" w:space="0" w:color="auto"/>
              <w:bottom w:val="single" w:sz="4" w:space="0" w:color="auto"/>
              <w:right w:val="single" w:sz="4" w:space="0" w:color="auto"/>
            </w:tcBorders>
          </w:tcPr>
          <w:p w:rsidR="00CC50DF" w:rsidRPr="00CC50DF" w:rsidRDefault="00CC50DF" w:rsidP="00CC50DF">
            <w:pPr>
              <w:widowControl w:val="0"/>
              <w:spacing w:before="40" w:after="40" w:line="276" w:lineRule="auto"/>
              <w:ind w:left="57" w:right="57" w:firstLine="680"/>
              <w:jc w:val="both"/>
              <w:rPr>
                <w:snapToGrid w:val="0"/>
                <w:sz w:val="24"/>
                <w:szCs w:val="24"/>
                <w:lang w:eastAsia="en-US"/>
              </w:rPr>
            </w:pPr>
          </w:p>
        </w:tc>
      </w:tr>
      <w:tr w:rsidR="00CC50DF" w:rsidRPr="00CC50DF" w:rsidTr="00CC50DF">
        <w:trPr>
          <w:cantSplit/>
          <w:trHeight w:val="577"/>
          <w:jc w:val="center"/>
        </w:trPr>
        <w:tc>
          <w:tcPr>
            <w:tcW w:w="431" w:type="pct"/>
            <w:tcBorders>
              <w:top w:val="single" w:sz="4" w:space="0" w:color="auto"/>
              <w:left w:val="single" w:sz="4" w:space="0" w:color="auto"/>
              <w:bottom w:val="single" w:sz="4" w:space="0" w:color="auto"/>
              <w:right w:val="single" w:sz="4" w:space="0" w:color="auto"/>
            </w:tcBorders>
            <w:hideMark/>
          </w:tcPr>
          <w:p w:rsidR="00CC50DF" w:rsidRPr="00CC50DF" w:rsidRDefault="00CC50DF" w:rsidP="00CC50DF">
            <w:pPr>
              <w:widowControl w:val="0"/>
              <w:spacing w:after="60" w:line="360" w:lineRule="auto"/>
              <w:ind w:right="-407" w:hanging="478"/>
              <w:jc w:val="center"/>
              <w:rPr>
                <w:snapToGrid w:val="0"/>
                <w:sz w:val="24"/>
                <w:szCs w:val="24"/>
                <w:lang w:eastAsia="en-US"/>
              </w:rPr>
            </w:pPr>
            <w:r w:rsidRPr="00CC50DF">
              <w:rPr>
                <w:snapToGrid w:val="0"/>
                <w:sz w:val="24"/>
                <w:szCs w:val="24"/>
                <w:lang w:eastAsia="en-US"/>
              </w:rPr>
              <w:t>27</w:t>
            </w:r>
          </w:p>
        </w:tc>
        <w:tc>
          <w:tcPr>
            <w:tcW w:w="2642" w:type="pct"/>
            <w:tcBorders>
              <w:top w:val="single" w:sz="4" w:space="0" w:color="auto"/>
              <w:left w:val="single" w:sz="4" w:space="0" w:color="auto"/>
              <w:bottom w:val="single" w:sz="4" w:space="0" w:color="auto"/>
              <w:right w:val="single" w:sz="4" w:space="0" w:color="auto"/>
            </w:tcBorders>
            <w:hideMark/>
          </w:tcPr>
          <w:p w:rsidR="00CC50DF" w:rsidRPr="00CC50DF" w:rsidRDefault="00CC50DF" w:rsidP="00CC50DF">
            <w:pPr>
              <w:widowControl w:val="0"/>
              <w:spacing w:line="276" w:lineRule="auto"/>
              <w:jc w:val="both"/>
              <w:rPr>
                <w:snapToGrid w:val="0"/>
                <w:sz w:val="24"/>
                <w:szCs w:val="24"/>
                <w:lang w:eastAsia="en-US"/>
              </w:rPr>
            </w:pPr>
            <w:r w:rsidRPr="00CC50DF">
              <w:rPr>
                <w:snapToGrid w:val="0"/>
                <w:sz w:val="24"/>
                <w:szCs w:val="24"/>
                <w:lang w:eastAsia="en-US"/>
              </w:rPr>
              <w:t>Наличие исполнительных производств в отношении Участника</w:t>
            </w:r>
          </w:p>
        </w:tc>
        <w:tc>
          <w:tcPr>
            <w:tcW w:w="1927" w:type="pct"/>
            <w:tcBorders>
              <w:top w:val="single" w:sz="4" w:space="0" w:color="auto"/>
              <w:left w:val="single" w:sz="4" w:space="0" w:color="auto"/>
              <w:bottom w:val="single" w:sz="4" w:space="0" w:color="auto"/>
              <w:right w:val="single" w:sz="4" w:space="0" w:color="auto"/>
            </w:tcBorders>
          </w:tcPr>
          <w:p w:rsidR="00CC50DF" w:rsidRPr="00CC50DF" w:rsidRDefault="00CC50DF" w:rsidP="00CC50DF">
            <w:pPr>
              <w:widowControl w:val="0"/>
              <w:spacing w:before="40" w:after="40" w:line="276" w:lineRule="auto"/>
              <w:ind w:left="57" w:right="57" w:firstLine="680"/>
              <w:jc w:val="both"/>
              <w:rPr>
                <w:snapToGrid w:val="0"/>
                <w:sz w:val="24"/>
                <w:szCs w:val="24"/>
                <w:lang w:eastAsia="en-US"/>
              </w:rPr>
            </w:pPr>
          </w:p>
        </w:tc>
      </w:tr>
      <w:tr w:rsidR="00CC50DF" w:rsidRPr="00CC50DF" w:rsidTr="00CC50DF">
        <w:trPr>
          <w:cantSplit/>
          <w:trHeight w:val="364"/>
          <w:jc w:val="center"/>
        </w:trPr>
        <w:tc>
          <w:tcPr>
            <w:tcW w:w="431" w:type="pct"/>
            <w:tcBorders>
              <w:top w:val="single" w:sz="4" w:space="0" w:color="auto"/>
              <w:left w:val="single" w:sz="4" w:space="0" w:color="auto"/>
              <w:bottom w:val="single" w:sz="4" w:space="0" w:color="auto"/>
              <w:right w:val="single" w:sz="4" w:space="0" w:color="auto"/>
            </w:tcBorders>
            <w:hideMark/>
          </w:tcPr>
          <w:p w:rsidR="00CC50DF" w:rsidRPr="00CC50DF" w:rsidRDefault="00CC50DF" w:rsidP="00CC50DF">
            <w:pPr>
              <w:widowControl w:val="0"/>
              <w:spacing w:after="60" w:line="360" w:lineRule="auto"/>
              <w:ind w:right="-407" w:hanging="478"/>
              <w:jc w:val="center"/>
              <w:rPr>
                <w:snapToGrid w:val="0"/>
                <w:sz w:val="24"/>
                <w:szCs w:val="24"/>
                <w:lang w:eastAsia="en-US"/>
              </w:rPr>
            </w:pPr>
            <w:r w:rsidRPr="00CC50DF">
              <w:rPr>
                <w:snapToGrid w:val="0"/>
                <w:sz w:val="24"/>
                <w:szCs w:val="24"/>
                <w:lang w:eastAsia="en-US"/>
              </w:rPr>
              <w:t>28</w:t>
            </w:r>
          </w:p>
        </w:tc>
        <w:tc>
          <w:tcPr>
            <w:tcW w:w="2642" w:type="pct"/>
            <w:tcBorders>
              <w:top w:val="single" w:sz="4" w:space="0" w:color="auto"/>
              <w:left w:val="single" w:sz="4" w:space="0" w:color="auto"/>
              <w:bottom w:val="single" w:sz="4" w:space="0" w:color="auto"/>
              <w:right w:val="single" w:sz="4" w:space="0" w:color="auto"/>
            </w:tcBorders>
            <w:hideMark/>
          </w:tcPr>
          <w:p w:rsidR="00CC50DF" w:rsidRPr="00CC50DF" w:rsidRDefault="00CC50DF" w:rsidP="00CC50DF">
            <w:pPr>
              <w:widowControl w:val="0"/>
              <w:spacing w:line="276" w:lineRule="auto"/>
              <w:jc w:val="both"/>
              <w:rPr>
                <w:sz w:val="24"/>
                <w:szCs w:val="24"/>
                <w:lang w:eastAsia="en-US"/>
              </w:rPr>
            </w:pPr>
            <w:r w:rsidRPr="00CC50DF">
              <w:rPr>
                <w:sz w:val="24"/>
                <w:szCs w:val="24"/>
                <w:lang w:eastAsia="en-US"/>
              </w:rPr>
              <w:t>Дата образования предприятия</w:t>
            </w:r>
          </w:p>
        </w:tc>
        <w:tc>
          <w:tcPr>
            <w:tcW w:w="1927" w:type="pct"/>
            <w:tcBorders>
              <w:top w:val="single" w:sz="4" w:space="0" w:color="auto"/>
              <w:left w:val="single" w:sz="4" w:space="0" w:color="auto"/>
              <w:bottom w:val="single" w:sz="4" w:space="0" w:color="auto"/>
              <w:right w:val="single" w:sz="4" w:space="0" w:color="auto"/>
            </w:tcBorders>
          </w:tcPr>
          <w:p w:rsidR="00CC50DF" w:rsidRPr="00CC50DF" w:rsidRDefault="00CC50DF" w:rsidP="00CC50DF">
            <w:pPr>
              <w:widowControl w:val="0"/>
              <w:spacing w:before="40" w:after="40" w:line="276" w:lineRule="auto"/>
              <w:ind w:left="57" w:right="57" w:firstLine="680"/>
              <w:jc w:val="both"/>
              <w:rPr>
                <w:snapToGrid w:val="0"/>
                <w:sz w:val="24"/>
                <w:szCs w:val="24"/>
                <w:lang w:eastAsia="en-US"/>
              </w:rPr>
            </w:pPr>
          </w:p>
        </w:tc>
      </w:tr>
      <w:tr w:rsidR="00CC50DF" w:rsidRPr="00CC50DF" w:rsidTr="00CC50D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rsidR="00CC50DF" w:rsidRPr="00CC50DF" w:rsidRDefault="00CC50DF" w:rsidP="00CC50DF">
            <w:pPr>
              <w:widowControl w:val="0"/>
              <w:spacing w:after="60" w:line="360" w:lineRule="auto"/>
              <w:ind w:right="-407" w:hanging="478"/>
              <w:jc w:val="center"/>
              <w:rPr>
                <w:snapToGrid w:val="0"/>
                <w:sz w:val="24"/>
                <w:szCs w:val="24"/>
                <w:lang w:eastAsia="en-US"/>
              </w:rPr>
            </w:pPr>
            <w:r w:rsidRPr="00CC50DF">
              <w:rPr>
                <w:snapToGrid w:val="0"/>
                <w:sz w:val="24"/>
                <w:szCs w:val="24"/>
                <w:lang w:eastAsia="en-US"/>
              </w:rPr>
              <w:t>29</w:t>
            </w:r>
          </w:p>
        </w:tc>
        <w:tc>
          <w:tcPr>
            <w:tcW w:w="2642" w:type="pct"/>
            <w:tcBorders>
              <w:top w:val="single" w:sz="4" w:space="0" w:color="auto"/>
              <w:left w:val="single" w:sz="4" w:space="0" w:color="auto"/>
              <w:bottom w:val="single" w:sz="4" w:space="0" w:color="auto"/>
              <w:right w:val="single" w:sz="4" w:space="0" w:color="auto"/>
            </w:tcBorders>
          </w:tcPr>
          <w:p w:rsidR="00CC50DF" w:rsidRPr="00CC50DF" w:rsidRDefault="00CC50DF" w:rsidP="00CC50DF">
            <w:pPr>
              <w:widowControl w:val="0"/>
              <w:spacing w:line="276" w:lineRule="auto"/>
              <w:jc w:val="both"/>
              <w:rPr>
                <w:sz w:val="24"/>
                <w:szCs w:val="24"/>
                <w:lang w:eastAsia="en-US"/>
              </w:rPr>
            </w:pPr>
            <w:r w:rsidRPr="00CC50DF">
              <w:rPr>
                <w:sz w:val="24"/>
                <w:szCs w:val="24"/>
                <w:lang w:eastAsia="en-US"/>
              </w:rPr>
              <w:t>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r w:rsidRPr="00CC50DF">
              <w:rPr>
                <w:color w:val="FF0000"/>
                <w:sz w:val="24"/>
                <w:szCs w:val="24"/>
                <w:lang w:eastAsia="en-US"/>
              </w:rPr>
              <w:t xml:space="preserve"> </w:t>
            </w:r>
          </w:p>
        </w:tc>
        <w:tc>
          <w:tcPr>
            <w:tcW w:w="1927" w:type="pct"/>
            <w:tcBorders>
              <w:top w:val="single" w:sz="4" w:space="0" w:color="auto"/>
              <w:left w:val="single" w:sz="4" w:space="0" w:color="auto"/>
              <w:bottom w:val="single" w:sz="4" w:space="0" w:color="auto"/>
              <w:right w:val="single" w:sz="4" w:space="0" w:color="auto"/>
            </w:tcBorders>
          </w:tcPr>
          <w:p w:rsidR="00CC50DF" w:rsidRPr="00CC50DF" w:rsidRDefault="00CC50DF" w:rsidP="00CC50DF">
            <w:pPr>
              <w:widowControl w:val="0"/>
              <w:spacing w:before="40" w:after="40" w:line="276" w:lineRule="auto"/>
              <w:ind w:left="57" w:right="57" w:firstLine="680"/>
              <w:jc w:val="both"/>
              <w:rPr>
                <w:snapToGrid w:val="0"/>
                <w:sz w:val="24"/>
                <w:szCs w:val="24"/>
                <w:lang w:eastAsia="en-US"/>
              </w:rPr>
            </w:pPr>
          </w:p>
        </w:tc>
      </w:tr>
      <w:tr w:rsidR="00CC50DF" w:rsidRPr="00CC50DF" w:rsidTr="00CC50D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rsidR="00CC50DF" w:rsidRPr="00CC50DF" w:rsidRDefault="00CC50DF" w:rsidP="00CC50DF">
            <w:pPr>
              <w:widowControl w:val="0"/>
              <w:spacing w:after="60" w:line="360" w:lineRule="auto"/>
              <w:ind w:right="-407" w:hanging="478"/>
              <w:jc w:val="center"/>
              <w:rPr>
                <w:snapToGrid w:val="0"/>
                <w:sz w:val="24"/>
                <w:szCs w:val="24"/>
                <w:lang w:eastAsia="en-US"/>
              </w:rPr>
            </w:pPr>
            <w:r w:rsidRPr="00CC50DF">
              <w:rPr>
                <w:snapToGrid w:val="0"/>
                <w:sz w:val="24"/>
                <w:szCs w:val="24"/>
                <w:lang w:eastAsia="en-US"/>
              </w:rPr>
              <w:t>30</w:t>
            </w:r>
          </w:p>
        </w:tc>
        <w:tc>
          <w:tcPr>
            <w:tcW w:w="2642" w:type="pct"/>
            <w:tcBorders>
              <w:top w:val="single" w:sz="4" w:space="0" w:color="auto"/>
              <w:left w:val="single" w:sz="4" w:space="0" w:color="auto"/>
              <w:bottom w:val="single" w:sz="4" w:space="0" w:color="auto"/>
              <w:right w:val="single" w:sz="4" w:space="0" w:color="auto"/>
            </w:tcBorders>
          </w:tcPr>
          <w:p w:rsidR="00CC50DF" w:rsidRPr="00CC50DF" w:rsidRDefault="00CC50DF" w:rsidP="00CC50DF">
            <w:pPr>
              <w:widowControl w:val="0"/>
              <w:spacing w:line="276" w:lineRule="auto"/>
              <w:jc w:val="both"/>
              <w:rPr>
                <w:sz w:val="24"/>
                <w:szCs w:val="24"/>
                <w:lang w:eastAsia="en-US"/>
              </w:rPr>
            </w:pPr>
            <w:r w:rsidRPr="00CC50DF">
              <w:rPr>
                <w:sz w:val="24"/>
                <w:szCs w:val="24"/>
                <w:lang w:eastAsia="en-US"/>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которого действует участник закупки.</w:t>
            </w:r>
          </w:p>
        </w:tc>
        <w:tc>
          <w:tcPr>
            <w:tcW w:w="1927" w:type="pct"/>
            <w:tcBorders>
              <w:top w:val="single" w:sz="4" w:space="0" w:color="auto"/>
              <w:left w:val="single" w:sz="4" w:space="0" w:color="auto"/>
              <w:bottom w:val="single" w:sz="4" w:space="0" w:color="auto"/>
              <w:right w:val="single" w:sz="4" w:space="0" w:color="auto"/>
            </w:tcBorders>
          </w:tcPr>
          <w:p w:rsidR="00CC50DF" w:rsidRPr="00CC50DF" w:rsidRDefault="00CC50DF" w:rsidP="00CC50DF">
            <w:pPr>
              <w:widowControl w:val="0"/>
              <w:spacing w:before="40" w:after="40" w:line="276" w:lineRule="auto"/>
              <w:ind w:left="57" w:right="57" w:firstLine="680"/>
              <w:jc w:val="both"/>
              <w:rPr>
                <w:snapToGrid w:val="0"/>
                <w:sz w:val="24"/>
                <w:szCs w:val="24"/>
                <w:lang w:eastAsia="en-US"/>
              </w:rPr>
            </w:pPr>
          </w:p>
        </w:tc>
      </w:tr>
    </w:tbl>
    <w:p w:rsidR="00CC50DF" w:rsidRPr="00CC50DF" w:rsidRDefault="00CC50DF" w:rsidP="00CC50DF">
      <w:pPr>
        <w:widowControl w:val="0"/>
        <w:ind w:firstLine="567"/>
        <w:jc w:val="both"/>
        <w:rPr>
          <w:snapToGrid w:val="0"/>
          <w:sz w:val="24"/>
          <w:szCs w:val="24"/>
        </w:rPr>
      </w:pPr>
      <w:r w:rsidRPr="00CC50DF">
        <w:rPr>
          <w:snapToGrid w:val="0"/>
          <w:sz w:val="24"/>
          <w:szCs w:val="24"/>
        </w:rPr>
        <w:t>___________________________________</w:t>
      </w:r>
    </w:p>
    <w:p w:rsidR="00CC50DF" w:rsidRPr="00CC50DF" w:rsidRDefault="00CC50DF" w:rsidP="00CC50DF">
      <w:pPr>
        <w:widowControl w:val="0"/>
        <w:ind w:right="3684" w:firstLine="567"/>
        <w:rPr>
          <w:snapToGrid w:val="0"/>
          <w:sz w:val="24"/>
          <w:szCs w:val="24"/>
          <w:vertAlign w:val="superscript"/>
        </w:rPr>
      </w:pPr>
      <w:r w:rsidRPr="00CC50DF">
        <w:rPr>
          <w:snapToGrid w:val="0"/>
          <w:sz w:val="24"/>
          <w:szCs w:val="24"/>
          <w:vertAlign w:val="superscript"/>
        </w:rPr>
        <w:t>(подпись, М.П.)</w:t>
      </w:r>
    </w:p>
    <w:p w:rsidR="00CC50DF" w:rsidRPr="00CC50DF" w:rsidRDefault="00CC50DF" w:rsidP="00CC50DF">
      <w:pPr>
        <w:widowControl w:val="0"/>
        <w:ind w:firstLine="567"/>
        <w:jc w:val="both"/>
        <w:rPr>
          <w:snapToGrid w:val="0"/>
          <w:sz w:val="24"/>
          <w:szCs w:val="24"/>
        </w:rPr>
      </w:pPr>
      <w:r w:rsidRPr="00CC50DF">
        <w:rPr>
          <w:snapToGrid w:val="0"/>
          <w:sz w:val="24"/>
          <w:szCs w:val="24"/>
        </w:rPr>
        <w:t>___________________________________</w:t>
      </w:r>
    </w:p>
    <w:p w:rsidR="00CC50DF" w:rsidRPr="00CC50DF" w:rsidRDefault="00CC50DF" w:rsidP="00CC50DF">
      <w:pPr>
        <w:widowControl w:val="0"/>
        <w:ind w:right="3684" w:firstLine="567"/>
        <w:rPr>
          <w:snapToGrid w:val="0"/>
          <w:sz w:val="24"/>
          <w:szCs w:val="24"/>
          <w:vertAlign w:val="superscript"/>
        </w:rPr>
      </w:pPr>
      <w:r w:rsidRPr="00CC50DF">
        <w:rPr>
          <w:snapToGrid w:val="0"/>
          <w:sz w:val="24"/>
          <w:szCs w:val="24"/>
          <w:vertAlign w:val="superscript"/>
        </w:rPr>
        <w:t>(фамилия, имя, отчество подписавшего, должность)</w:t>
      </w:r>
    </w:p>
    <w:p w:rsidR="00CC50DF" w:rsidRPr="00CC50DF" w:rsidRDefault="00CC50DF" w:rsidP="00CC50DF">
      <w:pPr>
        <w:widowControl w:val="0"/>
        <w:pBdr>
          <w:bottom w:val="single" w:sz="4" w:space="1" w:color="auto"/>
        </w:pBdr>
        <w:shd w:val="clear" w:color="auto" w:fill="E0E0E0"/>
        <w:spacing w:line="360" w:lineRule="auto"/>
        <w:ind w:right="21" w:firstLine="680"/>
        <w:jc w:val="center"/>
        <w:rPr>
          <w:b/>
          <w:snapToGrid w:val="0"/>
          <w:color w:val="000000"/>
          <w:spacing w:val="36"/>
          <w:sz w:val="24"/>
          <w:szCs w:val="24"/>
        </w:rPr>
      </w:pPr>
      <w:r w:rsidRPr="00CC50DF">
        <w:rPr>
          <w:b/>
          <w:snapToGrid w:val="0"/>
          <w:color w:val="000000"/>
          <w:spacing w:val="36"/>
          <w:sz w:val="24"/>
          <w:szCs w:val="24"/>
        </w:rPr>
        <w:lastRenderedPageBreak/>
        <w:t>конец формы</w:t>
      </w:r>
    </w:p>
    <w:p w:rsidR="00CC50DF" w:rsidRPr="00CC50DF" w:rsidRDefault="00CC50DF" w:rsidP="00CC50DF">
      <w:pPr>
        <w:widowControl w:val="0"/>
        <w:ind w:firstLine="680"/>
        <w:jc w:val="both"/>
        <w:rPr>
          <w:b/>
          <w:sz w:val="24"/>
          <w:szCs w:val="24"/>
        </w:rPr>
      </w:pPr>
      <w:r w:rsidRPr="00CC50DF">
        <w:rPr>
          <w:b/>
          <w:sz w:val="24"/>
          <w:szCs w:val="24"/>
        </w:rPr>
        <w:t>Инструкции по заполнению:</w:t>
      </w:r>
    </w:p>
    <w:p w:rsidR="00CC50DF" w:rsidRPr="00CC50DF" w:rsidRDefault="00CC50DF" w:rsidP="00CC50DF">
      <w:pPr>
        <w:widowControl w:val="0"/>
        <w:numPr>
          <w:ilvl w:val="0"/>
          <w:numId w:val="20"/>
        </w:numPr>
        <w:tabs>
          <w:tab w:val="num" w:pos="0"/>
          <w:tab w:val="left" w:pos="284"/>
        </w:tabs>
        <w:contextualSpacing/>
        <w:jc w:val="both"/>
        <w:rPr>
          <w:sz w:val="24"/>
          <w:szCs w:val="24"/>
        </w:rPr>
      </w:pPr>
      <w:r w:rsidRPr="00CC50DF">
        <w:rPr>
          <w:sz w:val="24"/>
          <w:szCs w:val="24"/>
        </w:rPr>
        <w:t>Участник указывает свое фирменное наименование (в т.ч. организационно-правовую форму) и свой адрес.</w:t>
      </w:r>
    </w:p>
    <w:p w:rsidR="00CC50DF" w:rsidRPr="00CC50DF" w:rsidRDefault="00CC50DF" w:rsidP="00CC50DF">
      <w:pPr>
        <w:widowControl w:val="0"/>
        <w:numPr>
          <w:ilvl w:val="0"/>
          <w:numId w:val="20"/>
        </w:numPr>
        <w:tabs>
          <w:tab w:val="num" w:pos="0"/>
          <w:tab w:val="left" w:pos="284"/>
        </w:tabs>
        <w:contextualSpacing/>
        <w:jc w:val="both"/>
        <w:rPr>
          <w:sz w:val="24"/>
          <w:szCs w:val="24"/>
        </w:rPr>
      </w:pPr>
      <w:r w:rsidRPr="00CC50DF">
        <w:rPr>
          <w:sz w:val="24"/>
          <w:szCs w:val="24"/>
        </w:rPr>
        <w:t>Участник должен заполнить приведенную выше таблицу по всем позициям. В случае отсутствия каких-либо данных указать слово «нет».</w:t>
      </w:r>
    </w:p>
    <w:p w:rsidR="00CC50DF" w:rsidRPr="00CC50DF" w:rsidRDefault="00CC50DF" w:rsidP="00CC50DF">
      <w:pPr>
        <w:widowControl w:val="0"/>
        <w:numPr>
          <w:ilvl w:val="0"/>
          <w:numId w:val="20"/>
        </w:numPr>
        <w:tabs>
          <w:tab w:val="num" w:pos="0"/>
          <w:tab w:val="left" w:pos="284"/>
        </w:tabs>
        <w:contextualSpacing/>
        <w:jc w:val="both"/>
        <w:rPr>
          <w:sz w:val="24"/>
          <w:szCs w:val="24"/>
        </w:rPr>
      </w:pPr>
      <w:r w:rsidRPr="00CC50DF">
        <w:rPr>
          <w:sz w:val="24"/>
          <w:szCs w:val="24"/>
        </w:rPr>
        <w:t xml:space="preserve">В графе 9 «Банковские реквизиты…» указываются реквизиты, которые будут использованы при заключении Договора. </w:t>
      </w:r>
    </w:p>
    <w:p w:rsidR="00CC50DF" w:rsidRPr="00CC50DF" w:rsidRDefault="00CC50DF" w:rsidP="00CC50DF">
      <w:pPr>
        <w:ind w:left="720"/>
        <w:rPr>
          <w:sz w:val="24"/>
          <w:szCs w:val="24"/>
        </w:rPr>
      </w:pPr>
    </w:p>
    <w:p w:rsidR="00CC50DF" w:rsidRPr="00CC50DF" w:rsidRDefault="00CC50DF" w:rsidP="00CC50DF">
      <w:pPr>
        <w:rPr>
          <w:sz w:val="24"/>
          <w:szCs w:val="24"/>
        </w:rPr>
      </w:pPr>
    </w:p>
    <w:p w:rsidR="00CC50DF" w:rsidRPr="00CC50DF" w:rsidRDefault="00CC50DF" w:rsidP="00CC50DF">
      <w:pPr>
        <w:rPr>
          <w:sz w:val="24"/>
          <w:szCs w:val="24"/>
        </w:rPr>
      </w:pPr>
    </w:p>
    <w:p w:rsidR="00CC50DF" w:rsidRPr="00CC50DF" w:rsidRDefault="00CC50DF" w:rsidP="00CC50DF">
      <w:pPr>
        <w:rPr>
          <w:sz w:val="24"/>
          <w:szCs w:val="24"/>
        </w:rPr>
      </w:pPr>
    </w:p>
    <w:p w:rsidR="00CC50DF" w:rsidRPr="00CC50DF" w:rsidRDefault="00CC50DF" w:rsidP="00CC50DF">
      <w:pPr>
        <w:rPr>
          <w:sz w:val="24"/>
          <w:szCs w:val="24"/>
        </w:rPr>
      </w:pPr>
    </w:p>
    <w:p w:rsidR="00CC50DF" w:rsidRPr="00CC50DF" w:rsidRDefault="00CC50DF" w:rsidP="00CC50DF">
      <w:pPr>
        <w:rPr>
          <w:sz w:val="24"/>
          <w:szCs w:val="24"/>
        </w:rPr>
      </w:pPr>
    </w:p>
    <w:p w:rsidR="00CC50DF" w:rsidRPr="00CC50DF" w:rsidRDefault="00CC50DF" w:rsidP="00CC50DF">
      <w:pPr>
        <w:rPr>
          <w:sz w:val="24"/>
          <w:szCs w:val="24"/>
        </w:rPr>
      </w:pPr>
    </w:p>
    <w:p w:rsidR="00CC50DF" w:rsidRPr="00CC50DF" w:rsidRDefault="00CC50DF" w:rsidP="00CC50DF">
      <w:pPr>
        <w:rPr>
          <w:sz w:val="24"/>
          <w:szCs w:val="24"/>
        </w:rPr>
      </w:pPr>
    </w:p>
    <w:p w:rsidR="00CC50DF" w:rsidRPr="00CC50DF" w:rsidRDefault="00CC50DF" w:rsidP="00CC50DF">
      <w:pPr>
        <w:rPr>
          <w:sz w:val="24"/>
          <w:szCs w:val="24"/>
        </w:rPr>
      </w:pPr>
    </w:p>
    <w:p w:rsidR="00CC50DF" w:rsidRPr="00CC50DF" w:rsidRDefault="00CC50DF" w:rsidP="00CC50DF">
      <w:pPr>
        <w:rPr>
          <w:sz w:val="24"/>
          <w:szCs w:val="24"/>
        </w:rPr>
      </w:pPr>
    </w:p>
    <w:p w:rsidR="00CC50DF" w:rsidRPr="00CC50DF" w:rsidRDefault="00CC50DF" w:rsidP="00CC50DF">
      <w:pPr>
        <w:rPr>
          <w:sz w:val="24"/>
          <w:szCs w:val="24"/>
        </w:rPr>
      </w:pPr>
    </w:p>
    <w:p w:rsidR="00CC50DF" w:rsidRPr="00CC50DF" w:rsidRDefault="00CC50DF" w:rsidP="00CC50DF">
      <w:pPr>
        <w:rPr>
          <w:sz w:val="24"/>
          <w:szCs w:val="24"/>
        </w:rPr>
      </w:pPr>
    </w:p>
    <w:p w:rsidR="00CC50DF" w:rsidRPr="00CC50DF" w:rsidRDefault="00CC50DF" w:rsidP="00CC50DF">
      <w:pPr>
        <w:rPr>
          <w:sz w:val="24"/>
          <w:szCs w:val="24"/>
        </w:rPr>
      </w:pPr>
    </w:p>
    <w:p w:rsidR="00CC50DF" w:rsidRPr="00CC50DF" w:rsidRDefault="00CC50DF" w:rsidP="00CC50DF">
      <w:pPr>
        <w:rPr>
          <w:sz w:val="24"/>
          <w:szCs w:val="24"/>
        </w:rPr>
      </w:pPr>
    </w:p>
    <w:p w:rsidR="00CC50DF" w:rsidRPr="00CC50DF" w:rsidRDefault="00CC50DF" w:rsidP="00CC50DF">
      <w:pPr>
        <w:rPr>
          <w:sz w:val="24"/>
          <w:szCs w:val="24"/>
        </w:rPr>
      </w:pPr>
    </w:p>
    <w:p w:rsidR="00CC50DF" w:rsidRPr="00CC50DF" w:rsidRDefault="00CC50DF" w:rsidP="00CC50DF">
      <w:pPr>
        <w:rPr>
          <w:sz w:val="24"/>
          <w:szCs w:val="24"/>
        </w:rPr>
      </w:pPr>
    </w:p>
    <w:p w:rsidR="00CC50DF" w:rsidRPr="00CC50DF" w:rsidRDefault="00CC50DF" w:rsidP="00CC50DF">
      <w:pPr>
        <w:rPr>
          <w:sz w:val="24"/>
          <w:szCs w:val="24"/>
        </w:rPr>
      </w:pPr>
    </w:p>
    <w:p w:rsidR="00CC50DF" w:rsidRPr="00CC50DF" w:rsidRDefault="00CC50DF" w:rsidP="00CC50DF">
      <w:pPr>
        <w:rPr>
          <w:sz w:val="24"/>
          <w:szCs w:val="24"/>
        </w:rPr>
      </w:pPr>
    </w:p>
    <w:p w:rsidR="00CC50DF" w:rsidRPr="00CC50DF" w:rsidRDefault="00CC50DF" w:rsidP="00CC50DF">
      <w:pPr>
        <w:rPr>
          <w:sz w:val="24"/>
          <w:szCs w:val="24"/>
        </w:rPr>
      </w:pPr>
    </w:p>
    <w:p w:rsidR="00CC50DF" w:rsidRPr="00CC50DF" w:rsidRDefault="00CC50DF" w:rsidP="00CC50DF">
      <w:pPr>
        <w:rPr>
          <w:sz w:val="24"/>
          <w:szCs w:val="24"/>
        </w:rPr>
      </w:pPr>
    </w:p>
    <w:p w:rsidR="00CC50DF" w:rsidRPr="00CC50DF" w:rsidRDefault="00CC50DF" w:rsidP="00CC50DF">
      <w:pPr>
        <w:rPr>
          <w:sz w:val="24"/>
          <w:szCs w:val="24"/>
        </w:rPr>
      </w:pPr>
    </w:p>
    <w:p w:rsidR="00CC50DF" w:rsidRPr="00CC50DF" w:rsidRDefault="00CC50DF" w:rsidP="00CC50DF">
      <w:pPr>
        <w:rPr>
          <w:sz w:val="24"/>
          <w:szCs w:val="24"/>
        </w:rPr>
      </w:pPr>
    </w:p>
    <w:p w:rsidR="00CC50DF" w:rsidRPr="00CC50DF" w:rsidRDefault="00CC50DF" w:rsidP="00CC50DF">
      <w:pPr>
        <w:rPr>
          <w:sz w:val="24"/>
          <w:szCs w:val="24"/>
        </w:rPr>
      </w:pPr>
    </w:p>
    <w:p w:rsidR="00CC50DF" w:rsidRPr="00CC50DF" w:rsidRDefault="00CC50DF" w:rsidP="00CC50DF">
      <w:pPr>
        <w:rPr>
          <w:sz w:val="24"/>
          <w:szCs w:val="24"/>
        </w:rPr>
      </w:pPr>
    </w:p>
    <w:p w:rsidR="00CC50DF" w:rsidRPr="00CC50DF" w:rsidRDefault="00CC50DF" w:rsidP="00CC50DF">
      <w:pPr>
        <w:rPr>
          <w:sz w:val="24"/>
          <w:szCs w:val="24"/>
        </w:rPr>
      </w:pPr>
    </w:p>
    <w:p w:rsidR="00CC50DF" w:rsidRPr="00CC50DF" w:rsidRDefault="00CC50DF" w:rsidP="00CC50DF">
      <w:pPr>
        <w:rPr>
          <w:sz w:val="24"/>
          <w:szCs w:val="24"/>
        </w:rPr>
      </w:pPr>
    </w:p>
    <w:p w:rsidR="00CC50DF" w:rsidRPr="00CC50DF" w:rsidRDefault="00CC50DF" w:rsidP="00CC50DF">
      <w:pPr>
        <w:rPr>
          <w:sz w:val="24"/>
          <w:szCs w:val="24"/>
        </w:rPr>
      </w:pPr>
    </w:p>
    <w:p w:rsidR="00CC50DF" w:rsidRPr="00CC50DF" w:rsidRDefault="00CC50DF" w:rsidP="00CC50DF">
      <w:pPr>
        <w:rPr>
          <w:sz w:val="24"/>
          <w:szCs w:val="24"/>
        </w:rPr>
      </w:pPr>
    </w:p>
    <w:p w:rsidR="00CC50DF" w:rsidRPr="00CC50DF" w:rsidRDefault="00CC50DF" w:rsidP="00CC50DF">
      <w:pPr>
        <w:rPr>
          <w:sz w:val="24"/>
          <w:szCs w:val="24"/>
        </w:rPr>
      </w:pPr>
    </w:p>
    <w:p w:rsidR="00CC50DF" w:rsidRPr="00CC50DF" w:rsidRDefault="00CC50DF" w:rsidP="00CC50DF">
      <w:pPr>
        <w:rPr>
          <w:sz w:val="24"/>
          <w:szCs w:val="24"/>
        </w:rPr>
      </w:pPr>
    </w:p>
    <w:p w:rsidR="00CC50DF" w:rsidRPr="00CC50DF" w:rsidRDefault="00CC50DF" w:rsidP="00CC50DF">
      <w:pPr>
        <w:rPr>
          <w:sz w:val="24"/>
          <w:szCs w:val="24"/>
        </w:rPr>
      </w:pPr>
    </w:p>
    <w:p w:rsidR="00CC50DF" w:rsidRPr="00CC50DF" w:rsidRDefault="00CC50DF" w:rsidP="00CC50DF">
      <w:pPr>
        <w:rPr>
          <w:sz w:val="24"/>
          <w:szCs w:val="24"/>
        </w:rPr>
      </w:pPr>
    </w:p>
    <w:p w:rsidR="00CC50DF" w:rsidRPr="00CC50DF" w:rsidRDefault="00CC50DF" w:rsidP="00CC50DF">
      <w:pPr>
        <w:rPr>
          <w:sz w:val="24"/>
          <w:szCs w:val="24"/>
        </w:rPr>
      </w:pPr>
    </w:p>
    <w:p w:rsidR="00CC50DF" w:rsidRPr="00CC50DF" w:rsidRDefault="00CC50DF" w:rsidP="00CC50DF">
      <w:pPr>
        <w:rPr>
          <w:sz w:val="24"/>
          <w:szCs w:val="24"/>
        </w:rPr>
      </w:pPr>
    </w:p>
    <w:p w:rsidR="00CC50DF" w:rsidRPr="00CC50DF" w:rsidRDefault="00CC50DF" w:rsidP="00CC50DF">
      <w:pPr>
        <w:rPr>
          <w:sz w:val="24"/>
          <w:szCs w:val="24"/>
        </w:rPr>
      </w:pPr>
    </w:p>
    <w:p w:rsidR="00CC50DF" w:rsidRPr="00CC50DF" w:rsidRDefault="00CC50DF" w:rsidP="00CC50DF">
      <w:pPr>
        <w:rPr>
          <w:sz w:val="24"/>
          <w:szCs w:val="24"/>
        </w:rPr>
      </w:pPr>
    </w:p>
    <w:p w:rsidR="00CC50DF" w:rsidRPr="00CC50DF" w:rsidRDefault="00CC50DF" w:rsidP="00CC50DF">
      <w:pPr>
        <w:rPr>
          <w:sz w:val="24"/>
          <w:szCs w:val="24"/>
        </w:rPr>
      </w:pPr>
    </w:p>
    <w:p w:rsidR="00CC50DF" w:rsidRPr="00CC50DF" w:rsidRDefault="00CC50DF" w:rsidP="00CC50DF">
      <w:pPr>
        <w:rPr>
          <w:sz w:val="24"/>
          <w:szCs w:val="24"/>
        </w:rPr>
      </w:pPr>
    </w:p>
    <w:p w:rsidR="00CC50DF" w:rsidRPr="00CC50DF" w:rsidRDefault="00CC50DF" w:rsidP="00CC50DF">
      <w:pPr>
        <w:rPr>
          <w:sz w:val="24"/>
          <w:szCs w:val="24"/>
        </w:rPr>
      </w:pPr>
    </w:p>
    <w:p w:rsidR="00CC50DF" w:rsidRPr="00CC50DF" w:rsidRDefault="00CC50DF" w:rsidP="00CC50DF">
      <w:pPr>
        <w:rPr>
          <w:sz w:val="24"/>
          <w:szCs w:val="24"/>
        </w:rPr>
      </w:pPr>
    </w:p>
    <w:p w:rsidR="00CC50DF" w:rsidRPr="00CC50DF" w:rsidRDefault="00CC50DF" w:rsidP="00CC50DF">
      <w:pPr>
        <w:rPr>
          <w:sz w:val="24"/>
          <w:szCs w:val="24"/>
        </w:rPr>
      </w:pPr>
    </w:p>
    <w:p w:rsidR="00CC50DF" w:rsidRPr="00CC50DF" w:rsidRDefault="00CC50DF" w:rsidP="00CC50DF">
      <w:pPr>
        <w:rPr>
          <w:sz w:val="24"/>
          <w:szCs w:val="24"/>
        </w:rPr>
      </w:pPr>
    </w:p>
    <w:p w:rsidR="00CC50DF" w:rsidRPr="00CC50DF" w:rsidRDefault="00CC50DF" w:rsidP="00CC50DF">
      <w:pPr>
        <w:rPr>
          <w:sz w:val="24"/>
          <w:szCs w:val="24"/>
        </w:rPr>
      </w:pPr>
    </w:p>
    <w:p w:rsidR="00CC50DF" w:rsidRPr="00CC50DF" w:rsidRDefault="00CC50DF" w:rsidP="00CC50DF">
      <w:pPr>
        <w:rPr>
          <w:sz w:val="24"/>
          <w:szCs w:val="24"/>
        </w:rPr>
      </w:pPr>
    </w:p>
    <w:p w:rsidR="00CC50DF" w:rsidRPr="00CC50DF" w:rsidRDefault="00CC50DF" w:rsidP="00CC50DF">
      <w:pPr>
        <w:rPr>
          <w:sz w:val="24"/>
          <w:szCs w:val="24"/>
        </w:rPr>
      </w:pPr>
    </w:p>
    <w:p w:rsidR="00CC50DF" w:rsidRPr="00CC50DF" w:rsidRDefault="00CC50DF" w:rsidP="00CC50DF">
      <w:pPr>
        <w:rPr>
          <w:sz w:val="24"/>
          <w:szCs w:val="24"/>
        </w:rPr>
      </w:pPr>
    </w:p>
    <w:p w:rsidR="00CC50DF" w:rsidRPr="00CC50DF" w:rsidRDefault="00CC50DF" w:rsidP="00CC50DF">
      <w:pPr>
        <w:rPr>
          <w:sz w:val="24"/>
          <w:szCs w:val="24"/>
        </w:rPr>
      </w:pPr>
    </w:p>
    <w:p w:rsidR="00CC50DF" w:rsidRPr="00CC50DF" w:rsidRDefault="00CC50DF" w:rsidP="00CC50DF">
      <w:pPr>
        <w:rPr>
          <w:sz w:val="24"/>
          <w:szCs w:val="24"/>
        </w:rPr>
      </w:pPr>
    </w:p>
    <w:p w:rsidR="00CC50DF" w:rsidRPr="00CC50DF" w:rsidRDefault="00706B79" w:rsidP="00CC50DF">
      <w:pPr>
        <w:keepNext/>
        <w:suppressAutoHyphens/>
        <w:spacing w:before="360" w:after="120"/>
        <w:outlineLvl w:val="1"/>
        <w:rPr>
          <w:sz w:val="24"/>
          <w:szCs w:val="24"/>
        </w:rPr>
      </w:pPr>
      <w:r>
        <w:rPr>
          <w:b/>
          <w:sz w:val="24"/>
          <w:szCs w:val="24"/>
        </w:rPr>
        <w:t>5</w:t>
      </w:r>
      <w:r w:rsidR="00CC50DF" w:rsidRPr="00CC50DF">
        <w:rPr>
          <w:b/>
          <w:sz w:val="24"/>
          <w:szCs w:val="24"/>
        </w:rPr>
        <w:t>.3. Справка о перечне и годовых объемах выполнения подобных договоров (форма 3)</w:t>
      </w:r>
    </w:p>
    <w:p w:rsidR="00CC50DF" w:rsidRPr="00CC50DF" w:rsidRDefault="00CC50DF" w:rsidP="00CC50DF">
      <w:pPr>
        <w:rPr>
          <w:sz w:val="24"/>
          <w:szCs w:val="24"/>
        </w:rPr>
      </w:pPr>
    </w:p>
    <w:p w:rsidR="00CC50DF" w:rsidRPr="00CC50DF" w:rsidRDefault="00CC50DF" w:rsidP="00CC50DF">
      <w:pPr>
        <w:pBdr>
          <w:top w:val="single" w:sz="4" w:space="1" w:color="auto"/>
        </w:pBdr>
        <w:shd w:val="clear" w:color="auto" w:fill="E0E0E0"/>
        <w:spacing w:line="360" w:lineRule="auto"/>
        <w:ind w:right="21"/>
        <w:jc w:val="center"/>
        <w:rPr>
          <w:b/>
          <w:snapToGrid w:val="0"/>
          <w:color w:val="000000"/>
          <w:spacing w:val="36"/>
          <w:sz w:val="24"/>
          <w:szCs w:val="24"/>
        </w:rPr>
      </w:pPr>
      <w:r w:rsidRPr="00CC50DF">
        <w:rPr>
          <w:b/>
          <w:snapToGrid w:val="0"/>
          <w:color w:val="000000"/>
          <w:spacing w:val="36"/>
          <w:sz w:val="24"/>
          <w:szCs w:val="24"/>
        </w:rPr>
        <w:t>начало формы</w:t>
      </w:r>
    </w:p>
    <w:p w:rsidR="00CC50DF" w:rsidRPr="00CC50DF" w:rsidRDefault="00CC50DF" w:rsidP="00CC50DF">
      <w:pPr>
        <w:spacing w:line="360" w:lineRule="auto"/>
        <w:jc w:val="center"/>
        <w:rPr>
          <w:b/>
          <w:snapToGrid w:val="0"/>
          <w:sz w:val="24"/>
          <w:szCs w:val="24"/>
        </w:rPr>
      </w:pPr>
      <w:r w:rsidRPr="00CC50DF">
        <w:rPr>
          <w:b/>
          <w:snapToGrid w:val="0"/>
          <w:sz w:val="24"/>
          <w:szCs w:val="24"/>
        </w:rPr>
        <w:t>Справка о перечне и объемах выполнения подобных договоров</w:t>
      </w:r>
    </w:p>
    <w:p w:rsidR="00CC50DF" w:rsidRPr="00CC50DF" w:rsidRDefault="00CC50DF" w:rsidP="00CC50DF">
      <w:pPr>
        <w:spacing w:line="360" w:lineRule="auto"/>
        <w:jc w:val="both"/>
        <w:rPr>
          <w:snapToGrid w:val="0"/>
          <w:color w:val="000000"/>
          <w:sz w:val="24"/>
          <w:szCs w:val="24"/>
        </w:rPr>
      </w:pPr>
      <w:r w:rsidRPr="00CC50DF">
        <w:rPr>
          <w:snapToGrid w:val="0"/>
          <w:color w:val="000000"/>
          <w:sz w:val="24"/>
          <w:szCs w:val="24"/>
        </w:rPr>
        <w:t>Наименование и адрес Участника запроса предложений: _________________________________</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33"/>
        <w:gridCol w:w="2507"/>
        <w:gridCol w:w="13"/>
        <w:gridCol w:w="1980"/>
        <w:gridCol w:w="14"/>
        <w:gridCol w:w="1426"/>
        <w:gridCol w:w="1420"/>
        <w:gridCol w:w="1985"/>
      </w:tblGrid>
      <w:tr w:rsidR="00CC50DF" w:rsidRPr="00CC50DF" w:rsidTr="00CC50DF">
        <w:trPr>
          <w:cantSplit/>
          <w:tblHeader/>
        </w:trPr>
        <w:tc>
          <w:tcPr>
            <w:tcW w:w="720" w:type="dxa"/>
            <w:gridSpan w:val="2"/>
          </w:tcPr>
          <w:p w:rsidR="00CC50DF" w:rsidRPr="00CC50DF" w:rsidRDefault="00CC50DF" w:rsidP="00CC50DF">
            <w:pPr>
              <w:keepNext/>
              <w:spacing w:before="40" w:after="40" w:line="360" w:lineRule="auto"/>
              <w:ind w:left="1588" w:right="57"/>
              <w:jc w:val="center"/>
              <w:rPr>
                <w:snapToGrid w:val="0"/>
                <w:sz w:val="24"/>
                <w:szCs w:val="24"/>
              </w:rPr>
            </w:pPr>
            <w:r w:rsidRPr="00CC50DF">
              <w:rPr>
                <w:snapToGrid w:val="0"/>
                <w:sz w:val="24"/>
                <w:szCs w:val="24"/>
              </w:rPr>
              <w:t>№</w:t>
            </w:r>
          </w:p>
          <w:p w:rsidR="00CC50DF" w:rsidRPr="00CC50DF" w:rsidRDefault="00CC50DF" w:rsidP="00CC50DF">
            <w:pPr>
              <w:keepNext/>
              <w:spacing w:before="40" w:after="40" w:line="360" w:lineRule="auto"/>
              <w:ind w:left="57" w:right="57"/>
              <w:jc w:val="center"/>
              <w:rPr>
                <w:snapToGrid w:val="0"/>
                <w:sz w:val="24"/>
                <w:szCs w:val="24"/>
              </w:rPr>
            </w:pPr>
            <w:r w:rsidRPr="00CC50DF">
              <w:rPr>
                <w:snapToGrid w:val="0"/>
                <w:sz w:val="24"/>
                <w:szCs w:val="24"/>
              </w:rPr>
              <w:t>№ п/п</w:t>
            </w:r>
          </w:p>
        </w:tc>
        <w:tc>
          <w:tcPr>
            <w:tcW w:w="2520" w:type="dxa"/>
            <w:gridSpan w:val="2"/>
          </w:tcPr>
          <w:p w:rsidR="00CC50DF" w:rsidRPr="00CC50DF" w:rsidRDefault="00CC50DF" w:rsidP="00CC50DF">
            <w:pPr>
              <w:keepNext/>
              <w:spacing w:before="40" w:after="40"/>
              <w:ind w:left="57" w:right="57"/>
              <w:jc w:val="center"/>
              <w:rPr>
                <w:snapToGrid w:val="0"/>
                <w:sz w:val="24"/>
                <w:szCs w:val="24"/>
              </w:rPr>
            </w:pPr>
            <w:r w:rsidRPr="00CC50DF">
              <w:rPr>
                <w:snapToGrid w:val="0"/>
                <w:sz w:val="24"/>
                <w:szCs w:val="24"/>
              </w:rPr>
              <w:t>Сроки выполнения работ (год и месяц начала выполнения, год и месяц фактического или планируемого окончания выполнения, для незавершенных договоров - процент выполнения)</w:t>
            </w:r>
          </w:p>
        </w:tc>
        <w:tc>
          <w:tcPr>
            <w:tcW w:w="1980" w:type="dxa"/>
          </w:tcPr>
          <w:p w:rsidR="00CC50DF" w:rsidRPr="00CC50DF" w:rsidRDefault="00CC50DF" w:rsidP="00CC50DF">
            <w:pPr>
              <w:keepNext/>
              <w:spacing w:before="40" w:after="40"/>
              <w:ind w:left="57" w:right="57"/>
              <w:jc w:val="center"/>
              <w:rPr>
                <w:snapToGrid w:val="0"/>
                <w:sz w:val="24"/>
                <w:szCs w:val="24"/>
              </w:rPr>
            </w:pPr>
            <w:r w:rsidRPr="00CC50DF">
              <w:rPr>
                <w:snapToGrid w:val="0"/>
                <w:sz w:val="24"/>
                <w:szCs w:val="24"/>
              </w:rPr>
              <w:t>Заказчик (наименование, адрес, контактное лицо с указанием должности, контактные телефоны)</w:t>
            </w:r>
          </w:p>
        </w:tc>
        <w:tc>
          <w:tcPr>
            <w:tcW w:w="1440" w:type="dxa"/>
            <w:gridSpan w:val="2"/>
          </w:tcPr>
          <w:p w:rsidR="00CC50DF" w:rsidRPr="00CC50DF" w:rsidRDefault="00CC50DF" w:rsidP="00CC50DF">
            <w:pPr>
              <w:keepNext/>
              <w:spacing w:before="40" w:after="40"/>
              <w:ind w:right="57"/>
              <w:jc w:val="center"/>
              <w:rPr>
                <w:snapToGrid w:val="0"/>
                <w:sz w:val="24"/>
                <w:szCs w:val="24"/>
              </w:rPr>
            </w:pPr>
            <w:r w:rsidRPr="00CC50DF">
              <w:rPr>
                <w:snapToGrid w:val="0"/>
                <w:sz w:val="24"/>
                <w:szCs w:val="24"/>
              </w:rPr>
              <w:t>Описание договора (предмет, объем и состав работ, описание основных условий договора)</w:t>
            </w:r>
          </w:p>
        </w:tc>
        <w:tc>
          <w:tcPr>
            <w:tcW w:w="1420" w:type="dxa"/>
          </w:tcPr>
          <w:p w:rsidR="00CC50DF" w:rsidRPr="00CC50DF" w:rsidRDefault="00CC50DF" w:rsidP="00CC50DF">
            <w:pPr>
              <w:keepNext/>
              <w:spacing w:before="40" w:after="40"/>
              <w:ind w:left="57" w:right="57"/>
              <w:jc w:val="center"/>
              <w:rPr>
                <w:snapToGrid w:val="0"/>
                <w:sz w:val="24"/>
                <w:szCs w:val="24"/>
              </w:rPr>
            </w:pPr>
            <w:r w:rsidRPr="00CC50DF">
              <w:rPr>
                <w:snapToGrid w:val="0"/>
                <w:sz w:val="24"/>
                <w:szCs w:val="24"/>
              </w:rPr>
              <w:t>Сумма договора, рублей</w:t>
            </w:r>
          </w:p>
        </w:tc>
        <w:tc>
          <w:tcPr>
            <w:tcW w:w="1985" w:type="dxa"/>
          </w:tcPr>
          <w:p w:rsidR="00CC50DF" w:rsidRPr="00CC50DF" w:rsidRDefault="00CC50DF" w:rsidP="00CC50DF">
            <w:pPr>
              <w:keepNext/>
              <w:spacing w:before="40" w:after="40"/>
              <w:ind w:left="57" w:right="57"/>
              <w:jc w:val="center"/>
              <w:rPr>
                <w:snapToGrid w:val="0"/>
                <w:sz w:val="24"/>
                <w:szCs w:val="24"/>
              </w:rPr>
            </w:pPr>
            <w:r w:rsidRPr="00CC50DF">
              <w:rPr>
                <w:snapToGrid w:val="0"/>
                <w:sz w:val="24"/>
                <w:szCs w:val="24"/>
              </w:rPr>
              <w:t>Сведения о рекламациях по перечисленным договорам</w:t>
            </w:r>
          </w:p>
        </w:tc>
      </w:tr>
      <w:tr w:rsidR="00CC50DF" w:rsidRPr="00CC50DF" w:rsidTr="00CC50DF">
        <w:trPr>
          <w:cantSplit/>
          <w:trHeight w:val="379"/>
        </w:trPr>
        <w:tc>
          <w:tcPr>
            <w:tcW w:w="720" w:type="dxa"/>
            <w:gridSpan w:val="2"/>
          </w:tcPr>
          <w:p w:rsidR="00CC50DF" w:rsidRPr="00CC50DF" w:rsidRDefault="00CC50DF" w:rsidP="00CC50DF">
            <w:pPr>
              <w:tabs>
                <w:tab w:val="num" w:pos="360"/>
              </w:tabs>
              <w:spacing w:line="360" w:lineRule="auto"/>
              <w:ind w:left="360" w:hanging="360"/>
              <w:jc w:val="both"/>
              <w:rPr>
                <w:snapToGrid w:val="0"/>
                <w:sz w:val="24"/>
                <w:szCs w:val="24"/>
              </w:rPr>
            </w:pPr>
            <w:r w:rsidRPr="00CC50DF">
              <w:rPr>
                <w:snapToGrid w:val="0"/>
                <w:sz w:val="24"/>
                <w:szCs w:val="24"/>
              </w:rPr>
              <w:t>1.</w:t>
            </w:r>
          </w:p>
        </w:tc>
        <w:tc>
          <w:tcPr>
            <w:tcW w:w="2520" w:type="dxa"/>
            <w:gridSpan w:val="2"/>
          </w:tcPr>
          <w:p w:rsidR="00CC50DF" w:rsidRPr="00CC50DF" w:rsidRDefault="00CC50DF" w:rsidP="00CC50DF">
            <w:pPr>
              <w:spacing w:before="40" w:after="40"/>
              <w:ind w:left="57" w:right="57"/>
              <w:rPr>
                <w:snapToGrid w:val="0"/>
                <w:sz w:val="24"/>
                <w:szCs w:val="24"/>
              </w:rPr>
            </w:pPr>
          </w:p>
        </w:tc>
        <w:tc>
          <w:tcPr>
            <w:tcW w:w="1980" w:type="dxa"/>
          </w:tcPr>
          <w:p w:rsidR="00CC50DF" w:rsidRPr="00CC50DF" w:rsidRDefault="00CC50DF" w:rsidP="00CC50DF">
            <w:pPr>
              <w:spacing w:before="40" w:after="40"/>
              <w:ind w:left="57" w:right="57"/>
              <w:rPr>
                <w:snapToGrid w:val="0"/>
                <w:sz w:val="24"/>
                <w:szCs w:val="24"/>
              </w:rPr>
            </w:pPr>
          </w:p>
        </w:tc>
        <w:tc>
          <w:tcPr>
            <w:tcW w:w="1440" w:type="dxa"/>
            <w:gridSpan w:val="2"/>
          </w:tcPr>
          <w:p w:rsidR="00CC50DF" w:rsidRPr="00CC50DF" w:rsidRDefault="00CC50DF" w:rsidP="00CC50DF">
            <w:pPr>
              <w:spacing w:before="40" w:after="40"/>
              <w:ind w:left="57" w:right="57"/>
              <w:rPr>
                <w:snapToGrid w:val="0"/>
                <w:sz w:val="24"/>
                <w:szCs w:val="24"/>
              </w:rPr>
            </w:pPr>
          </w:p>
        </w:tc>
        <w:tc>
          <w:tcPr>
            <w:tcW w:w="1420" w:type="dxa"/>
          </w:tcPr>
          <w:p w:rsidR="00CC50DF" w:rsidRPr="00CC50DF" w:rsidRDefault="00CC50DF" w:rsidP="00CC50DF">
            <w:pPr>
              <w:spacing w:before="40" w:after="40"/>
              <w:ind w:left="57" w:right="57"/>
              <w:rPr>
                <w:snapToGrid w:val="0"/>
                <w:sz w:val="24"/>
                <w:szCs w:val="24"/>
              </w:rPr>
            </w:pPr>
          </w:p>
        </w:tc>
        <w:tc>
          <w:tcPr>
            <w:tcW w:w="1985" w:type="dxa"/>
          </w:tcPr>
          <w:p w:rsidR="00CC50DF" w:rsidRPr="00CC50DF" w:rsidRDefault="00CC50DF" w:rsidP="00CC50DF">
            <w:pPr>
              <w:spacing w:before="40" w:after="40"/>
              <w:ind w:left="57" w:right="57"/>
              <w:jc w:val="center"/>
              <w:rPr>
                <w:snapToGrid w:val="0"/>
                <w:sz w:val="24"/>
                <w:szCs w:val="24"/>
              </w:rPr>
            </w:pPr>
          </w:p>
        </w:tc>
      </w:tr>
      <w:tr w:rsidR="00CC50DF" w:rsidRPr="00CC50DF" w:rsidTr="00CC50DF">
        <w:trPr>
          <w:cantSplit/>
          <w:trHeight w:val="380"/>
        </w:trPr>
        <w:tc>
          <w:tcPr>
            <w:tcW w:w="720" w:type="dxa"/>
            <w:gridSpan w:val="2"/>
          </w:tcPr>
          <w:p w:rsidR="00CC50DF" w:rsidRPr="00CC50DF" w:rsidRDefault="00CC50DF" w:rsidP="00CC50DF">
            <w:pPr>
              <w:tabs>
                <w:tab w:val="num" w:pos="360"/>
              </w:tabs>
              <w:spacing w:line="360" w:lineRule="auto"/>
              <w:ind w:left="360" w:hanging="360"/>
              <w:jc w:val="both"/>
              <w:rPr>
                <w:snapToGrid w:val="0"/>
                <w:sz w:val="24"/>
                <w:szCs w:val="24"/>
              </w:rPr>
            </w:pPr>
            <w:r w:rsidRPr="00CC50DF">
              <w:rPr>
                <w:snapToGrid w:val="0"/>
                <w:sz w:val="24"/>
                <w:szCs w:val="24"/>
              </w:rPr>
              <w:t>2.</w:t>
            </w:r>
          </w:p>
        </w:tc>
        <w:tc>
          <w:tcPr>
            <w:tcW w:w="2520" w:type="dxa"/>
            <w:gridSpan w:val="2"/>
          </w:tcPr>
          <w:p w:rsidR="00CC50DF" w:rsidRPr="00CC50DF" w:rsidRDefault="00CC50DF" w:rsidP="00CC50DF">
            <w:pPr>
              <w:spacing w:before="40" w:after="40"/>
              <w:ind w:left="57" w:right="57"/>
              <w:rPr>
                <w:snapToGrid w:val="0"/>
                <w:sz w:val="24"/>
                <w:szCs w:val="24"/>
              </w:rPr>
            </w:pPr>
          </w:p>
        </w:tc>
        <w:tc>
          <w:tcPr>
            <w:tcW w:w="1980" w:type="dxa"/>
          </w:tcPr>
          <w:p w:rsidR="00CC50DF" w:rsidRPr="00CC50DF" w:rsidRDefault="00CC50DF" w:rsidP="00CC50DF">
            <w:pPr>
              <w:spacing w:before="40" w:after="40"/>
              <w:ind w:left="57" w:right="57"/>
              <w:rPr>
                <w:snapToGrid w:val="0"/>
                <w:sz w:val="24"/>
                <w:szCs w:val="24"/>
              </w:rPr>
            </w:pPr>
          </w:p>
        </w:tc>
        <w:tc>
          <w:tcPr>
            <w:tcW w:w="1440" w:type="dxa"/>
            <w:gridSpan w:val="2"/>
          </w:tcPr>
          <w:p w:rsidR="00CC50DF" w:rsidRPr="00CC50DF" w:rsidRDefault="00CC50DF" w:rsidP="00CC50DF">
            <w:pPr>
              <w:spacing w:before="40" w:after="40"/>
              <w:ind w:left="57" w:right="57"/>
              <w:rPr>
                <w:snapToGrid w:val="0"/>
                <w:sz w:val="24"/>
                <w:szCs w:val="24"/>
              </w:rPr>
            </w:pPr>
          </w:p>
        </w:tc>
        <w:tc>
          <w:tcPr>
            <w:tcW w:w="1420" w:type="dxa"/>
          </w:tcPr>
          <w:p w:rsidR="00CC50DF" w:rsidRPr="00CC50DF" w:rsidRDefault="00CC50DF" w:rsidP="00CC50DF">
            <w:pPr>
              <w:spacing w:before="40" w:after="40"/>
              <w:ind w:left="57" w:right="57"/>
              <w:rPr>
                <w:snapToGrid w:val="0"/>
                <w:sz w:val="24"/>
                <w:szCs w:val="24"/>
              </w:rPr>
            </w:pPr>
          </w:p>
        </w:tc>
        <w:tc>
          <w:tcPr>
            <w:tcW w:w="1985" w:type="dxa"/>
          </w:tcPr>
          <w:p w:rsidR="00CC50DF" w:rsidRPr="00CC50DF" w:rsidRDefault="00CC50DF" w:rsidP="00CC50DF">
            <w:pPr>
              <w:spacing w:before="40" w:after="40"/>
              <w:ind w:left="57" w:right="57"/>
              <w:jc w:val="center"/>
              <w:rPr>
                <w:snapToGrid w:val="0"/>
                <w:sz w:val="24"/>
                <w:szCs w:val="24"/>
              </w:rPr>
            </w:pPr>
          </w:p>
        </w:tc>
      </w:tr>
      <w:tr w:rsidR="00CC50DF" w:rsidRPr="00CC50DF" w:rsidTr="00CC50DF">
        <w:trPr>
          <w:cantSplit/>
          <w:trHeight w:val="379"/>
        </w:trPr>
        <w:tc>
          <w:tcPr>
            <w:tcW w:w="6660" w:type="dxa"/>
            <w:gridSpan w:val="7"/>
          </w:tcPr>
          <w:p w:rsidR="00CC50DF" w:rsidRPr="00CC50DF" w:rsidRDefault="00CC50DF" w:rsidP="00CC50DF">
            <w:pPr>
              <w:spacing w:before="40" w:after="40"/>
              <w:ind w:left="57" w:right="57"/>
              <w:rPr>
                <w:b/>
                <w:snapToGrid w:val="0"/>
                <w:sz w:val="24"/>
                <w:szCs w:val="24"/>
              </w:rPr>
            </w:pPr>
            <w:r w:rsidRPr="00CC50DF">
              <w:rPr>
                <w:b/>
                <w:snapToGrid w:val="0"/>
                <w:sz w:val="24"/>
                <w:szCs w:val="24"/>
              </w:rPr>
              <w:t xml:space="preserve">ИТОГО за полный 2019 год </w:t>
            </w:r>
          </w:p>
        </w:tc>
        <w:tc>
          <w:tcPr>
            <w:tcW w:w="1420" w:type="dxa"/>
          </w:tcPr>
          <w:p w:rsidR="00CC50DF" w:rsidRPr="00CC50DF" w:rsidRDefault="00CC50DF" w:rsidP="00CC50DF">
            <w:pPr>
              <w:spacing w:before="40" w:after="40"/>
              <w:ind w:left="57" w:right="57"/>
              <w:rPr>
                <w:b/>
                <w:snapToGrid w:val="0"/>
                <w:sz w:val="24"/>
                <w:szCs w:val="24"/>
              </w:rPr>
            </w:pPr>
          </w:p>
        </w:tc>
        <w:tc>
          <w:tcPr>
            <w:tcW w:w="1985" w:type="dxa"/>
          </w:tcPr>
          <w:p w:rsidR="00CC50DF" w:rsidRPr="00CC50DF" w:rsidRDefault="00CC50DF" w:rsidP="00CC50DF">
            <w:pPr>
              <w:spacing w:before="40" w:after="40"/>
              <w:ind w:left="57" w:right="57"/>
              <w:jc w:val="center"/>
              <w:rPr>
                <w:b/>
                <w:snapToGrid w:val="0"/>
                <w:sz w:val="24"/>
                <w:szCs w:val="24"/>
              </w:rPr>
            </w:pPr>
            <w:r w:rsidRPr="00CC50DF">
              <w:rPr>
                <w:b/>
                <w:snapToGrid w:val="0"/>
                <w:sz w:val="24"/>
                <w:szCs w:val="24"/>
              </w:rPr>
              <w:t>х</w:t>
            </w:r>
          </w:p>
        </w:tc>
      </w:tr>
      <w:tr w:rsidR="00CC50DF" w:rsidRPr="00CC50DF" w:rsidTr="00CC50DF">
        <w:trPr>
          <w:cantSplit/>
          <w:trHeight w:val="379"/>
        </w:trPr>
        <w:tc>
          <w:tcPr>
            <w:tcW w:w="687" w:type="dxa"/>
          </w:tcPr>
          <w:p w:rsidR="00CC50DF" w:rsidRPr="00CC50DF" w:rsidRDefault="00CC50DF" w:rsidP="00CC50DF">
            <w:pPr>
              <w:numPr>
                <w:ilvl w:val="0"/>
                <w:numId w:val="14"/>
              </w:numPr>
              <w:spacing w:line="360" w:lineRule="auto"/>
              <w:jc w:val="both"/>
              <w:rPr>
                <w:snapToGrid w:val="0"/>
                <w:sz w:val="24"/>
                <w:szCs w:val="24"/>
              </w:rPr>
            </w:pPr>
          </w:p>
        </w:tc>
        <w:tc>
          <w:tcPr>
            <w:tcW w:w="2540" w:type="dxa"/>
            <w:gridSpan w:val="2"/>
          </w:tcPr>
          <w:p w:rsidR="00CC50DF" w:rsidRPr="00CC50DF" w:rsidRDefault="00CC50DF" w:rsidP="00CC50DF">
            <w:pPr>
              <w:spacing w:before="40" w:after="40"/>
              <w:ind w:left="57" w:right="57"/>
              <w:rPr>
                <w:snapToGrid w:val="0"/>
                <w:sz w:val="24"/>
                <w:szCs w:val="24"/>
              </w:rPr>
            </w:pPr>
          </w:p>
        </w:tc>
        <w:tc>
          <w:tcPr>
            <w:tcW w:w="2007" w:type="dxa"/>
            <w:gridSpan w:val="3"/>
          </w:tcPr>
          <w:p w:rsidR="00CC50DF" w:rsidRPr="00CC50DF" w:rsidRDefault="00CC50DF" w:rsidP="00CC50DF">
            <w:pPr>
              <w:spacing w:before="40" w:after="40"/>
              <w:ind w:left="57" w:right="57"/>
              <w:rPr>
                <w:snapToGrid w:val="0"/>
                <w:sz w:val="24"/>
                <w:szCs w:val="24"/>
              </w:rPr>
            </w:pPr>
          </w:p>
        </w:tc>
        <w:tc>
          <w:tcPr>
            <w:tcW w:w="1426" w:type="dxa"/>
          </w:tcPr>
          <w:p w:rsidR="00CC50DF" w:rsidRPr="00CC50DF" w:rsidRDefault="00CC50DF" w:rsidP="00CC50DF">
            <w:pPr>
              <w:spacing w:before="40" w:after="40"/>
              <w:ind w:left="57" w:right="57"/>
              <w:rPr>
                <w:snapToGrid w:val="0"/>
                <w:sz w:val="24"/>
                <w:szCs w:val="24"/>
              </w:rPr>
            </w:pPr>
          </w:p>
        </w:tc>
        <w:tc>
          <w:tcPr>
            <w:tcW w:w="1420" w:type="dxa"/>
          </w:tcPr>
          <w:p w:rsidR="00CC50DF" w:rsidRPr="00CC50DF" w:rsidRDefault="00CC50DF" w:rsidP="00CC50DF">
            <w:pPr>
              <w:spacing w:before="40" w:after="40"/>
              <w:ind w:left="57" w:right="57"/>
              <w:rPr>
                <w:b/>
                <w:snapToGrid w:val="0"/>
                <w:sz w:val="24"/>
                <w:szCs w:val="24"/>
              </w:rPr>
            </w:pPr>
          </w:p>
        </w:tc>
        <w:tc>
          <w:tcPr>
            <w:tcW w:w="1985" w:type="dxa"/>
          </w:tcPr>
          <w:p w:rsidR="00CC50DF" w:rsidRPr="00CC50DF" w:rsidRDefault="00CC50DF" w:rsidP="00CC50DF">
            <w:pPr>
              <w:spacing w:before="40" w:after="40"/>
              <w:ind w:left="57" w:right="57"/>
              <w:jc w:val="center"/>
              <w:rPr>
                <w:b/>
                <w:snapToGrid w:val="0"/>
                <w:sz w:val="24"/>
                <w:szCs w:val="24"/>
              </w:rPr>
            </w:pPr>
          </w:p>
        </w:tc>
      </w:tr>
      <w:tr w:rsidR="00CC50DF" w:rsidRPr="00CC50DF" w:rsidTr="00CC50DF">
        <w:trPr>
          <w:cantSplit/>
          <w:trHeight w:val="379"/>
        </w:trPr>
        <w:tc>
          <w:tcPr>
            <w:tcW w:w="687" w:type="dxa"/>
          </w:tcPr>
          <w:p w:rsidR="00CC50DF" w:rsidRPr="00CC50DF" w:rsidRDefault="00CC50DF" w:rsidP="00CC50DF">
            <w:pPr>
              <w:numPr>
                <w:ilvl w:val="0"/>
                <w:numId w:val="14"/>
              </w:numPr>
              <w:spacing w:line="360" w:lineRule="auto"/>
              <w:jc w:val="both"/>
              <w:rPr>
                <w:snapToGrid w:val="0"/>
                <w:sz w:val="24"/>
                <w:szCs w:val="24"/>
              </w:rPr>
            </w:pPr>
          </w:p>
        </w:tc>
        <w:tc>
          <w:tcPr>
            <w:tcW w:w="2540" w:type="dxa"/>
            <w:gridSpan w:val="2"/>
          </w:tcPr>
          <w:p w:rsidR="00CC50DF" w:rsidRPr="00CC50DF" w:rsidRDefault="00CC50DF" w:rsidP="00CC50DF">
            <w:pPr>
              <w:spacing w:before="40" w:after="40"/>
              <w:ind w:left="57" w:right="57"/>
              <w:rPr>
                <w:snapToGrid w:val="0"/>
                <w:sz w:val="24"/>
                <w:szCs w:val="24"/>
              </w:rPr>
            </w:pPr>
          </w:p>
        </w:tc>
        <w:tc>
          <w:tcPr>
            <w:tcW w:w="2007" w:type="dxa"/>
            <w:gridSpan w:val="3"/>
          </w:tcPr>
          <w:p w:rsidR="00CC50DF" w:rsidRPr="00CC50DF" w:rsidRDefault="00CC50DF" w:rsidP="00CC50DF">
            <w:pPr>
              <w:spacing w:before="40" w:after="40"/>
              <w:ind w:left="57" w:right="57"/>
              <w:rPr>
                <w:snapToGrid w:val="0"/>
                <w:sz w:val="24"/>
                <w:szCs w:val="24"/>
              </w:rPr>
            </w:pPr>
          </w:p>
        </w:tc>
        <w:tc>
          <w:tcPr>
            <w:tcW w:w="1426" w:type="dxa"/>
          </w:tcPr>
          <w:p w:rsidR="00CC50DF" w:rsidRPr="00CC50DF" w:rsidRDefault="00CC50DF" w:rsidP="00CC50DF">
            <w:pPr>
              <w:spacing w:before="40" w:after="40"/>
              <w:ind w:left="57" w:right="57"/>
              <w:rPr>
                <w:snapToGrid w:val="0"/>
                <w:sz w:val="24"/>
                <w:szCs w:val="24"/>
              </w:rPr>
            </w:pPr>
          </w:p>
        </w:tc>
        <w:tc>
          <w:tcPr>
            <w:tcW w:w="1420" w:type="dxa"/>
          </w:tcPr>
          <w:p w:rsidR="00CC50DF" w:rsidRPr="00CC50DF" w:rsidRDefault="00CC50DF" w:rsidP="00CC50DF">
            <w:pPr>
              <w:spacing w:before="40" w:after="40"/>
              <w:ind w:left="57" w:right="57"/>
              <w:rPr>
                <w:b/>
                <w:snapToGrid w:val="0"/>
                <w:sz w:val="24"/>
                <w:szCs w:val="24"/>
              </w:rPr>
            </w:pPr>
          </w:p>
        </w:tc>
        <w:tc>
          <w:tcPr>
            <w:tcW w:w="1985" w:type="dxa"/>
          </w:tcPr>
          <w:p w:rsidR="00CC50DF" w:rsidRPr="00CC50DF" w:rsidRDefault="00CC50DF" w:rsidP="00CC50DF">
            <w:pPr>
              <w:spacing w:before="40" w:after="40"/>
              <w:ind w:left="57" w:right="57"/>
              <w:jc w:val="center"/>
              <w:rPr>
                <w:b/>
                <w:snapToGrid w:val="0"/>
                <w:sz w:val="24"/>
                <w:szCs w:val="24"/>
              </w:rPr>
            </w:pPr>
          </w:p>
        </w:tc>
      </w:tr>
      <w:tr w:rsidR="00CC50DF" w:rsidRPr="00CC50DF" w:rsidTr="00CC50DF">
        <w:trPr>
          <w:cantSplit/>
          <w:trHeight w:val="380"/>
        </w:trPr>
        <w:tc>
          <w:tcPr>
            <w:tcW w:w="8080" w:type="dxa"/>
            <w:gridSpan w:val="8"/>
          </w:tcPr>
          <w:p w:rsidR="00CC50DF" w:rsidRPr="00CC50DF" w:rsidRDefault="00CC50DF" w:rsidP="00CC50DF">
            <w:pPr>
              <w:spacing w:before="40" w:after="40"/>
              <w:ind w:left="57" w:right="57"/>
              <w:rPr>
                <w:b/>
                <w:snapToGrid w:val="0"/>
                <w:sz w:val="24"/>
                <w:szCs w:val="24"/>
              </w:rPr>
            </w:pPr>
            <w:r w:rsidRPr="00CC50DF">
              <w:rPr>
                <w:b/>
                <w:snapToGrid w:val="0"/>
                <w:sz w:val="24"/>
                <w:szCs w:val="24"/>
              </w:rPr>
              <w:t>ИТОГО за полный 2020 год</w:t>
            </w:r>
          </w:p>
        </w:tc>
        <w:tc>
          <w:tcPr>
            <w:tcW w:w="1985" w:type="dxa"/>
          </w:tcPr>
          <w:p w:rsidR="00CC50DF" w:rsidRPr="00CC50DF" w:rsidRDefault="00CC50DF" w:rsidP="00CC50DF">
            <w:pPr>
              <w:spacing w:before="40" w:after="40"/>
              <w:ind w:left="57" w:right="57"/>
              <w:jc w:val="center"/>
              <w:rPr>
                <w:b/>
                <w:snapToGrid w:val="0"/>
                <w:sz w:val="24"/>
                <w:szCs w:val="24"/>
              </w:rPr>
            </w:pPr>
            <w:r w:rsidRPr="00CC50DF">
              <w:rPr>
                <w:b/>
                <w:snapToGrid w:val="0"/>
                <w:sz w:val="24"/>
                <w:szCs w:val="24"/>
              </w:rPr>
              <w:t>х</w:t>
            </w:r>
          </w:p>
        </w:tc>
      </w:tr>
    </w:tbl>
    <w:p w:rsidR="00CC50DF" w:rsidRPr="00CC50DF" w:rsidRDefault="00CC50DF" w:rsidP="00CC50DF">
      <w:pPr>
        <w:ind w:firstLine="567"/>
        <w:jc w:val="both"/>
        <w:rPr>
          <w:i/>
          <w:snapToGrid w:val="0"/>
          <w:sz w:val="24"/>
          <w:szCs w:val="24"/>
        </w:rPr>
      </w:pPr>
      <w:r w:rsidRPr="00CC50DF">
        <w:rPr>
          <w:i/>
          <w:snapToGrid w:val="0"/>
          <w:sz w:val="24"/>
          <w:szCs w:val="24"/>
        </w:rPr>
        <w:t>*Заказчик запроса предложений рекомендует Участникам приложить копии рекомендательных писем-отзывов (при наличии)</w:t>
      </w:r>
    </w:p>
    <w:p w:rsidR="00CC50DF" w:rsidRPr="00CC50DF" w:rsidRDefault="00CC50DF" w:rsidP="00CC50DF">
      <w:pPr>
        <w:ind w:firstLine="567"/>
        <w:rPr>
          <w:snapToGrid w:val="0"/>
          <w:sz w:val="24"/>
          <w:szCs w:val="24"/>
        </w:rPr>
      </w:pPr>
      <w:r w:rsidRPr="00CC50DF">
        <w:rPr>
          <w:snapToGrid w:val="0"/>
          <w:sz w:val="24"/>
          <w:szCs w:val="24"/>
        </w:rPr>
        <w:t>____________________________________</w:t>
      </w:r>
    </w:p>
    <w:p w:rsidR="00CC50DF" w:rsidRPr="00CC50DF" w:rsidRDefault="00CC50DF" w:rsidP="00CC50DF">
      <w:pPr>
        <w:ind w:right="3684" w:firstLine="567"/>
        <w:rPr>
          <w:snapToGrid w:val="0"/>
          <w:sz w:val="24"/>
          <w:szCs w:val="24"/>
        </w:rPr>
      </w:pPr>
      <w:r w:rsidRPr="00CC50DF">
        <w:rPr>
          <w:snapToGrid w:val="0"/>
          <w:sz w:val="24"/>
          <w:szCs w:val="24"/>
          <w:vertAlign w:val="superscript"/>
        </w:rPr>
        <w:t>(подпись, М.П.)</w:t>
      </w:r>
    </w:p>
    <w:p w:rsidR="00CC50DF" w:rsidRPr="00CC50DF" w:rsidRDefault="00CC50DF" w:rsidP="00CC50DF">
      <w:pPr>
        <w:ind w:right="3684" w:firstLine="567"/>
        <w:rPr>
          <w:snapToGrid w:val="0"/>
          <w:sz w:val="24"/>
          <w:szCs w:val="24"/>
        </w:rPr>
      </w:pPr>
      <w:r w:rsidRPr="00CC50DF">
        <w:rPr>
          <w:snapToGrid w:val="0"/>
          <w:sz w:val="24"/>
          <w:szCs w:val="24"/>
        </w:rPr>
        <w:t>___________________________________</w:t>
      </w:r>
    </w:p>
    <w:p w:rsidR="00CC50DF" w:rsidRPr="00CC50DF" w:rsidRDefault="00CC50DF" w:rsidP="00CC50DF">
      <w:pPr>
        <w:ind w:right="3684" w:firstLine="567"/>
        <w:rPr>
          <w:b/>
          <w:snapToGrid w:val="0"/>
          <w:sz w:val="24"/>
          <w:szCs w:val="24"/>
        </w:rPr>
      </w:pPr>
      <w:r w:rsidRPr="00CC50DF">
        <w:rPr>
          <w:snapToGrid w:val="0"/>
          <w:sz w:val="24"/>
          <w:szCs w:val="24"/>
          <w:vertAlign w:val="superscript"/>
        </w:rPr>
        <w:t>(фамилия, имя, отчество подписавшего, должность)</w:t>
      </w:r>
    </w:p>
    <w:p w:rsidR="00CC50DF" w:rsidRPr="00CC50DF" w:rsidRDefault="00CC50DF" w:rsidP="00CC50DF">
      <w:pPr>
        <w:pBdr>
          <w:bottom w:val="single" w:sz="4" w:space="1" w:color="auto"/>
        </w:pBdr>
        <w:shd w:val="clear" w:color="auto" w:fill="E0E0E0"/>
        <w:spacing w:line="360" w:lineRule="auto"/>
        <w:ind w:right="21"/>
        <w:jc w:val="center"/>
        <w:rPr>
          <w:b/>
          <w:snapToGrid w:val="0"/>
          <w:color w:val="000000"/>
          <w:spacing w:val="36"/>
          <w:sz w:val="24"/>
          <w:szCs w:val="24"/>
        </w:rPr>
      </w:pPr>
      <w:r w:rsidRPr="00CC50DF">
        <w:rPr>
          <w:b/>
          <w:snapToGrid w:val="0"/>
          <w:color w:val="000000"/>
          <w:spacing w:val="36"/>
          <w:sz w:val="24"/>
          <w:szCs w:val="24"/>
        </w:rPr>
        <w:t>конец формы</w:t>
      </w:r>
    </w:p>
    <w:p w:rsidR="00CC50DF" w:rsidRPr="00CC50DF" w:rsidRDefault="00CC50DF" w:rsidP="00CC50DF">
      <w:pPr>
        <w:widowControl w:val="0"/>
        <w:ind w:firstLine="680"/>
        <w:jc w:val="both"/>
        <w:rPr>
          <w:b/>
          <w:sz w:val="24"/>
          <w:szCs w:val="24"/>
        </w:rPr>
      </w:pPr>
      <w:r w:rsidRPr="00CC50DF">
        <w:rPr>
          <w:b/>
          <w:sz w:val="24"/>
          <w:szCs w:val="24"/>
        </w:rPr>
        <w:t>Инструкции по заполнению:</w:t>
      </w:r>
    </w:p>
    <w:p w:rsidR="00CC50DF" w:rsidRPr="00CC50DF" w:rsidRDefault="00CC50DF" w:rsidP="00CC50DF">
      <w:pPr>
        <w:widowControl w:val="0"/>
        <w:numPr>
          <w:ilvl w:val="3"/>
          <w:numId w:val="17"/>
        </w:numPr>
        <w:tabs>
          <w:tab w:val="clear" w:pos="2880"/>
          <w:tab w:val="num" w:pos="0"/>
          <w:tab w:val="num" w:pos="426"/>
        </w:tabs>
        <w:ind w:left="0" w:firstLine="0"/>
        <w:contextualSpacing/>
        <w:jc w:val="both"/>
        <w:rPr>
          <w:sz w:val="24"/>
          <w:szCs w:val="24"/>
        </w:rPr>
      </w:pPr>
      <w:r w:rsidRPr="00CC50DF">
        <w:rPr>
          <w:sz w:val="24"/>
          <w:szCs w:val="24"/>
        </w:rPr>
        <w:t>Участник запроса предложений приводит номер и дату письма о подаче оферты, приложением к которому является данная справка.</w:t>
      </w:r>
    </w:p>
    <w:p w:rsidR="00CC50DF" w:rsidRPr="00CC50DF" w:rsidRDefault="00CC50DF" w:rsidP="00CC50DF">
      <w:pPr>
        <w:widowControl w:val="0"/>
        <w:numPr>
          <w:ilvl w:val="0"/>
          <w:numId w:val="17"/>
        </w:numPr>
        <w:ind w:left="0" w:firstLine="0"/>
        <w:contextualSpacing/>
        <w:jc w:val="both"/>
        <w:rPr>
          <w:sz w:val="24"/>
          <w:szCs w:val="24"/>
        </w:rPr>
      </w:pPr>
      <w:r w:rsidRPr="00CC50DF">
        <w:rPr>
          <w:sz w:val="24"/>
          <w:szCs w:val="24"/>
        </w:rPr>
        <w:t>Участник указывает свое фирменное наименование (в т. ч. организационно-правовую форму) и свой адрес.</w:t>
      </w:r>
    </w:p>
    <w:p w:rsidR="00CC50DF" w:rsidRPr="00CC50DF" w:rsidRDefault="00CC50DF" w:rsidP="00CC50DF">
      <w:pPr>
        <w:widowControl w:val="0"/>
        <w:numPr>
          <w:ilvl w:val="0"/>
          <w:numId w:val="17"/>
        </w:numPr>
        <w:ind w:left="0" w:firstLine="0"/>
        <w:contextualSpacing/>
        <w:jc w:val="both"/>
        <w:rPr>
          <w:sz w:val="24"/>
          <w:szCs w:val="24"/>
        </w:rPr>
      </w:pPr>
      <w:r w:rsidRPr="00CC50DF">
        <w:rPr>
          <w:sz w:val="24"/>
          <w:szCs w:val="24"/>
        </w:rPr>
        <w:t>В этой форме Участник указывает перечень и годовые объемы выполнения подобных договоров, сопоставимых по объемам, срокам выполнения и прочим требованиям п.4-6 настоящей Информационной карты по запросу предложений.</w:t>
      </w:r>
    </w:p>
    <w:p w:rsidR="00CC50DF" w:rsidRPr="00CC50DF" w:rsidRDefault="00CC50DF" w:rsidP="00CC50DF">
      <w:pPr>
        <w:widowControl w:val="0"/>
        <w:numPr>
          <w:ilvl w:val="0"/>
          <w:numId w:val="17"/>
        </w:numPr>
        <w:ind w:left="0" w:firstLine="0"/>
        <w:contextualSpacing/>
        <w:jc w:val="both"/>
        <w:rPr>
          <w:sz w:val="24"/>
          <w:szCs w:val="24"/>
        </w:rPr>
      </w:pPr>
      <w:r w:rsidRPr="00CC50DF">
        <w:rPr>
          <w:sz w:val="24"/>
          <w:szCs w:val="24"/>
        </w:rPr>
        <w:t>Следует указать не менее трех подобных договоров. Участник может самостоятельно выбрать договоры, которые, по его мнению, наилучшим образом характеризует его опыт</w:t>
      </w:r>
    </w:p>
    <w:p w:rsidR="00CC50DF" w:rsidRPr="00CC50DF" w:rsidRDefault="00CC50DF" w:rsidP="00CC50DF">
      <w:pPr>
        <w:widowControl w:val="0"/>
        <w:numPr>
          <w:ilvl w:val="0"/>
          <w:numId w:val="17"/>
        </w:numPr>
        <w:ind w:left="0" w:firstLine="0"/>
        <w:contextualSpacing/>
        <w:jc w:val="both"/>
        <w:rPr>
          <w:color w:val="000000"/>
          <w:sz w:val="24"/>
          <w:szCs w:val="24"/>
        </w:rPr>
      </w:pPr>
      <w:r w:rsidRPr="00CC50DF">
        <w:rPr>
          <w:sz w:val="24"/>
          <w:szCs w:val="24"/>
        </w:rPr>
        <w:t>Участник может включать и незавершенные договоры, обязательно отмечая данный факт.</w:t>
      </w:r>
    </w:p>
    <w:p w:rsidR="00CC50DF" w:rsidRPr="00CC50DF" w:rsidRDefault="00CC50DF" w:rsidP="00CC50DF">
      <w:pPr>
        <w:tabs>
          <w:tab w:val="num" w:pos="1134"/>
        </w:tabs>
        <w:jc w:val="both"/>
        <w:rPr>
          <w:color w:val="000000"/>
          <w:sz w:val="24"/>
          <w:szCs w:val="24"/>
        </w:rPr>
      </w:pPr>
    </w:p>
    <w:p w:rsidR="00CC50DF" w:rsidRPr="00CC50DF" w:rsidRDefault="00CC50DF" w:rsidP="00CC50DF">
      <w:pPr>
        <w:tabs>
          <w:tab w:val="num" w:pos="1134"/>
        </w:tabs>
        <w:jc w:val="both"/>
        <w:rPr>
          <w:color w:val="000000"/>
          <w:sz w:val="24"/>
          <w:szCs w:val="24"/>
        </w:rPr>
      </w:pPr>
    </w:p>
    <w:p w:rsidR="00CC50DF" w:rsidRPr="00CC50DF" w:rsidRDefault="00CC50DF" w:rsidP="00CC50DF">
      <w:pPr>
        <w:tabs>
          <w:tab w:val="num" w:pos="1134"/>
        </w:tabs>
        <w:jc w:val="both"/>
        <w:rPr>
          <w:color w:val="000000"/>
          <w:sz w:val="24"/>
          <w:szCs w:val="24"/>
        </w:rPr>
      </w:pPr>
    </w:p>
    <w:p w:rsidR="00CC50DF" w:rsidRPr="00CC50DF" w:rsidRDefault="00CC50DF" w:rsidP="00CC50DF">
      <w:pPr>
        <w:tabs>
          <w:tab w:val="num" w:pos="1134"/>
        </w:tabs>
        <w:jc w:val="both"/>
        <w:rPr>
          <w:color w:val="000000"/>
          <w:sz w:val="24"/>
          <w:szCs w:val="24"/>
        </w:rPr>
      </w:pPr>
    </w:p>
    <w:p w:rsidR="00CC50DF" w:rsidRPr="00CC50DF" w:rsidRDefault="00CC50DF" w:rsidP="00CC50DF">
      <w:pPr>
        <w:tabs>
          <w:tab w:val="num" w:pos="1134"/>
        </w:tabs>
        <w:jc w:val="both"/>
        <w:rPr>
          <w:color w:val="000000"/>
          <w:sz w:val="24"/>
          <w:szCs w:val="24"/>
        </w:rPr>
      </w:pPr>
    </w:p>
    <w:p w:rsidR="00CC50DF" w:rsidRPr="00CC50DF" w:rsidRDefault="00CC50DF" w:rsidP="00CC50DF">
      <w:pPr>
        <w:tabs>
          <w:tab w:val="num" w:pos="1134"/>
        </w:tabs>
        <w:jc w:val="both"/>
        <w:rPr>
          <w:color w:val="000000"/>
          <w:sz w:val="24"/>
          <w:szCs w:val="24"/>
        </w:rPr>
      </w:pPr>
    </w:p>
    <w:p w:rsidR="00CC50DF" w:rsidRPr="00CC50DF" w:rsidRDefault="00CC50DF" w:rsidP="00CC50DF">
      <w:pPr>
        <w:tabs>
          <w:tab w:val="num" w:pos="1134"/>
        </w:tabs>
        <w:jc w:val="both"/>
        <w:rPr>
          <w:color w:val="000000"/>
          <w:sz w:val="24"/>
          <w:szCs w:val="24"/>
        </w:rPr>
      </w:pPr>
    </w:p>
    <w:p w:rsidR="00CC50DF" w:rsidRPr="00CC50DF" w:rsidRDefault="00706B79" w:rsidP="00CC50DF">
      <w:pPr>
        <w:keepNext/>
        <w:suppressAutoHyphens/>
        <w:spacing w:before="360" w:after="120"/>
        <w:outlineLvl w:val="1"/>
        <w:rPr>
          <w:sz w:val="24"/>
          <w:szCs w:val="24"/>
        </w:rPr>
      </w:pPr>
      <w:r>
        <w:rPr>
          <w:b/>
          <w:sz w:val="24"/>
          <w:szCs w:val="24"/>
        </w:rPr>
        <w:lastRenderedPageBreak/>
        <w:t>5</w:t>
      </w:r>
      <w:r w:rsidR="00CC50DF" w:rsidRPr="00CC50DF">
        <w:rPr>
          <w:b/>
          <w:sz w:val="24"/>
          <w:szCs w:val="24"/>
        </w:rPr>
        <w:t>.4.  Справка о материально-технических ресурсах (форма 4)</w:t>
      </w:r>
    </w:p>
    <w:p w:rsidR="00CC50DF" w:rsidRPr="00CC50DF" w:rsidRDefault="00CC50DF" w:rsidP="00CC50DF">
      <w:pPr>
        <w:rPr>
          <w:sz w:val="24"/>
          <w:szCs w:val="24"/>
        </w:rPr>
      </w:pPr>
    </w:p>
    <w:p w:rsidR="00CC50DF" w:rsidRPr="00CC50DF" w:rsidRDefault="00CC50DF" w:rsidP="00CC50DF">
      <w:pPr>
        <w:pBdr>
          <w:top w:val="single" w:sz="4" w:space="1" w:color="auto"/>
        </w:pBdr>
        <w:shd w:val="clear" w:color="auto" w:fill="E0E0E0"/>
        <w:ind w:right="21"/>
        <w:jc w:val="center"/>
        <w:rPr>
          <w:b/>
          <w:snapToGrid w:val="0"/>
          <w:color w:val="000000"/>
          <w:spacing w:val="36"/>
          <w:sz w:val="24"/>
          <w:szCs w:val="24"/>
        </w:rPr>
      </w:pPr>
      <w:r w:rsidRPr="00CC50DF">
        <w:rPr>
          <w:b/>
          <w:snapToGrid w:val="0"/>
          <w:color w:val="000000"/>
          <w:spacing w:val="36"/>
          <w:sz w:val="24"/>
          <w:szCs w:val="24"/>
        </w:rPr>
        <w:t>начало формы</w:t>
      </w:r>
    </w:p>
    <w:p w:rsidR="00CC50DF" w:rsidRPr="00CC50DF" w:rsidRDefault="00CC50DF" w:rsidP="00CC50DF">
      <w:pPr>
        <w:suppressAutoHyphens/>
        <w:jc w:val="center"/>
        <w:rPr>
          <w:b/>
          <w:snapToGrid w:val="0"/>
          <w:sz w:val="24"/>
          <w:szCs w:val="24"/>
        </w:rPr>
      </w:pPr>
    </w:p>
    <w:p w:rsidR="00CC50DF" w:rsidRPr="00CC50DF" w:rsidRDefault="00CC50DF" w:rsidP="00CC50DF">
      <w:pPr>
        <w:suppressAutoHyphens/>
        <w:jc w:val="center"/>
        <w:rPr>
          <w:b/>
          <w:snapToGrid w:val="0"/>
          <w:sz w:val="24"/>
          <w:szCs w:val="24"/>
        </w:rPr>
      </w:pPr>
      <w:r w:rsidRPr="00CC50DF">
        <w:rPr>
          <w:b/>
          <w:snapToGrid w:val="0"/>
          <w:sz w:val="24"/>
          <w:szCs w:val="24"/>
        </w:rPr>
        <w:t>Справка о материально-технических ресурсах</w:t>
      </w:r>
    </w:p>
    <w:p w:rsidR="00CC50DF" w:rsidRPr="00CC50DF" w:rsidRDefault="00CC50DF" w:rsidP="00CC50DF">
      <w:pPr>
        <w:ind w:firstLine="567"/>
        <w:jc w:val="both"/>
        <w:rPr>
          <w:snapToGrid w:val="0"/>
          <w:sz w:val="24"/>
          <w:szCs w:val="24"/>
        </w:rPr>
      </w:pPr>
    </w:p>
    <w:p w:rsidR="00CC50DF" w:rsidRPr="00CC50DF" w:rsidRDefault="00CC50DF" w:rsidP="00CC50DF">
      <w:pPr>
        <w:jc w:val="both"/>
        <w:rPr>
          <w:snapToGrid w:val="0"/>
          <w:color w:val="000000"/>
          <w:sz w:val="24"/>
          <w:szCs w:val="24"/>
        </w:rPr>
      </w:pPr>
      <w:r w:rsidRPr="00CC50DF">
        <w:rPr>
          <w:snapToGrid w:val="0"/>
          <w:color w:val="000000"/>
          <w:sz w:val="24"/>
          <w:szCs w:val="24"/>
        </w:rPr>
        <w:t>Наименование и адрес Участника закупки: _________________________________</w:t>
      </w:r>
    </w:p>
    <w:p w:rsidR="00CC50DF" w:rsidRPr="00CC50DF" w:rsidRDefault="00CC50DF" w:rsidP="00CC50DF">
      <w:pPr>
        <w:ind w:firstLine="567"/>
        <w:jc w:val="both"/>
        <w:rPr>
          <w:snapToGrid w:val="0"/>
          <w:sz w:val="24"/>
          <w:szCs w:val="24"/>
        </w:rPr>
      </w:pP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690"/>
        <w:gridCol w:w="1417"/>
        <w:gridCol w:w="1702"/>
        <w:gridCol w:w="1478"/>
        <w:gridCol w:w="1357"/>
        <w:gridCol w:w="1559"/>
      </w:tblGrid>
      <w:tr w:rsidR="00CC50DF" w:rsidRPr="00CC50DF" w:rsidTr="00CC50DF">
        <w:trPr>
          <w:cantSplit/>
          <w:trHeight w:val="530"/>
        </w:trPr>
        <w:tc>
          <w:tcPr>
            <w:tcW w:w="720" w:type="dxa"/>
          </w:tcPr>
          <w:p w:rsidR="00CC50DF" w:rsidRPr="00CC50DF" w:rsidRDefault="00CC50DF" w:rsidP="00CC50DF">
            <w:pPr>
              <w:keepNext/>
              <w:spacing w:before="40" w:after="40" w:line="360" w:lineRule="auto"/>
              <w:ind w:right="57"/>
              <w:jc w:val="center"/>
              <w:rPr>
                <w:snapToGrid w:val="0"/>
                <w:sz w:val="24"/>
                <w:szCs w:val="24"/>
              </w:rPr>
            </w:pPr>
            <w:r w:rsidRPr="00CC50DF">
              <w:rPr>
                <w:snapToGrid w:val="0"/>
                <w:sz w:val="24"/>
                <w:szCs w:val="24"/>
              </w:rPr>
              <w:t>№</w:t>
            </w:r>
          </w:p>
          <w:p w:rsidR="00CC50DF" w:rsidRPr="00CC50DF" w:rsidRDefault="00CC50DF" w:rsidP="00CC50DF">
            <w:pPr>
              <w:keepNext/>
              <w:spacing w:before="40" w:after="40" w:line="360" w:lineRule="auto"/>
              <w:ind w:left="57" w:right="57"/>
              <w:jc w:val="center"/>
              <w:rPr>
                <w:snapToGrid w:val="0"/>
                <w:sz w:val="24"/>
                <w:szCs w:val="24"/>
              </w:rPr>
            </w:pPr>
            <w:r w:rsidRPr="00CC50DF">
              <w:rPr>
                <w:snapToGrid w:val="0"/>
                <w:sz w:val="24"/>
                <w:szCs w:val="24"/>
              </w:rPr>
              <w:t>п/п</w:t>
            </w:r>
          </w:p>
        </w:tc>
        <w:tc>
          <w:tcPr>
            <w:tcW w:w="1690" w:type="dxa"/>
          </w:tcPr>
          <w:p w:rsidR="00CC50DF" w:rsidRPr="00CC50DF" w:rsidRDefault="00CC50DF" w:rsidP="00CC50DF">
            <w:pPr>
              <w:keepNext/>
              <w:spacing w:before="40" w:after="40"/>
              <w:ind w:right="57"/>
              <w:jc w:val="center"/>
              <w:rPr>
                <w:snapToGrid w:val="0"/>
                <w:sz w:val="24"/>
                <w:szCs w:val="24"/>
              </w:rPr>
            </w:pPr>
            <w:r w:rsidRPr="00CC50DF">
              <w:rPr>
                <w:snapToGrid w:val="0"/>
                <w:sz w:val="24"/>
                <w:szCs w:val="24"/>
              </w:rPr>
              <w:t>Наименование</w:t>
            </w:r>
          </w:p>
        </w:tc>
        <w:tc>
          <w:tcPr>
            <w:tcW w:w="1417" w:type="dxa"/>
          </w:tcPr>
          <w:p w:rsidR="00CC50DF" w:rsidRPr="00CC50DF" w:rsidRDefault="00CC50DF" w:rsidP="00CC50DF">
            <w:pPr>
              <w:keepNext/>
              <w:spacing w:before="40" w:after="40"/>
              <w:ind w:left="57" w:right="57"/>
              <w:jc w:val="center"/>
              <w:rPr>
                <w:snapToGrid w:val="0"/>
                <w:sz w:val="24"/>
                <w:szCs w:val="24"/>
              </w:rPr>
            </w:pPr>
            <w:r w:rsidRPr="00CC50DF">
              <w:rPr>
                <w:snapToGrid w:val="0"/>
                <w:sz w:val="24"/>
                <w:szCs w:val="24"/>
              </w:rPr>
              <w:t>Местонахождение</w:t>
            </w:r>
          </w:p>
        </w:tc>
        <w:tc>
          <w:tcPr>
            <w:tcW w:w="1702" w:type="dxa"/>
          </w:tcPr>
          <w:p w:rsidR="00CC50DF" w:rsidRPr="00CC50DF" w:rsidRDefault="00CC50DF" w:rsidP="00CC50DF">
            <w:pPr>
              <w:keepNext/>
              <w:spacing w:before="40" w:after="40"/>
              <w:ind w:left="57" w:right="57"/>
              <w:jc w:val="center"/>
              <w:rPr>
                <w:snapToGrid w:val="0"/>
                <w:sz w:val="24"/>
                <w:szCs w:val="24"/>
              </w:rPr>
            </w:pPr>
            <w:r w:rsidRPr="00CC50DF">
              <w:rPr>
                <w:snapToGrid w:val="0"/>
                <w:sz w:val="24"/>
                <w:szCs w:val="24"/>
              </w:rPr>
              <w:t>Право собственности или иное право (хозяйственного ведения, оперативного управления), аренда</w:t>
            </w:r>
          </w:p>
        </w:tc>
        <w:tc>
          <w:tcPr>
            <w:tcW w:w="1478" w:type="dxa"/>
          </w:tcPr>
          <w:p w:rsidR="00CC50DF" w:rsidRPr="00CC50DF" w:rsidRDefault="00CC50DF" w:rsidP="00CC50DF">
            <w:pPr>
              <w:keepNext/>
              <w:spacing w:before="40" w:after="40"/>
              <w:ind w:left="57" w:right="57"/>
              <w:jc w:val="center"/>
              <w:rPr>
                <w:snapToGrid w:val="0"/>
                <w:sz w:val="24"/>
                <w:szCs w:val="24"/>
              </w:rPr>
            </w:pPr>
            <w:r w:rsidRPr="00CC50DF">
              <w:rPr>
                <w:snapToGrid w:val="0"/>
                <w:sz w:val="24"/>
                <w:szCs w:val="24"/>
              </w:rPr>
              <w:t>Предназначение (с точки зрения выполнения Договора)</w:t>
            </w:r>
          </w:p>
        </w:tc>
        <w:tc>
          <w:tcPr>
            <w:tcW w:w="1357" w:type="dxa"/>
          </w:tcPr>
          <w:p w:rsidR="00CC50DF" w:rsidRPr="00CC50DF" w:rsidRDefault="00CC50DF" w:rsidP="00CC50DF">
            <w:pPr>
              <w:keepNext/>
              <w:tabs>
                <w:tab w:val="left" w:pos="1390"/>
              </w:tabs>
              <w:spacing w:before="40" w:after="40"/>
              <w:ind w:left="57" w:right="-108"/>
              <w:jc w:val="center"/>
              <w:rPr>
                <w:snapToGrid w:val="0"/>
                <w:sz w:val="24"/>
                <w:szCs w:val="24"/>
              </w:rPr>
            </w:pPr>
            <w:r w:rsidRPr="00CC50DF">
              <w:rPr>
                <w:snapToGrid w:val="0"/>
                <w:sz w:val="24"/>
                <w:szCs w:val="24"/>
              </w:rPr>
              <w:t>Состояние</w:t>
            </w:r>
          </w:p>
        </w:tc>
        <w:tc>
          <w:tcPr>
            <w:tcW w:w="1559" w:type="dxa"/>
          </w:tcPr>
          <w:p w:rsidR="00CC50DF" w:rsidRPr="00CC50DF" w:rsidRDefault="00CC50DF" w:rsidP="00CC50DF">
            <w:pPr>
              <w:keepNext/>
              <w:spacing w:before="40" w:after="40"/>
              <w:ind w:left="57" w:right="57"/>
              <w:jc w:val="center"/>
              <w:rPr>
                <w:snapToGrid w:val="0"/>
                <w:sz w:val="24"/>
                <w:szCs w:val="24"/>
              </w:rPr>
            </w:pPr>
            <w:r w:rsidRPr="00CC50DF">
              <w:rPr>
                <w:snapToGrid w:val="0"/>
                <w:sz w:val="24"/>
                <w:szCs w:val="24"/>
              </w:rPr>
              <w:t>Примечания</w:t>
            </w:r>
          </w:p>
        </w:tc>
      </w:tr>
      <w:tr w:rsidR="00CC50DF" w:rsidRPr="00CC50DF" w:rsidTr="00CC50DF">
        <w:trPr>
          <w:cantSplit/>
        </w:trPr>
        <w:tc>
          <w:tcPr>
            <w:tcW w:w="720" w:type="dxa"/>
          </w:tcPr>
          <w:p w:rsidR="00CC50DF" w:rsidRPr="00CC50DF" w:rsidRDefault="00CC50DF" w:rsidP="00CC50DF">
            <w:pPr>
              <w:numPr>
                <w:ilvl w:val="0"/>
                <w:numId w:val="7"/>
              </w:numPr>
              <w:jc w:val="both"/>
              <w:rPr>
                <w:snapToGrid w:val="0"/>
                <w:sz w:val="24"/>
                <w:szCs w:val="24"/>
              </w:rPr>
            </w:pPr>
          </w:p>
        </w:tc>
        <w:tc>
          <w:tcPr>
            <w:tcW w:w="1690" w:type="dxa"/>
          </w:tcPr>
          <w:p w:rsidR="00CC50DF" w:rsidRPr="00CC50DF" w:rsidRDefault="00CC50DF" w:rsidP="00CC50DF">
            <w:pPr>
              <w:spacing w:before="40" w:after="40"/>
              <w:ind w:left="57" w:right="57"/>
              <w:rPr>
                <w:i/>
                <w:snapToGrid w:val="0"/>
                <w:sz w:val="24"/>
                <w:szCs w:val="24"/>
              </w:rPr>
            </w:pPr>
            <w:r w:rsidRPr="00CC50DF">
              <w:rPr>
                <w:i/>
                <w:snapToGrid w:val="0"/>
                <w:sz w:val="24"/>
                <w:szCs w:val="24"/>
              </w:rPr>
              <w:t>Краны на автомобильном ходу, грузоподъемность 25 т и выше (пример)</w:t>
            </w:r>
          </w:p>
        </w:tc>
        <w:tc>
          <w:tcPr>
            <w:tcW w:w="1417" w:type="dxa"/>
          </w:tcPr>
          <w:p w:rsidR="00CC50DF" w:rsidRPr="00CC50DF" w:rsidRDefault="00CC50DF" w:rsidP="00CC50DF">
            <w:pPr>
              <w:spacing w:before="40" w:after="40"/>
              <w:ind w:left="57" w:right="57"/>
              <w:rPr>
                <w:snapToGrid w:val="0"/>
                <w:sz w:val="24"/>
                <w:szCs w:val="24"/>
              </w:rPr>
            </w:pPr>
          </w:p>
        </w:tc>
        <w:tc>
          <w:tcPr>
            <w:tcW w:w="1702" w:type="dxa"/>
          </w:tcPr>
          <w:p w:rsidR="00CC50DF" w:rsidRPr="00CC50DF" w:rsidRDefault="00CC50DF" w:rsidP="00CC50DF">
            <w:pPr>
              <w:spacing w:before="40" w:after="40"/>
              <w:ind w:left="57" w:right="57"/>
              <w:rPr>
                <w:snapToGrid w:val="0"/>
                <w:sz w:val="24"/>
                <w:szCs w:val="24"/>
              </w:rPr>
            </w:pPr>
          </w:p>
        </w:tc>
        <w:tc>
          <w:tcPr>
            <w:tcW w:w="1478" w:type="dxa"/>
          </w:tcPr>
          <w:p w:rsidR="00CC50DF" w:rsidRPr="00CC50DF" w:rsidRDefault="00CC50DF" w:rsidP="00CC50DF">
            <w:pPr>
              <w:spacing w:before="40" w:after="40"/>
              <w:ind w:left="57" w:right="57"/>
              <w:rPr>
                <w:snapToGrid w:val="0"/>
                <w:sz w:val="24"/>
                <w:szCs w:val="24"/>
              </w:rPr>
            </w:pPr>
          </w:p>
        </w:tc>
        <w:tc>
          <w:tcPr>
            <w:tcW w:w="1357" w:type="dxa"/>
          </w:tcPr>
          <w:p w:rsidR="00CC50DF" w:rsidRPr="00CC50DF" w:rsidRDefault="00CC50DF" w:rsidP="00CC50DF">
            <w:pPr>
              <w:spacing w:before="40" w:after="40"/>
              <w:ind w:left="57" w:right="57"/>
              <w:rPr>
                <w:snapToGrid w:val="0"/>
                <w:sz w:val="24"/>
                <w:szCs w:val="24"/>
              </w:rPr>
            </w:pPr>
          </w:p>
        </w:tc>
        <w:tc>
          <w:tcPr>
            <w:tcW w:w="1559" w:type="dxa"/>
          </w:tcPr>
          <w:p w:rsidR="00CC50DF" w:rsidRPr="00CC50DF" w:rsidRDefault="00CC50DF" w:rsidP="00CC50DF">
            <w:pPr>
              <w:spacing w:before="40" w:after="40"/>
              <w:ind w:left="57" w:right="57"/>
              <w:rPr>
                <w:snapToGrid w:val="0"/>
                <w:sz w:val="24"/>
                <w:szCs w:val="24"/>
              </w:rPr>
            </w:pPr>
          </w:p>
        </w:tc>
      </w:tr>
      <w:tr w:rsidR="00CC50DF" w:rsidRPr="00CC50DF" w:rsidTr="00CC50DF">
        <w:trPr>
          <w:cantSplit/>
        </w:trPr>
        <w:tc>
          <w:tcPr>
            <w:tcW w:w="720" w:type="dxa"/>
          </w:tcPr>
          <w:p w:rsidR="00CC50DF" w:rsidRPr="00CC50DF" w:rsidRDefault="00CC50DF" w:rsidP="00CC50DF">
            <w:pPr>
              <w:spacing w:before="40" w:after="40"/>
              <w:ind w:left="57" w:right="57"/>
              <w:rPr>
                <w:snapToGrid w:val="0"/>
                <w:sz w:val="24"/>
                <w:szCs w:val="24"/>
              </w:rPr>
            </w:pPr>
            <w:r w:rsidRPr="00CC50DF">
              <w:rPr>
                <w:snapToGrid w:val="0"/>
                <w:sz w:val="24"/>
                <w:szCs w:val="24"/>
              </w:rPr>
              <w:t>…</w:t>
            </w:r>
          </w:p>
        </w:tc>
        <w:tc>
          <w:tcPr>
            <w:tcW w:w="1690" w:type="dxa"/>
          </w:tcPr>
          <w:p w:rsidR="00CC50DF" w:rsidRPr="00CC50DF" w:rsidRDefault="00CC50DF" w:rsidP="00CC50DF">
            <w:pPr>
              <w:spacing w:before="40" w:after="40"/>
              <w:ind w:left="57" w:right="57"/>
              <w:rPr>
                <w:snapToGrid w:val="0"/>
                <w:sz w:val="24"/>
                <w:szCs w:val="24"/>
              </w:rPr>
            </w:pPr>
          </w:p>
        </w:tc>
        <w:tc>
          <w:tcPr>
            <w:tcW w:w="1417" w:type="dxa"/>
          </w:tcPr>
          <w:p w:rsidR="00CC50DF" w:rsidRPr="00CC50DF" w:rsidRDefault="00CC50DF" w:rsidP="00CC50DF">
            <w:pPr>
              <w:spacing w:before="40" w:after="40"/>
              <w:ind w:left="57" w:right="57"/>
              <w:rPr>
                <w:snapToGrid w:val="0"/>
                <w:sz w:val="24"/>
                <w:szCs w:val="24"/>
              </w:rPr>
            </w:pPr>
          </w:p>
        </w:tc>
        <w:tc>
          <w:tcPr>
            <w:tcW w:w="1702" w:type="dxa"/>
          </w:tcPr>
          <w:p w:rsidR="00CC50DF" w:rsidRPr="00CC50DF" w:rsidRDefault="00CC50DF" w:rsidP="00CC50DF">
            <w:pPr>
              <w:spacing w:before="40" w:after="40"/>
              <w:ind w:left="57" w:right="57"/>
              <w:rPr>
                <w:snapToGrid w:val="0"/>
                <w:sz w:val="24"/>
                <w:szCs w:val="24"/>
              </w:rPr>
            </w:pPr>
          </w:p>
        </w:tc>
        <w:tc>
          <w:tcPr>
            <w:tcW w:w="1478" w:type="dxa"/>
          </w:tcPr>
          <w:p w:rsidR="00CC50DF" w:rsidRPr="00CC50DF" w:rsidRDefault="00CC50DF" w:rsidP="00CC50DF">
            <w:pPr>
              <w:spacing w:before="40" w:after="40"/>
              <w:ind w:left="57" w:right="57"/>
              <w:rPr>
                <w:snapToGrid w:val="0"/>
                <w:sz w:val="24"/>
                <w:szCs w:val="24"/>
              </w:rPr>
            </w:pPr>
          </w:p>
        </w:tc>
        <w:tc>
          <w:tcPr>
            <w:tcW w:w="1357" w:type="dxa"/>
          </w:tcPr>
          <w:p w:rsidR="00CC50DF" w:rsidRPr="00CC50DF" w:rsidRDefault="00CC50DF" w:rsidP="00CC50DF">
            <w:pPr>
              <w:spacing w:before="40" w:after="40"/>
              <w:ind w:left="57" w:right="57"/>
              <w:rPr>
                <w:snapToGrid w:val="0"/>
                <w:sz w:val="24"/>
                <w:szCs w:val="24"/>
              </w:rPr>
            </w:pPr>
          </w:p>
        </w:tc>
        <w:tc>
          <w:tcPr>
            <w:tcW w:w="1559" w:type="dxa"/>
          </w:tcPr>
          <w:p w:rsidR="00CC50DF" w:rsidRPr="00CC50DF" w:rsidRDefault="00CC50DF" w:rsidP="00CC50DF">
            <w:pPr>
              <w:spacing w:before="40" w:after="40"/>
              <w:ind w:left="57" w:right="57"/>
              <w:rPr>
                <w:snapToGrid w:val="0"/>
                <w:sz w:val="24"/>
                <w:szCs w:val="24"/>
              </w:rPr>
            </w:pPr>
          </w:p>
        </w:tc>
      </w:tr>
    </w:tbl>
    <w:p w:rsidR="00CC50DF" w:rsidRPr="00CC50DF" w:rsidRDefault="00CC50DF" w:rsidP="00CC50DF">
      <w:pPr>
        <w:ind w:firstLine="567"/>
        <w:jc w:val="both"/>
        <w:rPr>
          <w:snapToGrid w:val="0"/>
          <w:sz w:val="24"/>
          <w:szCs w:val="24"/>
        </w:rPr>
      </w:pPr>
    </w:p>
    <w:p w:rsidR="00CC50DF" w:rsidRPr="00CC50DF" w:rsidRDefault="00CC50DF" w:rsidP="00CC50DF">
      <w:pPr>
        <w:ind w:firstLine="567"/>
        <w:jc w:val="both"/>
        <w:rPr>
          <w:snapToGrid w:val="0"/>
          <w:sz w:val="24"/>
          <w:szCs w:val="24"/>
        </w:rPr>
      </w:pPr>
      <w:r w:rsidRPr="00CC50DF">
        <w:rPr>
          <w:snapToGrid w:val="0"/>
          <w:sz w:val="24"/>
          <w:szCs w:val="24"/>
        </w:rPr>
        <w:t>____________________________________</w:t>
      </w:r>
    </w:p>
    <w:p w:rsidR="00CC50DF" w:rsidRPr="00CC50DF" w:rsidRDefault="00CC50DF" w:rsidP="00CC50DF">
      <w:pPr>
        <w:ind w:right="3684" w:firstLine="567"/>
        <w:jc w:val="center"/>
        <w:rPr>
          <w:snapToGrid w:val="0"/>
          <w:sz w:val="24"/>
          <w:szCs w:val="24"/>
          <w:vertAlign w:val="superscript"/>
        </w:rPr>
      </w:pPr>
      <w:r w:rsidRPr="00CC50DF">
        <w:rPr>
          <w:snapToGrid w:val="0"/>
          <w:sz w:val="24"/>
          <w:szCs w:val="24"/>
          <w:vertAlign w:val="superscript"/>
        </w:rPr>
        <w:t>(подпись, М.П.)</w:t>
      </w:r>
    </w:p>
    <w:p w:rsidR="00CC50DF" w:rsidRPr="00CC50DF" w:rsidRDefault="00CC50DF" w:rsidP="00CC50DF">
      <w:pPr>
        <w:ind w:firstLine="567"/>
        <w:jc w:val="both"/>
        <w:rPr>
          <w:snapToGrid w:val="0"/>
          <w:sz w:val="24"/>
          <w:szCs w:val="24"/>
        </w:rPr>
      </w:pPr>
      <w:r w:rsidRPr="00CC50DF">
        <w:rPr>
          <w:snapToGrid w:val="0"/>
          <w:sz w:val="24"/>
          <w:szCs w:val="24"/>
        </w:rPr>
        <w:t>____________________________________</w:t>
      </w:r>
    </w:p>
    <w:p w:rsidR="00CC50DF" w:rsidRPr="00CC50DF" w:rsidRDefault="00CC50DF" w:rsidP="00CC50DF">
      <w:pPr>
        <w:ind w:right="3684" w:firstLine="567"/>
        <w:jc w:val="center"/>
        <w:rPr>
          <w:snapToGrid w:val="0"/>
          <w:sz w:val="24"/>
          <w:szCs w:val="24"/>
          <w:vertAlign w:val="superscript"/>
        </w:rPr>
      </w:pPr>
      <w:r w:rsidRPr="00CC50DF">
        <w:rPr>
          <w:snapToGrid w:val="0"/>
          <w:sz w:val="24"/>
          <w:szCs w:val="24"/>
          <w:vertAlign w:val="superscript"/>
        </w:rPr>
        <w:t>(фамилия, имя, отчество подписавшего, должность)</w:t>
      </w:r>
    </w:p>
    <w:p w:rsidR="00CC50DF" w:rsidRPr="00CC50DF" w:rsidRDefault="00CC50DF" w:rsidP="00CC50DF">
      <w:pPr>
        <w:pBdr>
          <w:bottom w:val="single" w:sz="4" w:space="1" w:color="auto"/>
        </w:pBdr>
        <w:shd w:val="clear" w:color="auto" w:fill="E0E0E0"/>
        <w:ind w:right="21"/>
        <w:jc w:val="center"/>
        <w:rPr>
          <w:b/>
          <w:snapToGrid w:val="0"/>
          <w:color w:val="000000"/>
          <w:spacing w:val="36"/>
          <w:sz w:val="24"/>
          <w:szCs w:val="24"/>
        </w:rPr>
      </w:pPr>
      <w:r w:rsidRPr="00CC50DF">
        <w:rPr>
          <w:b/>
          <w:snapToGrid w:val="0"/>
          <w:color w:val="000000"/>
          <w:spacing w:val="36"/>
          <w:sz w:val="24"/>
          <w:szCs w:val="24"/>
        </w:rPr>
        <w:t>конец формы</w:t>
      </w:r>
    </w:p>
    <w:p w:rsidR="00CC50DF" w:rsidRPr="00CC50DF" w:rsidRDefault="00CC50DF" w:rsidP="00CC50DF">
      <w:pPr>
        <w:widowControl w:val="0"/>
        <w:ind w:firstLine="680"/>
        <w:jc w:val="both"/>
        <w:rPr>
          <w:b/>
          <w:sz w:val="24"/>
          <w:szCs w:val="24"/>
        </w:rPr>
      </w:pPr>
      <w:r w:rsidRPr="00CC50DF">
        <w:rPr>
          <w:b/>
          <w:sz w:val="24"/>
          <w:szCs w:val="24"/>
        </w:rPr>
        <w:t>Инструкции по заполнению:</w:t>
      </w:r>
    </w:p>
    <w:p w:rsidR="00CC50DF" w:rsidRPr="00CC50DF" w:rsidRDefault="00CC50DF" w:rsidP="00CC50DF">
      <w:pPr>
        <w:widowControl w:val="0"/>
        <w:numPr>
          <w:ilvl w:val="0"/>
          <w:numId w:val="18"/>
        </w:numPr>
        <w:ind w:left="0" w:firstLine="0"/>
        <w:contextualSpacing/>
        <w:jc w:val="both"/>
        <w:rPr>
          <w:sz w:val="24"/>
          <w:szCs w:val="24"/>
        </w:rPr>
      </w:pPr>
      <w:r w:rsidRPr="00CC50DF">
        <w:rPr>
          <w:sz w:val="24"/>
          <w:szCs w:val="24"/>
        </w:rPr>
        <w:t>Участник запроса предложений приводит номер и дату письма о подаче оферты, приложением к которому является данная справка.</w:t>
      </w:r>
    </w:p>
    <w:p w:rsidR="00CC50DF" w:rsidRPr="00CC50DF" w:rsidRDefault="00CC50DF" w:rsidP="00CC50DF">
      <w:pPr>
        <w:widowControl w:val="0"/>
        <w:numPr>
          <w:ilvl w:val="0"/>
          <w:numId w:val="18"/>
        </w:numPr>
        <w:tabs>
          <w:tab w:val="num" w:pos="567"/>
        </w:tabs>
        <w:ind w:left="0" w:firstLine="0"/>
        <w:contextualSpacing/>
        <w:jc w:val="both"/>
        <w:rPr>
          <w:sz w:val="24"/>
          <w:szCs w:val="24"/>
        </w:rPr>
      </w:pPr>
      <w:r w:rsidRPr="00CC50DF">
        <w:rPr>
          <w:sz w:val="24"/>
          <w:szCs w:val="24"/>
        </w:rPr>
        <w:t>Участник указывает свое фирменное наименование (в т.ч. организационно-правовую форму) и свой адрес.</w:t>
      </w:r>
    </w:p>
    <w:p w:rsidR="00CC50DF" w:rsidRPr="00CC50DF" w:rsidRDefault="00CC50DF" w:rsidP="00CC50DF">
      <w:pPr>
        <w:widowControl w:val="0"/>
        <w:numPr>
          <w:ilvl w:val="0"/>
          <w:numId w:val="18"/>
        </w:numPr>
        <w:tabs>
          <w:tab w:val="num" w:pos="567"/>
        </w:tabs>
        <w:ind w:left="0" w:firstLine="0"/>
        <w:contextualSpacing/>
        <w:jc w:val="both"/>
        <w:rPr>
          <w:sz w:val="24"/>
          <w:szCs w:val="24"/>
        </w:rPr>
      </w:pPr>
      <w:r w:rsidRPr="00CC50DF">
        <w:rPr>
          <w:sz w:val="24"/>
          <w:szCs w:val="24"/>
        </w:rPr>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CC50DF" w:rsidRPr="00CC50DF" w:rsidRDefault="00CC50DF" w:rsidP="00CC50DF">
      <w:pPr>
        <w:rPr>
          <w:sz w:val="24"/>
          <w:szCs w:val="24"/>
        </w:rPr>
        <w:sectPr w:rsidR="00CC50DF" w:rsidRPr="00CC50DF" w:rsidSect="0042671A">
          <w:footerReference w:type="default" r:id="rId14"/>
          <w:footerReference w:type="first" r:id="rId15"/>
          <w:pgSz w:w="11906" w:h="16838" w:code="9"/>
          <w:pgMar w:top="567" w:right="567" w:bottom="851" w:left="1418" w:header="284" w:footer="596" w:gutter="0"/>
          <w:cols w:space="708"/>
          <w:titlePg/>
          <w:rtlGutter/>
          <w:docGrid w:linePitch="360"/>
        </w:sectPr>
      </w:pPr>
    </w:p>
    <w:p w:rsidR="00CC50DF" w:rsidRPr="00CC50DF" w:rsidRDefault="00706B79" w:rsidP="00CC50DF">
      <w:pPr>
        <w:widowControl w:val="0"/>
        <w:spacing w:before="60" w:after="120"/>
        <w:jc w:val="both"/>
        <w:outlineLvl w:val="1"/>
        <w:rPr>
          <w:b/>
          <w:bCs/>
          <w:iCs/>
          <w:sz w:val="24"/>
          <w:szCs w:val="24"/>
        </w:rPr>
      </w:pPr>
      <w:r>
        <w:rPr>
          <w:b/>
          <w:bCs/>
          <w:iCs/>
          <w:sz w:val="24"/>
          <w:szCs w:val="24"/>
        </w:rPr>
        <w:lastRenderedPageBreak/>
        <w:t>5</w:t>
      </w:r>
      <w:r w:rsidR="00CC50DF" w:rsidRPr="00CC50DF">
        <w:rPr>
          <w:b/>
          <w:bCs/>
          <w:iCs/>
          <w:sz w:val="24"/>
          <w:szCs w:val="24"/>
        </w:rPr>
        <w:t>.5. Справка о кадровых ресурсах (форма 5)</w:t>
      </w:r>
    </w:p>
    <w:p w:rsidR="00CC50DF" w:rsidRPr="00CC50DF" w:rsidRDefault="00CC50DF" w:rsidP="00CC50DF">
      <w:pPr>
        <w:rPr>
          <w:sz w:val="24"/>
          <w:szCs w:val="24"/>
        </w:rPr>
      </w:pPr>
    </w:p>
    <w:p w:rsidR="00CC50DF" w:rsidRPr="00CC50DF" w:rsidRDefault="00CC50DF" w:rsidP="00CC50DF">
      <w:pPr>
        <w:widowControl w:val="0"/>
        <w:pBdr>
          <w:top w:val="single" w:sz="4" w:space="1" w:color="auto"/>
        </w:pBdr>
        <w:shd w:val="clear" w:color="auto" w:fill="E0E0E0"/>
        <w:ind w:right="21" w:firstLine="680"/>
        <w:jc w:val="center"/>
        <w:rPr>
          <w:b/>
          <w:snapToGrid w:val="0"/>
          <w:color w:val="000000"/>
          <w:spacing w:val="36"/>
          <w:sz w:val="24"/>
          <w:szCs w:val="24"/>
        </w:rPr>
      </w:pPr>
      <w:r w:rsidRPr="00CC50DF">
        <w:rPr>
          <w:b/>
          <w:snapToGrid w:val="0"/>
          <w:color w:val="000000"/>
          <w:spacing w:val="36"/>
          <w:sz w:val="24"/>
          <w:szCs w:val="24"/>
        </w:rPr>
        <w:t>начало формы</w:t>
      </w:r>
    </w:p>
    <w:p w:rsidR="00CC50DF" w:rsidRPr="00CC50DF" w:rsidRDefault="00CC50DF" w:rsidP="00CC50DF">
      <w:pPr>
        <w:widowControl w:val="0"/>
        <w:suppressAutoHyphens/>
        <w:ind w:firstLine="680"/>
        <w:jc w:val="center"/>
        <w:rPr>
          <w:b/>
          <w:snapToGrid w:val="0"/>
          <w:sz w:val="24"/>
          <w:szCs w:val="24"/>
        </w:rPr>
      </w:pPr>
      <w:r w:rsidRPr="00CC50DF">
        <w:rPr>
          <w:b/>
          <w:snapToGrid w:val="0"/>
          <w:sz w:val="24"/>
          <w:szCs w:val="24"/>
        </w:rPr>
        <w:t>Справка о кадровых ресурсах</w:t>
      </w:r>
    </w:p>
    <w:p w:rsidR="00CC50DF" w:rsidRPr="00CC50DF" w:rsidRDefault="00CC50DF" w:rsidP="00CC50DF">
      <w:pPr>
        <w:keepNext/>
        <w:widowControl w:val="0"/>
        <w:suppressAutoHyphens/>
        <w:ind w:firstLine="680"/>
        <w:jc w:val="center"/>
        <w:rPr>
          <w:snapToGrid w:val="0"/>
          <w:sz w:val="24"/>
          <w:szCs w:val="24"/>
        </w:rPr>
      </w:pPr>
      <w:r w:rsidRPr="00CC50DF">
        <w:rPr>
          <w:snapToGrid w:val="0"/>
          <w:sz w:val="24"/>
          <w:szCs w:val="24"/>
        </w:rPr>
        <w:t>(</w:t>
      </w:r>
      <w:r w:rsidRPr="00CC50DF">
        <w:rPr>
          <w:bCs/>
          <w:iCs/>
          <w:sz w:val="24"/>
          <w:szCs w:val="24"/>
        </w:rPr>
        <w:t xml:space="preserve">официально трудоустроенные лица на момент подачи заявки по трудовым или гражданско-правовым договорам) </w:t>
      </w:r>
    </w:p>
    <w:p w:rsidR="00CC50DF" w:rsidRPr="00CC50DF" w:rsidRDefault="00CC50DF" w:rsidP="00CC50DF">
      <w:pPr>
        <w:widowControl w:val="0"/>
        <w:ind w:firstLine="680"/>
        <w:jc w:val="both"/>
        <w:rPr>
          <w:snapToGrid w:val="0"/>
          <w:color w:val="000000"/>
          <w:sz w:val="24"/>
          <w:szCs w:val="24"/>
        </w:rPr>
      </w:pPr>
    </w:p>
    <w:p w:rsidR="00CC50DF" w:rsidRPr="00CC50DF" w:rsidRDefault="00CC50DF" w:rsidP="00CC50DF">
      <w:pPr>
        <w:widowControl w:val="0"/>
        <w:ind w:firstLine="680"/>
        <w:jc w:val="both"/>
        <w:rPr>
          <w:snapToGrid w:val="0"/>
          <w:color w:val="000000"/>
          <w:sz w:val="24"/>
          <w:szCs w:val="24"/>
        </w:rPr>
      </w:pPr>
      <w:r w:rsidRPr="00CC50DF">
        <w:rPr>
          <w:snapToGrid w:val="0"/>
          <w:color w:val="000000"/>
          <w:sz w:val="24"/>
          <w:szCs w:val="24"/>
        </w:rPr>
        <w:t>Наименование и адрес Участника закупки: _________________________________</w:t>
      </w:r>
    </w:p>
    <w:p w:rsidR="00CC50DF" w:rsidRPr="00CC50DF" w:rsidRDefault="00CC50DF" w:rsidP="00CC50DF">
      <w:pPr>
        <w:widowControl w:val="0"/>
        <w:ind w:firstLine="680"/>
        <w:jc w:val="both"/>
        <w:rPr>
          <w:snapToGrid w:val="0"/>
          <w:color w:val="000000"/>
          <w:sz w:val="24"/>
          <w:szCs w:val="24"/>
        </w:rPr>
      </w:pPr>
    </w:p>
    <w:p w:rsidR="00CC50DF" w:rsidRPr="00CC50DF" w:rsidRDefault="00CC50DF" w:rsidP="00CC50DF">
      <w:pPr>
        <w:keepNext/>
        <w:suppressAutoHyphens/>
        <w:rPr>
          <w:b/>
          <w:snapToGrid w:val="0"/>
          <w:sz w:val="24"/>
          <w:szCs w:val="24"/>
        </w:rPr>
      </w:pPr>
      <w:r w:rsidRPr="00CC50DF">
        <w:rPr>
          <w:b/>
          <w:snapToGrid w:val="0"/>
          <w:sz w:val="24"/>
          <w:szCs w:val="24"/>
        </w:rPr>
        <w:t>Таблица-1. Основные кадровые ресурсы</w:t>
      </w:r>
    </w:p>
    <w:tbl>
      <w:tblPr>
        <w:tblW w:w="14471"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702"/>
        <w:gridCol w:w="4419"/>
        <w:gridCol w:w="1418"/>
        <w:gridCol w:w="6237"/>
      </w:tblGrid>
      <w:tr w:rsidR="00CC50DF" w:rsidRPr="00CC50DF" w:rsidTr="00CC50DF">
        <w:trPr>
          <w:trHeight w:val="551"/>
        </w:trPr>
        <w:tc>
          <w:tcPr>
            <w:tcW w:w="695" w:type="dxa"/>
            <w:tcBorders>
              <w:top w:val="single" w:sz="6" w:space="0" w:color="auto"/>
              <w:left w:val="single" w:sz="6" w:space="0" w:color="auto"/>
              <w:bottom w:val="single" w:sz="6" w:space="0" w:color="auto"/>
              <w:right w:val="single" w:sz="6" w:space="0" w:color="auto"/>
            </w:tcBorders>
            <w:vAlign w:val="center"/>
            <w:hideMark/>
          </w:tcPr>
          <w:p w:rsidR="00CC50DF" w:rsidRPr="00CC50DF" w:rsidRDefault="00CC50DF" w:rsidP="00CC50DF">
            <w:pPr>
              <w:keepNext/>
              <w:widowControl w:val="0"/>
              <w:spacing w:before="40" w:after="40" w:line="276" w:lineRule="auto"/>
              <w:ind w:left="57" w:right="57"/>
              <w:jc w:val="center"/>
              <w:rPr>
                <w:snapToGrid w:val="0"/>
                <w:sz w:val="24"/>
                <w:szCs w:val="24"/>
                <w:lang w:eastAsia="en-US"/>
              </w:rPr>
            </w:pPr>
            <w:r w:rsidRPr="00CC50DF">
              <w:rPr>
                <w:snapToGrid w:val="0"/>
                <w:sz w:val="24"/>
                <w:szCs w:val="24"/>
                <w:lang w:eastAsia="en-US"/>
              </w:rPr>
              <w:t>№ п/п</w:t>
            </w:r>
          </w:p>
        </w:tc>
        <w:tc>
          <w:tcPr>
            <w:tcW w:w="1702" w:type="dxa"/>
            <w:tcBorders>
              <w:top w:val="single" w:sz="6" w:space="0" w:color="auto"/>
              <w:left w:val="single" w:sz="6" w:space="0" w:color="auto"/>
              <w:bottom w:val="single" w:sz="6" w:space="0" w:color="auto"/>
              <w:right w:val="single" w:sz="6" w:space="0" w:color="auto"/>
            </w:tcBorders>
            <w:vAlign w:val="center"/>
            <w:hideMark/>
          </w:tcPr>
          <w:p w:rsidR="00CC50DF" w:rsidRPr="00CC50DF" w:rsidRDefault="00CC50DF" w:rsidP="00CC50DF">
            <w:pPr>
              <w:keepNext/>
              <w:widowControl w:val="0"/>
              <w:spacing w:before="40" w:after="40" w:line="276" w:lineRule="auto"/>
              <w:ind w:left="57" w:right="57"/>
              <w:jc w:val="center"/>
              <w:rPr>
                <w:snapToGrid w:val="0"/>
                <w:sz w:val="24"/>
                <w:szCs w:val="24"/>
                <w:lang w:eastAsia="en-US"/>
              </w:rPr>
            </w:pPr>
            <w:r w:rsidRPr="00CC50DF">
              <w:rPr>
                <w:snapToGrid w:val="0"/>
                <w:sz w:val="24"/>
                <w:szCs w:val="24"/>
                <w:lang w:eastAsia="en-US"/>
              </w:rPr>
              <w:t>Фамилия, имя, отчество специалиста</w:t>
            </w:r>
          </w:p>
        </w:tc>
        <w:tc>
          <w:tcPr>
            <w:tcW w:w="4419" w:type="dxa"/>
            <w:tcBorders>
              <w:top w:val="single" w:sz="6" w:space="0" w:color="auto"/>
              <w:left w:val="single" w:sz="6" w:space="0" w:color="auto"/>
              <w:bottom w:val="single" w:sz="6" w:space="0" w:color="auto"/>
              <w:right w:val="single" w:sz="6" w:space="0" w:color="auto"/>
            </w:tcBorders>
            <w:vAlign w:val="center"/>
            <w:hideMark/>
          </w:tcPr>
          <w:p w:rsidR="00CC50DF" w:rsidRPr="00CC50DF" w:rsidRDefault="00CC50DF" w:rsidP="00CC50DF">
            <w:pPr>
              <w:keepNext/>
              <w:widowControl w:val="0"/>
              <w:spacing w:before="40" w:after="40" w:line="276" w:lineRule="auto"/>
              <w:ind w:left="57" w:right="57"/>
              <w:jc w:val="center"/>
              <w:rPr>
                <w:snapToGrid w:val="0"/>
                <w:sz w:val="24"/>
                <w:szCs w:val="24"/>
                <w:lang w:eastAsia="en-US"/>
              </w:rPr>
            </w:pPr>
            <w:r w:rsidRPr="00CC50DF">
              <w:rPr>
                <w:snapToGrid w:val="0"/>
                <w:sz w:val="24"/>
                <w:szCs w:val="24"/>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vAlign w:val="center"/>
            <w:hideMark/>
          </w:tcPr>
          <w:p w:rsidR="00CC50DF" w:rsidRPr="00CC50DF" w:rsidRDefault="00CC50DF" w:rsidP="00CC50DF">
            <w:pPr>
              <w:keepNext/>
              <w:widowControl w:val="0"/>
              <w:spacing w:before="40" w:after="40" w:line="276" w:lineRule="auto"/>
              <w:ind w:right="57"/>
              <w:jc w:val="center"/>
              <w:rPr>
                <w:snapToGrid w:val="0"/>
                <w:sz w:val="24"/>
                <w:szCs w:val="24"/>
                <w:lang w:eastAsia="en-US"/>
              </w:rPr>
            </w:pPr>
            <w:r w:rsidRPr="00CC50DF">
              <w:rPr>
                <w:snapToGrid w:val="0"/>
                <w:sz w:val="24"/>
                <w:szCs w:val="24"/>
                <w:lang w:eastAsia="en-US"/>
              </w:rPr>
              <w:t>Должность</w:t>
            </w:r>
          </w:p>
        </w:tc>
        <w:tc>
          <w:tcPr>
            <w:tcW w:w="6237" w:type="dxa"/>
            <w:tcBorders>
              <w:top w:val="single" w:sz="6" w:space="0" w:color="auto"/>
              <w:left w:val="single" w:sz="6" w:space="0" w:color="auto"/>
              <w:bottom w:val="single" w:sz="6" w:space="0" w:color="auto"/>
              <w:right w:val="single" w:sz="6" w:space="0" w:color="auto"/>
            </w:tcBorders>
            <w:vAlign w:val="center"/>
            <w:hideMark/>
          </w:tcPr>
          <w:p w:rsidR="00CC50DF" w:rsidRPr="00CC50DF" w:rsidRDefault="00CC50DF" w:rsidP="00CC50DF">
            <w:pPr>
              <w:keepNext/>
              <w:widowControl w:val="0"/>
              <w:spacing w:before="40" w:after="40" w:line="276" w:lineRule="auto"/>
              <w:ind w:left="57" w:right="57"/>
              <w:jc w:val="center"/>
              <w:rPr>
                <w:snapToGrid w:val="0"/>
                <w:sz w:val="24"/>
                <w:szCs w:val="24"/>
                <w:lang w:eastAsia="en-US"/>
              </w:rPr>
            </w:pPr>
            <w:r w:rsidRPr="00CC50DF">
              <w:rPr>
                <w:snapToGrid w:val="0"/>
                <w:sz w:val="24"/>
                <w:szCs w:val="24"/>
                <w:lang w:eastAsia="en-US"/>
              </w:rPr>
              <w:t>Стаж работы в данной или аналогичной должности, лет</w:t>
            </w:r>
          </w:p>
        </w:tc>
      </w:tr>
      <w:tr w:rsidR="00CC50DF" w:rsidRPr="00CC50DF" w:rsidTr="00CC50DF">
        <w:trPr>
          <w:cantSplit/>
        </w:trPr>
        <w:tc>
          <w:tcPr>
            <w:tcW w:w="14471" w:type="dxa"/>
            <w:gridSpan w:val="5"/>
            <w:tcBorders>
              <w:top w:val="single" w:sz="6" w:space="0" w:color="auto"/>
              <w:left w:val="single" w:sz="6" w:space="0" w:color="auto"/>
              <w:bottom w:val="single" w:sz="6" w:space="0" w:color="auto"/>
              <w:right w:val="single" w:sz="6" w:space="0" w:color="auto"/>
            </w:tcBorders>
            <w:hideMark/>
          </w:tcPr>
          <w:p w:rsidR="00CC50DF" w:rsidRPr="00CC50DF" w:rsidRDefault="00CC50DF" w:rsidP="00CC50DF">
            <w:pPr>
              <w:widowControl w:val="0"/>
              <w:spacing w:before="40" w:after="40" w:line="276" w:lineRule="auto"/>
              <w:ind w:right="57" w:firstLine="680"/>
              <w:jc w:val="both"/>
              <w:rPr>
                <w:snapToGrid w:val="0"/>
                <w:sz w:val="24"/>
                <w:szCs w:val="24"/>
                <w:lang w:eastAsia="en-US"/>
              </w:rPr>
            </w:pPr>
            <w:r w:rsidRPr="00CC50DF">
              <w:rPr>
                <w:snapToGrid w:val="0"/>
                <w:sz w:val="24"/>
                <w:szCs w:val="24"/>
                <w:lang w:eastAsia="en-US"/>
              </w:rPr>
              <w:t>Руководящее звено(руководитель и его заместители, главный бухгалтер, главный экономист, главный юрист)</w:t>
            </w:r>
          </w:p>
        </w:tc>
      </w:tr>
      <w:tr w:rsidR="00CC50DF" w:rsidRPr="00CC50DF" w:rsidTr="00CC50DF">
        <w:tc>
          <w:tcPr>
            <w:tcW w:w="695" w:type="dxa"/>
            <w:tcBorders>
              <w:top w:val="single" w:sz="6" w:space="0" w:color="auto"/>
              <w:left w:val="single" w:sz="6" w:space="0" w:color="auto"/>
              <w:bottom w:val="single" w:sz="6" w:space="0" w:color="auto"/>
              <w:right w:val="single" w:sz="6" w:space="0" w:color="auto"/>
            </w:tcBorders>
          </w:tcPr>
          <w:p w:rsidR="00CC50DF" w:rsidRPr="00CC50DF" w:rsidRDefault="00CC50DF" w:rsidP="00CC50DF">
            <w:pPr>
              <w:widowControl w:val="0"/>
              <w:numPr>
                <w:ilvl w:val="0"/>
                <w:numId w:val="31"/>
              </w:numPr>
              <w:spacing w:line="276" w:lineRule="auto"/>
              <w:jc w:val="both"/>
              <w:rPr>
                <w:snapToGrid w:val="0"/>
                <w:sz w:val="24"/>
                <w:szCs w:val="24"/>
                <w:lang w:eastAsia="en-US"/>
              </w:rPr>
            </w:pPr>
          </w:p>
        </w:tc>
        <w:tc>
          <w:tcPr>
            <w:tcW w:w="1702" w:type="dxa"/>
            <w:tcBorders>
              <w:top w:val="single" w:sz="6" w:space="0" w:color="auto"/>
              <w:left w:val="single" w:sz="6" w:space="0" w:color="auto"/>
              <w:bottom w:val="single" w:sz="6" w:space="0" w:color="auto"/>
              <w:right w:val="single" w:sz="6" w:space="0" w:color="auto"/>
            </w:tcBorders>
          </w:tcPr>
          <w:p w:rsidR="00CC50DF" w:rsidRPr="00CC50DF" w:rsidRDefault="00CC50DF" w:rsidP="00CC50DF">
            <w:pPr>
              <w:widowControl w:val="0"/>
              <w:spacing w:before="40" w:after="40" w:line="276" w:lineRule="auto"/>
              <w:ind w:left="57" w:right="57" w:firstLine="680"/>
              <w:jc w:val="both"/>
              <w:rPr>
                <w:snapToGrid w:val="0"/>
                <w:sz w:val="24"/>
                <w:szCs w:val="24"/>
                <w:lang w:eastAsia="en-US"/>
              </w:rPr>
            </w:pPr>
          </w:p>
        </w:tc>
        <w:tc>
          <w:tcPr>
            <w:tcW w:w="4419" w:type="dxa"/>
            <w:tcBorders>
              <w:top w:val="single" w:sz="6" w:space="0" w:color="auto"/>
              <w:left w:val="single" w:sz="6" w:space="0" w:color="auto"/>
              <w:bottom w:val="single" w:sz="6" w:space="0" w:color="auto"/>
              <w:right w:val="single" w:sz="6" w:space="0" w:color="auto"/>
            </w:tcBorders>
          </w:tcPr>
          <w:p w:rsidR="00CC50DF" w:rsidRPr="00CC50DF" w:rsidRDefault="00CC50DF" w:rsidP="00CC50DF">
            <w:pPr>
              <w:widowControl w:val="0"/>
              <w:spacing w:before="40" w:after="40" w:line="276" w:lineRule="auto"/>
              <w:ind w:left="57" w:right="57" w:firstLine="680"/>
              <w:jc w:val="both"/>
              <w:rPr>
                <w:snapToGrid w:val="0"/>
                <w:sz w:val="24"/>
                <w:szCs w:val="24"/>
                <w:lang w:eastAsia="en-US"/>
              </w:rPr>
            </w:pPr>
          </w:p>
        </w:tc>
        <w:tc>
          <w:tcPr>
            <w:tcW w:w="1418" w:type="dxa"/>
            <w:tcBorders>
              <w:top w:val="single" w:sz="6" w:space="0" w:color="auto"/>
              <w:left w:val="single" w:sz="6" w:space="0" w:color="auto"/>
              <w:bottom w:val="single" w:sz="6" w:space="0" w:color="auto"/>
              <w:right w:val="single" w:sz="6" w:space="0" w:color="auto"/>
            </w:tcBorders>
          </w:tcPr>
          <w:p w:rsidR="00CC50DF" w:rsidRPr="00CC50DF" w:rsidRDefault="00CC50DF" w:rsidP="00CC50DF">
            <w:pPr>
              <w:widowControl w:val="0"/>
              <w:spacing w:before="40" w:after="40" w:line="276" w:lineRule="auto"/>
              <w:ind w:left="57" w:right="57" w:firstLine="680"/>
              <w:jc w:val="both"/>
              <w:rPr>
                <w:snapToGrid w:val="0"/>
                <w:sz w:val="24"/>
                <w:szCs w:val="24"/>
                <w:lang w:eastAsia="en-US"/>
              </w:rPr>
            </w:pPr>
          </w:p>
        </w:tc>
        <w:tc>
          <w:tcPr>
            <w:tcW w:w="6237" w:type="dxa"/>
            <w:tcBorders>
              <w:top w:val="single" w:sz="6" w:space="0" w:color="auto"/>
              <w:left w:val="single" w:sz="6" w:space="0" w:color="auto"/>
              <w:bottom w:val="single" w:sz="6" w:space="0" w:color="auto"/>
              <w:right w:val="single" w:sz="6" w:space="0" w:color="auto"/>
            </w:tcBorders>
          </w:tcPr>
          <w:p w:rsidR="00CC50DF" w:rsidRPr="00CC50DF" w:rsidRDefault="00CC50DF" w:rsidP="00CC50DF">
            <w:pPr>
              <w:widowControl w:val="0"/>
              <w:spacing w:before="40" w:after="40" w:line="276" w:lineRule="auto"/>
              <w:ind w:left="57" w:right="57" w:firstLine="680"/>
              <w:jc w:val="both"/>
              <w:rPr>
                <w:snapToGrid w:val="0"/>
                <w:sz w:val="24"/>
                <w:szCs w:val="24"/>
                <w:lang w:eastAsia="en-US"/>
              </w:rPr>
            </w:pPr>
          </w:p>
        </w:tc>
      </w:tr>
      <w:tr w:rsidR="00CC50DF" w:rsidRPr="00CC50DF" w:rsidTr="00CC50DF">
        <w:tc>
          <w:tcPr>
            <w:tcW w:w="695" w:type="dxa"/>
            <w:tcBorders>
              <w:top w:val="single" w:sz="6" w:space="0" w:color="auto"/>
              <w:left w:val="single" w:sz="6" w:space="0" w:color="auto"/>
              <w:bottom w:val="single" w:sz="6" w:space="0" w:color="auto"/>
              <w:right w:val="single" w:sz="6" w:space="0" w:color="auto"/>
            </w:tcBorders>
          </w:tcPr>
          <w:p w:rsidR="00CC50DF" w:rsidRPr="00CC50DF" w:rsidRDefault="00CC50DF" w:rsidP="00CC50DF">
            <w:pPr>
              <w:widowControl w:val="0"/>
              <w:numPr>
                <w:ilvl w:val="0"/>
                <w:numId w:val="31"/>
              </w:numPr>
              <w:spacing w:line="276" w:lineRule="auto"/>
              <w:jc w:val="both"/>
              <w:rPr>
                <w:snapToGrid w:val="0"/>
                <w:sz w:val="24"/>
                <w:szCs w:val="24"/>
                <w:lang w:eastAsia="en-US"/>
              </w:rPr>
            </w:pPr>
          </w:p>
        </w:tc>
        <w:tc>
          <w:tcPr>
            <w:tcW w:w="1702" w:type="dxa"/>
            <w:tcBorders>
              <w:top w:val="single" w:sz="6" w:space="0" w:color="auto"/>
              <w:left w:val="single" w:sz="6" w:space="0" w:color="auto"/>
              <w:bottom w:val="single" w:sz="6" w:space="0" w:color="auto"/>
              <w:right w:val="single" w:sz="6" w:space="0" w:color="auto"/>
            </w:tcBorders>
          </w:tcPr>
          <w:p w:rsidR="00CC50DF" w:rsidRPr="00CC50DF" w:rsidRDefault="00CC50DF" w:rsidP="00CC50DF">
            <w:pPr>
              <w:widowControl w:val="0"/>
              <w:spacing w:before="40" w:after="40" w:line="276" w:lineRule="auto"/>
              <w:ind w:left="57" w:right="57" w:firstLine="680"/>
              <w:jc w:val="both"/>
              <w:rPr>
                <w:snapToGrid w:val="0"/>
                <w:sz w:val="24"/>
                <w:szCs w:val="24"/>
                <w:lang w:eastAsia="en-US"/>
              </w:rPr>
            </w:pPr>
          </w:p>
        </w:tc>
        <w:tc>
          <w:tcPr>
            <w:tcW w:w="4419" w:type="dxa"/>
            <w:tcBorders>
              <w:top w:val="single" w:sz="6" w:space="0" w:color="auto"/>
              <w:left w:val="single" w:sz="6" w:space="0" w:color="auto"/>
              <w:bottom w:val="single" w:sz="6" w:space="0" w:color="auto"/>
              <w:right w:val="single" w:sz="6" w:space="0" w:color="auto"/>
            </w:tcBorders>
          </w:tcPr>
          <w:p w:rsidR="00CC50DF" w:rsidRPr="00CC50DF" w:rsidRDefault="00CC50DF" w:rsidP="00CC50DF">
            <w:pPr>
              <w:widowControl w:val="0"/>
              <w:spacing w:before="40" w:after="40" w:line="276" w:lineRule="auto"/>
              <w:ind w:left="57" w:right="57" w:firstLine="680"/>
              <w:jc w:val="both"/>
              <w:rPr>
                <w:snapToGrid w:val="0"/>
                <w:sz w:val="24"/>
                <w:szCs w:val="24"/>
                <w:lang w:eastAsia="en-US"/>
              </w:rPr>
            </w:pPr>
          </w:p>
        </w:tc>
        <w:tc>
          <w:tcPr>
            <w:tcW w:w="1418" w:type="dxa"/>
            <w:tcBorders>
              <w:top w:val="single" w:sz="6" w:space="0" w:color="auto"/>
              <w:left w:val="single" w:sz="6" w:space="0" w:color="auto"/>
              <w:bottom w:val="single" w:sz="6" w:space="0" w:color="auto"/>
              <w:right w:val="single" w:sz="6" w:space="0" w:color="auto"/>
            </w:tcBorders>
          </w:tcPr>
          <w:p w:rsidR="00CC50DF" w:rsidRPr="00CC50DF" w:rsidRDefault="00CC50DF" w:rsidP="00CC50DF">
            <w:pPr>
              <w:widowControl w:val="0"/>
              <w:spacing w:before="40" w:after="40" w:line="276" w:lineRule="auto"/>
              <w:ind w:left="57" w:right="57" w:firstLine="680"/>
              <w:jc w:val="both"/>
              <w:rPr>
                <w:snapToGrid w:val="0"/>
                <w:sz w:val="24"/>
                <w:szCs w:val="24"/>
                <w:lang w:eastAsia="en-US"/>
              </w:rPr>
            </w:pPr>
          </w:p>
        </w:tc>
        <w:tc>
          <w:tcPr>
            <w:tcW w:w="6237" w:type="dxa"/>
            <w:tcBorders>
              <w:top w:val="single" w:sz="6" w:space="0" w:color="auto"/>
              <w:left w:val="single" w:sz="6" w:space="0" w:color="auto"/>
              <w:bottom w:val="single" w:sz="6" w:space="0" w:color="auto"/>
              <w:right w:val="single" w:sz="6" w:space="0" w:color="auto"/>
            </w:tcBorders>
          </w:tcPr>
          <w:p w:rsidR="00CC50DF" w:rsidRPr="00CC50DF" w:rsidRDefault="00CC50DF" w:rsidP="00CC50DF">
            <w:pPr>
              <w:widowControl w:val="0"/>
              <w:spacing w:before="40" w:after="40" w:line="276" w:lineRule="auto"/>
              <w:ind w:left="57" w:right="57" w:firstLine="680"/>
              <w:jc w:val="both"/>
              <w:rPr>
                <w:snapToGrid w:val="0"/>
                <w:sz w:val="24"/>
                <w:szCs w:val="24"/>
                <w:lang w:eastAsia="en-US"/>
              </w:rPr>
            </w:pPr>
          </w:p>
        </w:tc>
      </w:tr>
      <w:tr w:rsidR="00CC50DF" w:rsidRPr="00CC50DF" w:rsidTr="00CC50DF">
        <w:tc>
          <w:tcPr>
            <w:tcW w:w="14471" w:type="dxa"/>
            <w:gridSpan w:val="5"/>
            <w:tcBorders>
              <w:top w:val="single" w:sz="6" w:space="0" w:color="auto"/>
              <w:left w:val="single" w:sz="6" w:space="0" w:color="auto"/>
              <w:bottom w:val="single" w:sz="6" w:space="0" w:color="auto"/>
              <w:right w:val="single" w:sz="6" w:space="0" w:color="auto"/>
            </w:tcBorders>
            <w:hideMark/>
          </w:tcPr>
          <w:p w:rsidR="00CC50DF" w:rsidRPr="00CC50DF" w:rsidRDefault="00CC50DF" w:rsidP="00CC50DF">
            <w:pPr>
              <w:widowControl w:val="0"/>
              <w:spacing w:before="40" w:after="40" w:line="276" w:lineRule="auto"/>
              <w:ind w:left="57" w:right="57" w:firstLine="680"/>
              <w:jc w:val="both"/>
              <w:rPr>
                <w:snapToGrid w:val="0"/>
                <w:sz w:val="24"/>
                <w:szCs w:val="24"/>
                <w:lang w:eastAsia="en-US"/>
              </w:rPr>
            </w:pPr>
            <w:r w:rsidRPr="00CC50DF">
              <w:rPr>
                <w:snapToGrid w:val="0"/>
                <w:sz w:val="24"/>
                <w:szCs w:val="24"/>
                <w:lang w:eastAsia="en-US"/>
              </w:rPr>
              <w:t>ИТР (инженерно-технический персонал):</w:t>
            </w:r>
            <w:r w:rsidRPr="00CC50DF">
              <w:rPr>
                <w:sz w:val="24"/>
                <w:szCs w:val="24"/>
              </w:rPr>
              <w:t xml:space="preserve"> </w:t>
            </w:r>
          </w:p>
        </w:tc>
      </w:tr>
      <w:tr w:rsidR="00CC50DF" w:rsidRPr="00CC50DF" w:rsidTr="00CC50DF">
        <w:tc>
          <w:tcPr>
            <w:tcW w:w="695" w:type="dxa"/>
            <w:tcBorders>
              <w:top w:val="single" w:sz="6" w:space="0" w:color="auto"/>
              <w:left w:val="single" w:sz="6" w:space="0" w:color="auto"/>
              <w:bottom w:val="single" w:sz="6" w:space="0" w:color="auto"/>
              <w:right w:val="single" w:sz="6" w:space="0" w:color="auto"/>
            </w:tcBorders>
          </w:tcPr>
          <w:p w:rsidR="00CC50DF" w:rsidRPr="00CC50DF" w:rsidRDefault="00CC50DF" w:rsidP="00CC50DF">
            <w:pPr>
              <w:widowControl w:val="0"/>
              <w:numPr>
                <w:ilvl w:val="0"/>
                <w:numId w:val="33"/>
              </w:numPr>
              <w:spacing w:line="276" w:lineRule="auto"/>
              <w:jc w:val="both"/>
              <w:rPr>
                <w:snapToGrid w:val="0"/>
                <w:sz w:val="24"/>
                <w:szCs w:val="24"/>
                <w:lang w:eastAsia="en-US"/>
              </w:rPr>
            </w:pPr>
          </w:p>
        </w:tc>
        <w:tc>
          <w:tcPr>
            <w:tcW w:w="1702" w:type="dxa"/>
            <w:tcBorders>
              <w:top w:val="single" w:sz="6" w:space="0" w:color="auto"/>
              <w:left w:val="single" w:sz="6" w:space="0" w:color="auto"/>
              <w:bottom w:val="single" w:sz="6" w:space="0" w:color="auto"/>
              <w:right w:val="single" w:sz="6" w:space="0" w:color="auto"/>
            </w:tcBorders>
          </w:tcPr>
          <w:p w:rsidR="00CC50DF" w:rsidRPr="00CC50DF" w:rsidRDefault="00CC50DF" w:rsidP="00CC50DF">
            <w:pPr>
              <w:widowControl w:val="0"/>
              <w:spacing w:before="40" w:after="40" w:line="276" w:lineRule="auto"/>
              <w:ind w:left="57" w:right="57" w:firstLine="680"/>
              <w:jc w:val="both"/>
              <w:rPr>
                <w:snapToGrid w:val="0"/>
                <w:sz w:val="24"/>
                <w:szCs w:val="24"/>
                <w:lang w:eastAsia="en-US"/>
              </w:rPr>
            </w:pPr>
          </w:p>
        </w:tc>
        <w:tc>
          <w:tcPr>
            <w:tcW w:w="4419" w:type="dxa"/>
            <w:tcBorders>
              <w:top w:val="single" w:sz="6" w:space="0" w:color="auto"/>
              <w:left w:val="single" w:sz="6" w:space="0" w:color="auto"/>
              <w:bottom w:val="single" w:sz="6" w:space="0" w:color="auto"/>
              <w:right w:val="single" w:sz="6" w:space="0" w:color="auto"/>
            </w:tcBorders>
          </w:tcPr>
          <w:p w:rsidR="00CC50DF" w:rsidRPr="00CC50DF" w:rsidRDefault="00CC50DF" w:rsidP="00CC50DF">
            <w:pPr>
              <w:widowControl w:val="0"/>
              <w:spacing w:before="40" w:after="40" w:line="276" w:lineRule="auto"/>
              <w:ind w:left="57" w:right="57" w:firstLine="680"/>
              <w:jc w:val="both"/>
              <w:rPr>
                <w:snapToGrid w:val="0"/>
                <w:sz w:val="24"/>
                <w:szCs w:val="24"/>
                <w:lang w:eastAsia="en-US"/>
              </w:rPr>
            </w:pPr>
          </w:p>
        </w:tc>
        <w:tc>
          <w:tcPr>
            <w:tcW w:w="1418" w:type="dxa"/>
            <w:tcBorders>
              <w:top w:val="single" w:sz="6" w:space="0" w:color="auto"/>
              <w:left w:val="single" w:sz="6" w:space="0" w:color="auto"/>
              <w:bottom w:val="single" w:sz="6" w:space="0" w:color="auto"/>
              <w:right w:val="single" w:sz="6" w:space="0" w:color="auto"/>
            </w:tcBorders>
          </w:tcPr>
          <w:p w:rsidR="00CC50DF" w:rsidRPr="00CC50DF" w:rsidRDefault="00CC50DF" w:rsidP="00CC50DF">
            <w:pPr>
              <w:widowControl w:val="0"/>
              <w:spacing w:before="40" w:after="40" w:line="276" w:lineRule="auto"/>
              <w:ind w:left="57" w:right="57" w:firstLine="680"/>
              <w:jc w:val="both"/>
              <w:rPr>
                <w:snapToGrid w:val="0"/>
                <w:sz w:val="24"/>
                <w:szCs w:val="24"/>
                <w:lang w:eastAsia="en-US"/>
              </w:rPr>
            </w:pPr>
          </w:p>
        </w:tc>
        <w:tc>
          <w:tcPr>
            <w:tcW w:w="6237" w:type="dxa"/>
            <w:tcBorders>
              <w:top w:val="single" w:sz="6" w:space="0" w:color="auto"/>
              <w:left w:val="single" w:sz="6" w:space="0" w:color="auto"/>
              <w:bottom w:val="single" w:sz="6" w:space="0" w:color="auto"/>
              <w:right w:val="single" w:sz="6" w:space="0" w:color="auto"/>
            </w:tcBorders>
          </w:tcPr>
          <w:p w:rsidR="00CC50DF" w:rsidRPr="00CC50DF" w:rsidRDefault="00CC50DF" w:rsidP="00CC50DF">
            <w:pPr>
              <w:widowControl w:val="0"/>
              <w:spacing w:before="40" w:after="40" w:line="276" w:lineRule="auto"/>
              <w:ind w:left="57" w:right="57" w:firstLine="680"/>
              <w:jc w:val="both"/>
              <w:rPr>
                <w:snapToGrid w:val="0"/>
                <w:sz w:val="24"/>
                <w:szCs w:val="24"/>
                <w:lang w:eastAsia="en-US"/>
              </w:rPr>
            </w:pPr>
          </w:p>
        </w:tc>
      </w:tr>
      <w:tr w:rsidR="00CC50DF" w:rsidRPr="00CC50DF" w:rsidTr="00CC50DF">
        <w:tc>
          <w:tcPr>
            <w:tcW w:w="14471" w:type="dxa"/>
            <w:gridSpan w:val="5"/>
            <w:tcBorders>
              <w:top w:val="single" w:sz="6" w:space="0" w:color="auto"/>
              <w:left w:val="single" w:sz="6" w:space="0" w:color="auto"/>
              <w:bottom w:val="single" w:sz="6" w:space="0" w:color="auto"/>
              <w:right w:val="single" w:sz="6" w:space="0" w:color="auto"/>
            </w:tcBorders>
            <w:hideMark/>
          </w:tcPr>
          <w:p w:rsidR="00CC50DF" w:rsidRPr="00CC50DF" w:rsidRDefault="00CC50DF" w:rsidP="00CC50DF">
            <w:pPr>
              <w:widowControl w:val="0"/>
              <w:spacing w:before="40" w:after="40" w:line="276" w:lineRule="auto"/>
              <w:ind w:left="57" w:right="57" w:firstLine="680"/>
              <w:jc w:val="both"/>
              <w:rPr>
                <w:snapToGrid w:val="0"/>
                <w:sz w:val="24"/>
                <w:szCs w:val="24"/>
                <w:lang w:eastAsia="en-US"/>
              </w:rPr>
            </w:pPr>
            <w:r w:rsidRPr="00CC50DF">
              <w:rPr>
                <w:snapToGrid w:val="0"/>
                <w:sz w:val="24"/>
                <w:szCs w:val="24"/>
                <w:lang w:eastAsia="en-US"/>
              </w:rPr>
              <w:t xml:space="preserve">Рабочие: </w:t>
            </w:r>
          </w:p>
        </w:tc>
      </w:tr>
      <w:tr w:rsidR="00CC50DF" w:rsidRPr="00CC50DF" w:rsidTr="00CC50DF">
        <w:tc>
          <w:tcPr>
            <w:tcW w:w="695" w:type="dxa"/>
            <w:tcBorders>
              <w:top w:val="single" w:sz="6" w:space="0" w:color="auto"/>
              <w:left w:val="single" w:sz="6" w:space="0" w:color="auto"/>
              <w:bottom w:val="single" w:sz="6" w:space="0" w:color="auto"/>
              <w:right w:val="single" w:sz="6" w:space="0" w:color="auto"/>
            </w:tcBorders>
          </w:tcPr>
          <w:p w:rsidR="00CC50DF" w:rsidRPr="00CC50DF" w:rsidRDefault="00CC50DF" w:rsidP="00CC50DF">
            <w:pPr>
              <w:widowControl w:val="0"/>
              <w:numPr>
                <w:ilvl w:val="0"/>
                <w:numId w:val="32"/>
              </w:numPr>
              <w:spacing w:line="276" w:lineRule="auto"/>
              <w:jc w:val="both"/>
              <w:rPr>
                <w:snapToGrid w:val="0"/>
                <w:sz w:val="24"/>
                <w:szCs w:val="24"/>
                <w:lang w:eastAsia="en-US"/>
              </w:rPr>
            </w:pPr>
          </w:p>
        </w:tc>
        <w:tc>
          <w:tcPr>
            <w:tcW w:w="1702" w:type="dxa"/>
            <w:tcBorders>
              <w:top w:val="single" w:sz="6" w:space="0" w:color="auto"/>
              <w:left w:val="single" w:sz="6" w:space="0" w:color="auto"/>
              <w:bottom w:val="single" w:sz="6" w:space="0" w:color="auto"/>
              <w:right w:val="single" w:sz="6" w:space="0" w:color="auto"/>
            </w:tcBorders>
          </w:tcPr>
          <w:p w:rsidR="00CC50DF" w:rsidRPr="00CC50DF" w:rsidRDefault="00CC50DF" w:rsidP="00CC50DF">
            <w:pPr>
              <w:widowControl w:val="0"/>
              <w:spacing w:before="40" w:after="40" w:line="276" w:lineRule="auto"/>
              <w:ind w:left="57" w:right="57" w:firstLine="680"/>
              <w:jc w:val="both"/>
              <w:rPr>
                <w:snapToGrid w:val="0"/>
                <w:sz w:val="24"/>
                <w:szCs w:val="24"/>
                <w:lang w:eastAsia="en-US"/>
              </w:rPr>
            </w:pPr>
          </w:p>
        </w:tc>
        <w:tc>
          <w:tcPr>
            <w:tcW w:w="4419" w:type="dxa"/>
            <w:tcBorders>
              <w:top w:val="single" w:sz="6" w:space="0" w:color="auto"/>
              <w:left w:val="single" w:sz="6" w:space="0" w:color="auto"/>
              <w:bottom w:val="single" w:sz="6" w:space="0" w:color="auto"/>
              <w:right w:val="single" w:sz="6" w:space="0" w:color="auto"/>
            </w:tcBorders>
          </w:tcPr>
          <w:p w:rsidR="00CC50DF" w:rsidRPr="00CC50DF" w:rsidRDefault="00CC50DF" w:rsidP="00CC50DF">
            <w:pPr>
              <w:widowControl w:val="0"/>
              <w:spacing w:before="40" w:after="40" w:line="276" w:lineRule="auto"/>
              <w:ind w:left="57" w:right="57" w:firstLine="680"/>
              <w:jc w:val="center"/>
              <w:rPr>
                <w:snapToGrid w:val="0"/>
                <w:sz w:val="24"/>
                <w:szCs w:val="24"/>
                <w:lang w:eastAsia="en-US"/>
              </w:rPr>
            </w:pPr>
          </w:p>
        </w:tc>
        <w:tc>
          <w:tcPr>
            <w:tcW w:w="1418" w:type="dxa"/>
            <w:tcBorders>
              <w:top w:val="single" w:sz="6" w:space="0" w:color="auto"/>
              <w:left w:val="single" w:sz="6" w:space="0" w:color="auto"/>
              <w:bottom w:val="single" w:sz="6" w:space="0" w:color="auto"/>
              <w:right w:val="single" w:sz="6" w:space="0" w:color="auto"/>
            </w:tcBorders>
          </w:tcPr>
          <w:p w:rsidR="00CC50DF" w:rsidRPr="00CC50DF" w:rsidRDefault="00CC50DF" w:rsidP="00CC50DF">
            <w:pPr>
              <w:widowControl w:val="0"/>
              <w:spacing w:before="40" w:after="40" w:line="276" w:lineRule="auto"/>
              <w:ind w:left="57" w:right="57" w:firstLine="680"/>
              <w:jc w:val="both"/>
              <w:rPr>
                <w:snapToGrid w:val="0"/>
                <w:sz w:val="24"/>
                <w:szCs w:val="24"/>
                <w:lang w:eastAsia="en-US"/>
              </w:rPr>
            </w:pPr>
          </w:p>
        </w:tc>
        <w:tc>
          <w:tcPr>
            <w:tcW w:w="6237" w:type="dxa"/>
            <w:tcBorders>
              <w:top w:val="single" w:sz="6" w:space="0" w:color="auto"/>
              <w:left w:val="single" w:sz="6" w:space="0" w:color="auto"/>
              <w:bottom w:val="single" w:sz="6" w:space="0" w:color="auto"/>
              <w:right w:val="single" w:sz="6" w:space="0" w:color="auto"/>
            </w:tcBorders>
          </w:tcPr>
          <w:p w:rsidR="00CC50DF" w:rsidRPr="00CC50DF" w:rsidRDefault="00CC50DF" w:rsidP="00CC50DF">
            <w:pPr>
              <w:widowControl w:val="0"/>
              <w:spacing w:before="40" w:after="40" w:line="276" w:lineRule="auto"/>
              <w:ind w:left="57" w:right="57" w:firstLine="680"/>
              <w:jc w:val="center"/>
              <w:rPr>
                <w:snapToGrid w:val="0"/>
                <w:sz w:val="24"/>
                <w:szCs w:val="24"/>
                <w:lang w:eastAsia="en-US"/>
              </w:rPr>
            </w:pPr>
          </w:p>
        </w:tc>
      </w:tr>
    </w:tbl>
    <w:p w:rsidR="00CC50DF" w:rsidRPr="00CC50DF" w:rsidRDefault="00CC50DF" w:rsidP="00CC50DF">
      <w:pPr>
        <w:keepNext/>
        <w:suppressAutoHyphens/>
        <w:rPr>
          <w:snapToGrid w:val="0"/>
          <w:sz w:val="24"/>
          <w:szCs w:val="24"/>
        </w:rPr>
      </w:pPr>
    </w:p>
    <w:p w:rsidR="00CC50DF" w:rsidRPr="00CC50DF" w:rsidRDefault="00CC50DF" w:rsidP="00CC50DF">
      <w:pPr>
        <w:keepNext/>
        <w:suppressAutoHyphens/>
        <w:rPr>
          <w:b/>
          <w:snapToGrid w:val="0"/>
          <w:sz w:val="24"/>
          <w:szCs w:val="24"/>
        </w:rPr>
      </w:pPr>
      <w:r w:rsidRPr="00CC50DF">
        <w:rPr>
          <w:b/>
          <w:snapToGrid w:val="0"/>
          <w:sz w:val="24"/>
          <w:szCs w:val="24"/>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1"/>
        <w:gridCol w:w="4962"/>
      </w:tblGrid>
      <w:tr w:rsidR="00CC50DF" w:rsidRPr="00CC50DF" w:rsidTr="00CC50DF">
        <w:tc>
          <w:tcPr>
            <w:tcW w:w="4961" w:type="dxa"/>
          </w:tcPr>
          <w:p w:rsidR="00CC50DF" w:rsidRPr="00CC50DF" w:rsidRDefault="00CC50DF" w:rsidP="00CC50DF">
            <w:pPr>
              <w:keepNext/>
              <w:spacing w:before="40" w:after="40" w:line="360" w:lineRule="auto"/>
              <w:ind w:left="57" w:right="57"/>
              <w:jc w:val="both"/>
              <w:rPr>
                <w:snapToGrid w:val="0"/>
                <w:color w:val="000000"/>
                <w:sz w:val="24"/>
                <w:szCs w:val="24"/>
              </w:rPr>
            </w:pPr>
            <w:r w:rsidRPr="00CC50DF">
              <w:rPr>
                <w:snapToGrid w:val="0"/>
                <w:color w:val="000000"/>
                <w:sz w:val="24"/>
                <w:szCs w:val="24"/>
              </w:rPr>
              <w:t>Группа специалистов</w:t>
            </w:r>
          </w:p>
        </w:tc>
        <w:tc>
          <w:tcPr>
            <w:tcW w:w="4962" w:type="dxa"/>
          </w:tcPr>
          <w:p w:rsidR="00CC50DF" w:rsidRPr="00CC50DF" w:rsidRDefault="00CC50DF" w:rsidP="00CC50DF">
            <w:pPr>
              <w:keepNext/>
              <w:spacing w:before="40" w:after="40" w:line="360" w:lineRule="auto"/>
              <w:ind w:left="57" w:right="57"/>
              <w:jc w:val="both"/>
              <w:rPr>
                <w:snapToGrid w:val="0"/>
                <w:color w:val="000000"/>
                <w:sz w:val="24"/>
                <w:szCs w:val="24"/>
              </w:rPr>
            </w:pPr>
            <w:r w:rsidRPr="00CC50DF">
              <w:rPr>
                <w:snapToGrid w:val="0"/>
                <w:color w:val="000000"/>
                <w:sz w:val="24"/>
                <w:szCs w:val="24"/>
              </w:rPr>
              <w:t>Штатная численность, чел.</w:t>
            </w:r>
          </w:p>
        </w:tc>
      </w:tr>
      <w:tr w:rsidR="00CC50DF" w:rsidRPr="00CC50DF" w:rsidTr="00CC50DF">
        <w:tc>
          <w:tcPr>
            <w:tcW w:w="4961" w:type="dxa"/>
          </w:tcPr>
          <w:p w:rsidR="00CC50DF" w:rsidRPr="00CC50DF" w:rsidRDefault="00CC50DF" w:rsidP="00CC50DF">
            <w:pPr>
              <w:spacing w:before="40" w:after="40"/>
              <w:ind w:left="57" w:right="57"/>
              <w:rPr>
                <w:snapToGrid w:val="0"/>
                <w:color w:val="000000"/>
                <w:sz w:val="24"/>
                <w:szCs w:val="24"/>
              </w:rPr>
            </w:pPr>
            <w:r w:rsidRPr="00CC50DF">
              <w:rPr>
                <w:snapToGrid w:val="0"/>
                <w:color w:val="000000"/>
                <w:sz w:val="24"/>
                <w:szCs w:val="24"/>
              </w:rPr>
              <w:t>Руководящий персонал</w:t>
            </w:r>
          </w:p>
        </w:tc>
        <w:tc>
          <w:tcPr>
            <w:tcW w:w="4962" w:type="dxa"/>
          </w:tcPr>
          <w:p w:rsidR="00CC50DF" w:rsidRPr="00CC50DF" w:rsidRDefault="00CC50DF" w:rsidP="00CC50DF">
            <w:pPr>
              <w:spacing w:before="40" w:after="40"/>
              <w:ind w:left="57" w:right="57"/>
              <w:rPr>
                <w:snapToGrid w:val="0"/>
                <w:color w:val="000000"/>
                <w:sz w:val="24"/>
                <w:szCs w:val="24"/>
              </w:rPr>
            </w:pPr>
          </w:p>
        </w:tc>
      </w:tr>
      <w:tr w:rsidR="00CC50DF" w:rsidRPr="00CC50DF" w:rsidTr="00CC50DF">
        <w:trPr>
          <w:trHeight w:val="282"/>
        </w:trPr>
        <w:tc>
          <w:tcPr>
            <w:tcW w:w="4961" w:type="dxa"/>
          </w:tcPr>
          <w:p w:rsidR="00CC50DF" w:rsidRPr="00CC50DF" w:rsidRDefault="00CC50DF" w:rsidP="00CC50DF">
            <w:pPr>
              <w:spacing w:before="40" w:after="40"/>
              <w:ind w:left="57" w:right="57"/>
              <w:rPr>
                <w:snapToGrid w:val="0"/>
                <w:color w:val="000000"/>
                <w:sz w:val="24"/>
                <w:szCs w:val="24"/>
              </w:rPr>
            </w:pPr>
            <w:r w:rsidRPr="00CC50DF">
              <w:rPr>
                <w:snapToGrid w:val="0"/>
                <w:color w:val="000000"/>
                <w:sz w:val="24"/>
                <w:szCs w:val="24"/>
              </w:rPr>
              <w:t>Инженерно-технический персонал</w:t>
            </w:r>
          </w:p>
        </w:tc>
        <w:tc>
          <w:tcPr>
            <w:tcW w:w="4962" w:type="dxa"/>
          </w:tcPr>
          <w:p w:rsidR="00CC50DF" w:rsidRPr="00CC50DF" w:rsidRDefault="00CC50DF" w:rsidP="00CC50DF">
            <w:pPr>
              <w:spacing w:before="40" w:after="40"/>
              <w:ind w:left="57" w:right="57"/>
              <w:rPr>
                <w:snapToGrid w:val="0"/>
                <w:color w:val="000000"/>
                <w:sz w:val="24"/>
                <w:szCs w:val="24"/>
              </w:rPr>
            </w:pPr>
          </w:p>
        </w:tc>
      </w:tr>
      <w:tr w:rsidR="00CC50DF" w:rsidRPr="00CC50DF" w:rsidTr="00CC50DF">
        <w:trPr>
          <w:trHeight w:val="281"/>
        </w:trPr>
        <w:tc>
          <w:tcPr>
            <w:tcW w:w="4961" w:type="dxa"/>
          </w:tcPr>
          <w:p w:rsidR="00CC50DF" w:rsidRPr="00CC50DF" w:rsidRDefault="00CC50DF" w:rsidP="00CC50DF">
            <w:pPr>
              <w:spacing w:before="40" w:after="40"/>
              <w:ind w:left="57" w:right="57"/>
              <w:rPr>
                <w:snapToGrid w:val="0"/>
                <w:color w:val="000000"/>
                <w:sz w:val="24"/>
                <w:szCs w:val="24"/>
              </w:rPr>
            </w:pPr>
            <w:r w:rsidRPr="00CC50DF">
              <w:rPr>
                <w:snapToGrid w:val="0"/>
                <w:color w:val="000000"/>
                <w:sz w:val="24"/>
                <w:szCs w:val="24"/>
              </w:rPr>
              <w:t>Рабочие и вспомогательный персонал</w:t>
            </w:r>
          </w:p>
        </w:tc>
        <w:tc>
          <w:tcPr>
            <w:tcW w:w="4962" w:type="dxa"/>
          </w:tcPr>
          <w:p w:rsidR="00CC50DF" w:rsidRPr="00CC50DF" w:rsidRDefault="00CC50DF" w:rsidP="00CC50DF">
            <w:pPr>
              <w:spacing w:before="40" w:after="40"/>
              <w:ind w:left="57" w:right="57"/>
              <w:rPr>
                <w:snapToGrid w:val="0"/>
                <w:color w:val="000000"/>
                <w:sz w:val="24"/>
                <w:szCs w:val="24"/>
              </w:rPr>
            </w:pPr>
          </w:p>
        </w:tc>
      </w:tr>
    </w:tbl>
    <w:p w:rsidR="00CC50DF" w:rsidRPr="00CC50DF" w:rsidRDefault="00CC50DF" w:rsidP="00CC50DF">
      <w:pPr>
        <w:ind w:firstLine="567"/>
        <w:jc w:val="both"/>
        <w:rPr>
          <w:snapToGrid w:val="0"/>
          <w:sz w:val="24"/>
          <w:szCs w:val="24"/>
        </w:rPr>
      </w:pPr>
      <w:r w:rsidRPr="00CC50DF">
        <w:rPr>
          <w:snapToGrid w:val="0"/>
          <w:sz w:val="24"/>
          <w:szCs w:val="24"/>
        </w:rPr>
        <w:t>____________________________________</w:t>
      </w:r>
    </w:p>
    <w:p w:rsidR="00CC50DF" w:rsidRPr="00CC50DF" w:rsidRDefault="00CC50DF" w:rsidP="00CC50DF">
      <w:pPr>
        <w:ind w:right="3684" w:firstLine="567"/>
        <w:jc w:val="center"/>
        <w:rPr>
          <w:snapToGrid w:val="0"/>
          <w:sz w:val="24"/>
          <w:szCs w:val="24"/>
          <w:vertAlign w:val="superscript"/>
        </w:rPr>
      </w:pPr>
      <w:r w:rsidRPr="00CC50DF">
        <w:rPr>
          <w:snapToGrid w:val="0"/>
          <w:sz w:val="24"/>
          <w:szCs w:val="24"/>
          <w:vertAlign w:val="superscript"/>
        </w:rPr>
        <w:lastRenderedPageBreak/>
        <w:t>(подпись, М.П.)</w:t>
      </w:r>
    </w:p>
    <w:p w:rsidR="00CC50DF" w:rsidRPr="00CC50DF" w:rsidRDefault="00CC50DF" w:rsidP="00CC50DF">
      <w:pPr>
        <w:ind w:firstLine="567"/>
        <w:jc w:val="both"/>
        <w:rPr>
          <w:snapToGrid w:val="0"/>
          <w:sz w:val="24"/>
          <w:szCs w:val="24"/>
        </w:rPr>
      </w:pPr>
      <w:r w:rsidRPr="00CC50DF">
        <w:rPr>
          <w:snapToGrid w:val="0"/>
          <w:sz w:val="24"/>
          <w:szCs w:val="24"/>
        </w:rPr>
        <w:t>____________________________________</w:t>
      </w:r>
    </w:p>
    <w:p w:rsidR="00CC50DF" w:rsidRPr="00CC50DF" w:rsidRDefault="00CC50DF" w:rsidP="00CC50DF">
      <w:pPr>
        <w:ind w:right="3684" w:firstLine="567"/>
        <w:jc w:val="center"/>
        <w:rPr>
          <w:snapToGrid w:val="0"/>
          <w:sz w:val="24"/>
          <w:szCs w:val="24"/>
          <w:vertAlign w:val="superscript"/>
        </w:rPr>
      </w:pPr>
      <w:r w:rsidRPr="00CC50DF">
        <w:rPr>
          <w:snapToGrid w:val="0"/>
          <w:sz w:val="24"/>
          <w:szCs w:val="24"/>
          <w:vertAlign w:val="superscript"/>
        </w:rPr>
        <w:t>(фамилия, имя, отчество подписавшего, должность)</w:t>
      </w:r>
    </w:p>
    <w:p w:rsidR="00CC50DF" w:rsidRPr="00CC50DF" w:rsidRDefault="00CC50DF" w:rsidP="00CC50DF">
      <w:pPr>
        <w:tabs>
          <w:tab w:val="left" w:pos="2625"/>
        </w:tabs>
        <w:rPr>
          <w:i/>
          <w:sz w:val="24"/>
          <w:szCs w:val="24"/>
        </w:rPr>
      </w:pPr>
      <w:r w:rsidRPr="00CC50DF">
        <w:rPr>
          <w:i/>
          <w:sz w:val="24"/>
          <w:szCs w:val="24"/>
        </w:rPr>
        <w:t xml:space="preserve">Приложение: </w:t>
      </w:r>
    </w:p>
    <w:p w:rsidR="00CC50DF" w:rsidRPr="00CC50DF" w:rsidRDefault="00CC50DF" w:rsidP="00CC50DF">
      <w:pPr>
        <w:widowControl w:val="0"/>
        <w:ind w:firstLine="567"/>
        <w:jc w:val="both"/>
        <w:rPr>
          <w:snapToGrid w:val="0"/>
          <w:sz w:val="24"/>
          <w:szCs w:val="24"/>
        </w:rPr>
      </w:pPr>
      <w:r w:rsidRPr="00CC50DF">
        <w:rPr>
          <w:sz w:val="24"/>
          <w:szCs w:val="24"/>
        </w:rPr>
        <w:t>1.Копии удостоверений с группой допуска по электробезопасности лица из числа электротехнического персонала</w:t>
      </w:r>
    </w:p>
    <w:p w:rsidR="00CC50DF" w:rsidRPr="00CC50DF" w:rsidRDefault="00CC50DF" w:rsidP="00CC50DF">
      <w:pPr>
        <w:widowControl w:val="0"/>
        <w:ind w:firstLine="567"/>
        <w:jc w:val="both"/>
        <w:rPr>
          <w:snapToGrid w:val="0"/>
          <w:sz w:val="24"/>
          <w:szCs w:val="24"/>
        </w:rPr>
      </w:pPr>
    </w:p>
    <w:p w:rsidR="00CC50DF" w:rsidRPr="00CC50DF" w:rsidRDefault="00CC50DF" w:rsidP="00CC50DF">
      <w:pPr>
        <w:widowControl w:val="0"/>
        <w:ind w:firstLine="567"/>
        <w:jc w:val="both"/>
        <w:rPr>
          <w:snapToGrid w:val="0"/>
          <w:sz w:val="24"/>
          <w:szCs w:val="24"/>
        </w:rPr>
      </w:pPr>
      <w:r w:rsidRPr="00CC50DF">
        <w:rPr>
          <w:snapToGrid w:val="0"/>
          <w:sz w:val="24"/>
          <w:szCs w:val="24"/>
        </w:rPr>
        <w:t>_______________________________________________________________________</w:t>
      </w:r>
    </w:p>
    <w:p w:rsidR="00CC50DF" w:rsidRPr="00CC50DF" w:rsidRDefault="00CC50DF" w:rsidP="00CC50DF">
      <w:pPr>
        <w:widowControl w:val="0"/>
        <w:ind w:right="3684" w:firstLine="567"/>
        <w:rPr>
          <w:snapToGrid w:val="0"/>
          <w:sz w:val="24"/>
          <w:szCs w:val="24"/>
          <w:vertAlign w:val="superscript"/>
        </w:rPr>
      </w:pPr>
      <w:r w:rsidRPr="00CC50DF">
        <w:rPr>
          <w:snapToGrid w:val="0"/>
          <w:sz w:val="24"/>
          <w:szCs w:val="24"/>
          <w:vertAlign w:val="superscript"/>
        </w:rPr>
        <w:t>(подпись, М.П.)</w:t>
      </w:r>
    </w:p>
    <w:p w:rsidR="00CC50DF" w:rsidRPr="00CC50DF" w:rsidRDefault="00CC50DF" w:rsidP="00CC50DF">
      <w:pPr>
        <w:widowControl w:val="0"/>
        <w:ind w:firstLine="567"/>
        <w:jc w:val="both"/>
        <w:rPr>
          <w:snapToGrid w:val="0"/>
          <w:sz w:val="24"/>
          <w:szCs w:val="24"/>
        </w:rPr>
      </w:pPr>
      <w:r w:rsidRPr="00CC50DF">
        <w:rPr>
          <w:snapToGrid w:val="0"/>
          <w:sz w:val="24"/>
          <w:szCs w:val="24"/>
        </w:rPr>
        <w:t>_______________________________________________________________________</w:t>
      </w:r>
    </w:p>
    <w:p w:rsidR="00CC50DF" w:rsidRPr="00CC50DF" w:rsidRDefault="00CC50DF" w:rsidP="00CC50DF">
      <w:pPr>
        <w:widowControl w:val="0"/>
        <w:ind w:right="3684" w:firstLine="567"/>
        <w:rPr>
          <w:snapToGrid w:val="0"/>
          <w:sz w:val="24"/>
          <w:szCs w:val="24"/>
          <w:vertAlign w:val="superscript"/>
        </w:rPr>
      </w:pPr>
      <w:r w:rsidRPr="00CC50DF">
        <w:rPr>
          <w:snapToGrid w:val="0"/>
          <w:sz w:val="24"/>
          <w:szCs w:val="24"/>
          <w:vertAlign w:val="superscript"/>
        </w:rPr>
        <w:t>(фамилия, имя, отчество подписавшего, должность)</w:t>
      </w:r>
    </w:p>
    <w:p w:rsidR="00CC50DF" w:rsidRPr="00CC50DF" w:rsidRDefault="00CC50DF" w:rsidP="00CC50DF">
      <w:pPr>
        <w:widowControl w:val="0"/>
        <w:pBdr>
          <w:bottom w:val="single" w:sz="4" w:space="1" w:color="auto"/>
        </w:pBdr>
        <w:shd w:val="clear" w:color="auto" w:fill="E0E0E0"/>
        <w:ind w:right="21" w:firstLine="680"/>
        <w:jc w:val="center"/>
        <w:rPr>
          <w:b/>
          <w:snapToGrid w:val="0"/>
          <w:color w:val="000000"/>
          <w:spacing w:val="36"/>
          <w:sz w:val="24"/>
          <w:szCs w:val="24"/>
        </w:rPr>
      </w:pPr>
      <w:r w:rsidRPr="00CC50DF">
        <w:rPr>
          <w:b/>
          <w:snapToGrid w:val="0"/>
          <w:color w:val="000000"/>
          <w:spacing w:val="36"/>
          <w:sz w:val="24"/>
          <w:szCs w:val="24"/>
        </w:rPr>
        <w:t>конец формы</w:t>
      </w:r>
    </w:p>
    <w:p w:rsidR="00CC50DF" w:rsidRPr="00CC50DF" w:rsidRDefault="00CC50DF" w:rsidP="00CC50DF">
      <w:pPr>
        <w:widowControl w:val="0"/>
        <w:ind w:firstLine="680"/>
        <w:jc w:val="both"/>
        <w:rPr>
          <w:b/>
          <w:sz w:val="24"/>
          <w:szCs w:val="24"/>
        </w:rPr>
      </w:pPr>
      <w:r w:rsidRPr="00CC50DF">
        <w:rPr>
          <w:b/>
          <w:sz w:val="24"/>
          <w:szCs w:val="24"/>
        </w:rPr>
        <w:t>Инструкции по заполнению:</w:t>
      </w:r>
    </w:p>
    <w:p w:rsidR="00CC50DF" w:rsidRPr="00CC50DF" w:rsidRDefault="00CC50DF" w:rsidP="00CC50DF">
      <w:pPr>
        <w:widowControl w:val="0"/>
        <w:contextualSpacing/>
        <w:jc w:val="both"/>
        <w:rPr>
          <w:sz w:val="24"/>
          <w:szCs w:val="24"/>
        </w:rPr>
      </w:pPr>
      <w:r w:rsidRPr="00CC50DF">
        <w:rPr>
          <w:sz w:val="24"/>
          <w:szCs w:val="24"/>
        </w:rPr>
        <w:t>1. Участник запроса предложений приводит номер и дату письма о подаче оферты, приложением к которому является данная справка.</w:t>
      </w:r>
    </w:p>
    <w:p w:rsidR="00CC50DF" w:rsidRPr="00CC50DF" w:rsidRDefault="00CC50DF" w:rsidP="00CC50DF">
      <w:pPr>
        <w:widowControl w:val="0"/>
        <w:contextualSpacing/>
        <w:jc w:val="both"/>
        <w:rPr>
          <w:sz w:val="24"/>
          <w:szCs w:val="24"/>
        </w:rPr>
      </w:pPr>
      <w:r w:rsidRPr="00CC50DF">
        <w:rPr>
          <w:sz w:val="24"/>
          <w:szCs w:val="24"/>
        </w:rPr>
        <w:t>2. Участник указывает свое фирменное наименование (в т.ч. организационно-правовую форму) и свой адрес.</w:t>
      </w:r>
    </w:p>
    <w:p w:rsidR="00CC50DF" w:rsidRPr="00CC50DF" w:rsidRDefault="00CC50DF" w:rsidP="00CC50DF">
      <w:pPr>
        <w:widowControl w:val="0"/>
        <w:contextualSpacing/>
        <w:jc w:val="both"/>
        <w:rPr>
          <w:sz w:val="24"/>
          <w:szCs w:val="24"/>
        </w:rPr>
      </w:pPr>
      <w:r w:rsidRPr="00CC50DF">
        <w:rPr>
          <w:sz w:val="24"/>
          <w:szCs w:val="24"/>
        </w:rPr>
        <w:t xml:space="preserve">3. В таблице-1 данной справки перечисляются только те работники, которые являются </w:t>
      </w:r>
      <w:r w:rsidRPr="00CC50DF">
        <w:rPr>
          <w:bCs/>
          <w:iCs/>
          <w:sz w:val="24"/>
          <w:szCs w:val="24"/>
        </w:rPr>
        <w:t>официально трудоустроенными на момент подачи заявки</w:t>
      </w:r>
      <w:r w:rsidRPr="00CC50DF">
        <w:rPr>
          <w:sz w:val="24"/>
          <w:szCs w:val="24"/>
        </w:rPr>
        <w:t>.</w:t>
      </w:r>
    </w:p>
    <w:p w:rsidR="00CC50DF" w:rsidRPr="00CC50DF" w:rsidRDefault="00CC50DF" w:rsidP="00CC50DF">
      <w:pPr>
        <w:widowControl w:val="0"/>
        <w:contextualSpacing/>
        <w:jc w:val="both"/>
        <w:rPr>
          <w:sz w:val="24"/>
          <w:szCs w:val="24"/>
        </w:rPr>
      </w:pPr>
      <w:r w:rsidRPr="00CC50DF">
        <w:rPr>
          <w:sz w:val="24"/>
          <w:szCs w:val="24"/>
        </w:rPr>
        <w:t>4. В таблице-2 данной справки указывается, в общем, штатная численность всех специалистов, находящихся в штате Участника.</w:t>
      </w:r>
    </w:p>
    <w:p w:rsidR="00CC50DF" w:rsidRPr="00CC50DF" w:rsidRDefault="00CC50DF" w:rsidP="00CC50DF">
      <w:pPr>
        <w:widowControl w:val="0"/>
        <w:contextualSpacing/>
        <w:jc w:val="both"/>
        <w:rPr>
          <w:sz w:val="24"/>
          <w:szCs w:val="24"/>
        </w:rPr>
      </w:pPr>
      <w:r w:rsidRPr="00CC50DF">
        <w:rPr>
          <w:sz w:val="24"/>
          <w:szCs w:val="24"/>
        </w:rPr>
        <w:t>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CC50DF" w:rsidRPr="00CC50DF" w:rsidRDefault="00CC50DF" w:rsidP="00CC50DF">
      <w:pPr>
        <w:tabs>
          <w:tab w:val="num" w:pos="0"/>
        </w:tabs>
        <w:rPr>
          <w:sz w:val="24"/>
          <w:szCs w:val="24"/>
        </w:rPr>
        <w:sectPr w:rsidR="00CC50DF" w:rsidRPr="00CC50DF" w:rsidSect="0042671A">
          <w:pgSz w:w="16838" w:h="11906" w:orient="landscape" w:code="9"/>
          <w:pgMar w:top="1418" w:right="567" w:bottom="567" w:left="851" w:header="284" w:footer="596" w:gutter="0"/>
          <w:cols w:space="708"/>
          <w:titlePg/>
          <w:docGrid w:linePitch="360"/>
        </w:sectPr>
      </w:pPr>
    </w:p>
    <w:p w:rsidR="00CC50DF" w:rsidRPr="00CC50DF" w:rsidRDefault="00706B79" w:rsidP="00CC50DF">
      <w:pPr>
        <w:keepNext/>
        <w:suppressAutoHyphens/>
        <w:spacing w:before="360" w:after="120"/>
        <w:outlineLvl w:val="1"/>
        <w:rPr>
          <w:b/>
          <w:sz w:val="24"/>
          <w:szCs w:val="24"/>
        </w:rPr>
      </w:pPr>
      <w:r>
        <w:rPr>
          <w:b/>
          <w:sz w:val="24"/>
          <w:szCs w:val="24"/>
        </w:rPr>
        <w:lastRenderedPageBreak/>
        <w:t>5</w:t>
      </w:r>
      <w:r w:rsidR="00CC50DF" w:rsidRPr="00CC50DF">
        <w:rPr>
          <w:b/>
          <w:sz w:val="24"/>
          <w:szCs w:val="24"/>
        </w:rPr>
        <w:t>.6. Справка о наличии кредиторской задолженности и поручительств (форма 6)</w:t>
      </w:r>
    </w:p>
    <w:p w:rsidR="00CC50DF" w:rsidRPr="00CC50DF" w:rsidRDefault="00CC50DF" w:rsidP="00CC50DF">
      <w:pPr>
        <w:pBdr>
          <w:top w:val="single" w:sz="4" w:space="1" w:color="auto"/>
        </w:pBdr>
        <w:shd w:val="clear" w:color="auto" w:fill="E0E0E0"/>
        <w:ind w:right="21"/>
        <w:jc w:val="center"/>
        <w:rPr>
          <w:b/>
          <w:snapToGrid w:val="0"/>
          <w:color w:val="000000"/>
          <w:spacing w:val="36"/>
          <w:sz w:val="24"/>
          <w:szCs w:val="24"/>
        </w:rPr>
      </w:pPr>
      <w:r w:rsidRPr="00CC50DF">
        <w:rPr>
          <w:b/>
          <w:snapToGrid w:val="0"/>
          <w:color w:val="000000"/>
          <w:spacing w:val="36"/>
          <w:sz w:val="24"/>
          <w:szCs w:val="24"/>
        </w:rPr>
        <w:t>начало формы</w:t>
      </w:r>
    </w:p>
    <w:p w:rsidR="00CC50DF" w:rsidRPr="00CC50DF" w:rsidRDefault="00CC50DF" w:rsidP="00CC50DF">
      <w:pPr>
        <w:rPr>
          <w:snapToGrid w:val="0"/>
          <w:sz w:val="24"/>
          <w:szCs w:val="24"/>
        </w:rPr>
      </w:pPr>
    </w:p>
    <w:p w:rsidR="00CC50DF" w:rsidRPr="00CC50DF" w:rsidRDefault="00CC50DF" w:rsidP="00CC50DF">
      <w:pPr>
        <w:suppressAutoHyphens/>
        <w:spacing w:after="20"/>
        <w:ind w:left="181"/>
        <w:jc w:val="center"/>
        <w:rPr>
          <w:b/>
          <w:sz w:val="24"/>
          <w:szCs w:val="24"/>
        </w:rPr>
      </w:pPr>
    </w:p>
    <w:p w:rsidR="00CC50DF" w:rsidRPr="00CC50DF" w:rsidRDefault="00CC50DF" w:rsidP="00CC50DF">
      <w:pPr>
        <w:suppressAutoHyphens/>
        <w:spacing w:after="20"/>
        <w:ind w:left="181"/>
        <w:jc w:val="center"/>
        <w:rPr>
          <w:b/>
          <w:sz w:val="24"/>
          <w:szCs w:val="24"/>
        </w:rPr>
      </w:pPr>
      <w:r w:rsidRPr="00CC50DF">
        <w:rPr>
          <w:b/>
          <w:sz w:val="24"/>
          <w:szCs w:val="24"/>
        </w:rPr>
        <w:t>Справка о наличии кредиторской задолженности и поручительств</w:t>
      </w:r>
    </w:p>
    <w:p w:rsidR="00CC50DF" w:rsidRPr="00CC50DF" w:rsidRDefault="00CC50DF" w:rsidP="00CC50DF">
      <w:pPr>
        <w:suppressAutoHyphens/>
        <w:spacing w:after="20"/>
        <w:ind w:left="181"/>
        <w:jc w:val="center"/>
        <w:rPr>
          <w:b/>
          <w:sz w:val="24"/>
          <w:szCs w:val="24"/>
        </w:rPr>
      </w:pPr>
      <w:r w:rsidRPr="00CC50DF">
        <w:rPr>
          <w:b/>
          <w:sz w:val="24"/>
          <w:szCs w:val="24"/>
        </w:rPr>
        <w:t>Участника запроса предложений</w:t>
      </w:r>
    </w:p>
    <w:p w:rsidR="00CC50DF" w:rsidRPr="00CC50DF" w:rsidRDefault="00CC50DF" w:rsidP="00CC50DF">
      <w:pPr>
        <w:suppressAutoHyphens/>
        <w:spacing w:after="20"/>
        <w:ind w:left="181"/>
        <w:jc w:val="center"/>
        <w:rPr>
          <w:b/>
          <w:sz w:val="24"/>
          <w:szCs w:val="24"/>
        </w:rPr>
      </w:pPr>
    </w:p>
    <w:p w:rsidR="00CC50DF" w:rsidRPr="00CC50DF" w:rsidRDefault="00CC50DF" w:rsidP="00CC50DF">
      <w:pPr>
        <w:suppressAutoHyphens/>
        <w:spacing w:after="20"/>
        <w:ind w:left="181"/>
        <w:rPr>
          <w:sz w:val="24"/>
          <w:szCs w:val="24"/>
        </w:rPr>
      </w:pPr>
      <w:r w:rsidRPr="00CC50DF">
        <w:rPr>
          <w:sz w:val="24"/>
          <w:szCs w:val="24"/>
        </w:rPr>
        <w:t xml:space="preserve">Участник запроса предложений: </w:t>
      </w:r>
      <w:r w:rsidRPr="00CC50DF">
        <w:rPr>
          <w:sz w:val="24"/>
          <w:szCs w:val="24"/>
          <w:u w:val="single"/>
        </w:rPr>
        <w:t>Сокращенное наименование (ИНН_________)</w:t>
      </w:r>
    </w:p>
    <w:p w:rsidR="00CC50DF" w:rsidRPr="00CC50DF" w:rsidRDefault="00CC50DF" w:rsidP="00CC50DF">
      <w:pPr>
        <w:suppressAutoHyphens/>
        <w:spacing w:after="20"/>
        <w:ind w:left="181"/>
        <w:jc w:val="center"/>
        <w:rPr>
          <w:b/>
          <w:sz w:val="24"/>
          <w:szCs w:val="24"/>
        </w:rPr>
      </w:pPr>
    </w:p>
    <w:tbl>
      <w:tblPr>
        <w:tblW w:w="14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2249"/>
        <w:gridCol w:w="2268"/>
        <w:gridCol w:w="2511"/>
        <w:gridCol w:w="1304"/>
        <w:gridCol w:w="2239"/>
        <w:gridCol w:w="1746"/>
        <w:gridCol w:w="1684"/>
      </w:tblGrid>
      <w:tr w:rsidR="00CC50DF" w:rsidRPr="00CC50DF" w:rsidTr="00CC50DF">
        <w:trPr>
          <w:jc w:val="center"/>
        </w:trPr>
        <w:tc>
          <w:tcPr>
            <w:tcW w:w="444" w:type="dxa"/>
          </w:tcPr>
          <w:p w:rsidR="00CC50DF" w:rsidRPr="00CC50DF" w:rsidRDefault="00CC50DF" w:rsidP="00CC50DF">
            <w:pPr>
              <w:ind w:left="-85" w:right="-85"/>
              <w:jc w:val="center"/>
              <w:rPr>
                <w:b/>
                <w:sz w:val="24"/>
                <w:szCs w:val="24"/>
              </w:rPr>
            </w:pPr>
            <w:r w:rsidRPr="00CC50DF">
              <w:rPr>
                <w:b/>
                <w:sz w:val="24"/>
                <w:szCs w:val="24"/>
              </w:rPr>
              <w:t>№</w:t>
            </w:r>
          </w:p>
          <w:p w:rsidR="00CC50DF" w:rsidRPr="00CC50DF" w:rsidRDefault="00CC50DF" w:rsidP="00CC50DF">
            <w:pPr>
              <w:ind w:left="-85" w:right="-85"/>
              <w:jc w:val="center"/>
              <w:rPr>
                <w:b/>
                <w:sz w:val="24"/>
                <w:szCs w:val="24"/>
              </w:rPr>
            </w:pPr>
            <w:r w:rsidRPr="00CC50DF">
              <w:rPr>
                <w:b/>
                <w:sz w:val="24"/>
                <w:szCs w:val="24"/>
              </w:rPr>
              <w:t>п/п</w:t>
            </w:r>
          </w:p>
        </w:tc>
        <w:tc>
          <w:tcPr>
            <w:tcW w:w="2249" w:type="dxa"/>
          </w:tcPr>
          <w:p w:rsidR="00CC50DF" w:rsidRPr="00CC50DF" w:rsidRDefault="00CC50DF" w:rsidP="00CC50DF">
            <w:pPr>
              <w:ind w:left="-85" w:right="-85"/>
              <w:jc w:val="center"/>
              <w:rPr>
                <w:b/>
                <w:sz w:val="24"/>
                <w:szCs w:val="24"/>
              </w:rPr>
            </w:pPr>
            <w:r w:rsidRPr="00CC50DF">
              <w:rPr>
                <w:b/>
                <w:sz w:val="24"/>
                <w:szCs w:val="24"/>
              </w:rPr>
              <w:t>Наименование</w:t>
            </w:r>
          </w:p>
          <w:p w:rsidR="00CC50DF" w:rsidRPr="00CC50DF" w:rsidRDefault="00CC50DF" w:rsidP="00CC50DF">
            <w:pPr>
              <w:ind w:left="-85" w:right="-85"/>
              <w:jc w:val="center"/>
              <w:rPr>
                <w:b/>
                <w:sz w:val="24"/>
                <w:szCs w:val="24"/>
              </w:rPr>
            </w:pPr>
            <w:r w:rsidRPr="00CC50DF">
              <w:rPr>
                <w:b/>
                <w:sz w:val="24"/>
                <w:szCs w:val="24"/>
              </w:rPr>
              <w:t>кредитора/поручителя</w:t>
            </w:r>
          </w:p>
          <w:p w:rsidR="00CC50DF" w:rsidRPr="00CC50DF" w:rsidRDefault="00CC50DF" w:rsidP="00CC50DF">
            <w:pPr>
              <w:ind w:left="-85" w:right="-85"/>
              <w:jc w:val="center"/>
              <w:rPr>
                <w:b/>
                <w:sz w:val="24"/>
                <w:szCs w:val="24"/>
              </w:rPr>
            </w:pPr>
            <w:r w:rsidRPr="00CC50DF">
              <w:rPr>
                <w:b/>
                <w:sz w:val="24"/>
                <w:szCs w:val="24"/>
              </w:rPr>
              <w:t>адрес, контактное лицо</w:t>
            </w:r>
          </w:p>
          <w:p w:rsidR="00CC50DF" w:rsidRPr="00CC50DF" w:rsidRDefault="00CC50DF" w:rsidP="00CC50DF">
            <w:pPr>
              <w:ind w:left="-85" w:right="-85"/>
              <w:jc w:val="center"/>
              <w:rPr>
                <w:b/>
                <w:bCs/>
                <w:sz w:val="24"/>
                <w:szCs w:val="24"/>
              </w:rPr>
            </w:pPr>
            <w:r w:rsidRPr="00CC50DF">
              <w:rPr>
                <w:b/>
                <w:sz w:val="24"/>
                <w:szCs w:val="24"/>
              </w:rPr>
              <w:t>(телефон, e-mail)</w:t>
            </w:r>
          </w:p>
        </w:tc>
        <w:tc>
          <w:tcPr>
            <w:tcW w:w="2268" w:type="dxa"/>
          </w:tcPr>
          <w:p w:rsidR="00CC50DF" w:rsidRPr="00CC50DF" w:rsidRDefault="00CC50DF" w:rsidP="00CC50DF">
            <w:pPr>
              <w:suppressAutoHyphens/>
              <w:ind w:left="-85" w:right="-85"/>
              <w:jc w:val="center"/>
              <w:rPr>
                <w:b/>
                <w:sz w:val="24"/>
                <w:szCs w:val="24"/>
              </w:rPr>
            </w:pPr>
            <w:r w:rsidRPr="00CC50DF">
              <w:rPr>
                <w:b/>
                <w:sz w:val="24"/>
                <w:szCs w:val="24"/>
              </w:rPr>
              <w:t>Вид задолженности</w:t>
            </w:r>
            <w:r w:rsidRPr="00CC50DF">
              <w:rPr>
                <w:b/>
                <w:sz w:val="24"/>
                <w:szCs w:val="24"/>
                <w:vertAlign w:val="superscript"/>
              </w:rPr>
              <w:footnoteReference w:id="2"/>
            </w:r>
            <w:r w:rsidRPr="00CC50DF">
              <w:rPr>
                <w:b/>
                <w:sz w:val="24"/>
                <w:szCs w:val="24"/>
              </w:rPr>
              <w:t xml:space="preserve">/ </w:t>
            </w:r>
          </w:p>
          <w:p w:rsidR="00CC50DF" w:rsidRPr="00CC50DF" w:rsidRDefault="00CC50DF" w:rsidP="00CC50DF">
            <w:pPr>
              <w:suppressAutoHyphens/>
              <w:ind w:left="-85" w:right="-85"/>
              <w:jc w:val="center"/>
              <w:rPr>
                <w:b/>
                <w:sz w:val="24"/>
                <w:szCs w:val="24"/>
              </w:rPr>
            </w:pPr>
            <w:r w:rsidRPr="00CC50DF">
              <w:rPr>
                <w:b/>
                <w:sz w:val="24"/>
                <w:szCs w:val="24"/>
              </w:rPr>
              <w:t>Общая сумма</w:t>
            </w:r>
          </w:p>
          <w:p w:rsidR="00CC50DF" w:rsidRPr="00CC50DF" w:rsidRDefault="00CC50DF" w:rsidP="00CC50DF">
            <w:pPr>
              <w:suppressAutoHyphens/>
              <w:ind w:left="-85" w:right="-85"/>
              <w:jc w:val="center"/>
              <w:rPr>
                <w:b/>
                <w:sz w:val="24"/>
                <w:szCs w:val="24"/>
              </w:rPr>
            </w:pPr>
            <w:r w:rsidRPr="00CC50DF">
              <w:rPr>
                <w:b/>
                <w:sz w:val="24"/>
                <w:szCs w:val="24"/>
              </w:rPr>
              <w:t>задолженности или</w:t>
            </w:r>
          </w:p>
          <w:p w:rsidR="00CC50DF" w:rsidRPr="00CC50DF" w:rsidRDefault="00CC50DF" w:rsidP="00CC50DF">
            <w:pPr>
              <w:suppressAutoHyphens/>
              <w:ind w:left="-85" w:right="-85"/>
              <w:jc w:val="center"/>
              <w:rPr>
                <w:b/>
                <w:sz w:val="24"/>
                <w:szCs w:val="24"/>
              </w:rPr>
            </w:pPr>
            <w:r w:rsidRPr="00CC50DF">
              <w:rPr>
                <w:b/>
                <w:sz w:val="24"/>
                <w:szCs w:val="24"/>
              </w:rPr>
              <w:t>поручительства</w:t>
            </w:r>
          </w:p>
        </w:tc>
        <w:tc>
          <w:tcPr>
            <w:tcW w:w="2511" w:type="dxa"/>
          </w:tcPr>
          <w:p w:rsidR="00CC50DF" w:rsidRPr="00CC50DF" w:rsidRDefault="00CC50DF" w:rsidP="00CC50DF">
            <w:pPr>
              <w:ind w:left="-85" w:right="-85"/>
              <w:jc w:val="center"/>
              <w:rPr>
                <w:b/>
                <w:sz w:val="24"/>
                <w:szCs w:val="24"/>
              </w:rPr>
            </w:pPr>
            <w:r w:rsidRPr="00CC50DF">
              <w:rPr>
                <w:b/>
                <w:sz w:val="24"/>
                <w:szCs w:val="24"/>
              </w:rPr>
              <w:t>Дата</w:t>
            </w:r>
          </w:p>
          <w:p w:rsidR="00CC50DF" w:rsidRPr="00CC50DF" w:rsidRDefault="00CC50DF" w:rsidP="00CC50DF">
            <w:pPr>
              <w:ind w:left="-85" w:right="-85"/>
              <w:jc w:val="center"/>
              <w:rPr>
                <w:b/>
                <w:sz w:val="24"/>
                <w:szCs w:val="24"/>
              </w:rPr>
            </w:pPr>
            <w:r w:rsidRPr="00CC50DF">
              <w:rPr>
                <w:b/>
                <w:sz w:val="24"/>
                <w:szCs w:val="24"/>
              </w:rPr>
              <w:t>образования</w:t>
            </w:r>
          </w:p>
          <w:p w:rsidR="00CC50DF" w:rsidRPr="00CC50DF" w:rsidRDefault="00CC50DF" w:rsidP="00CC50DF">
            <w:pPr>
              <w:ind w:left="-85" w:right="-85"/>
              <w:jc w:val="center"/>
              <w:rPr>
                <w:b/>
                <w:sz w:val="24"/>
                <w:szCs w:val="24"/>
              </w:rPr>
            </w:pPr>
            <w:r w:rsidRPr="00CC50DF">
              <w:rPr>
                <w:b/>
                <w:sz w:val="24"/>
                <w:szCs w:val="24"/>
              </w:rPr>
              <w:t>задолженности или принятия обязательств</w:t>
            </w:r>
          </w:p>
        </w:tc>
        <w:tc>
          <w:tcPr>
            <w:tcW w:w="1304" w:type="dxa"/>
          </w:tcPr>
          <w:p w:rsidR="00CC50DF" w:rsidRPr="00CC50DF" w:rsidRDefault="00CC50DF" w:rsidP="00CC50DF">
            <w:pPr>
              <w:ind w:left="-85" w:right="-85"/>
              <w:jc w:val="center"/>
              <w:rPr>
                <w:b/>
                <w:sz w:val="24"/>
                <w:szCs w:val="24"/>
              </w:rPr>
            </w:pPr>
            <w:r w:rsidRPr="00CC50DF">
              <w:rPr>
                <w:b/>
                <w:sz w:val="24"/>
                <w:szCs w:val="24"/>
              </w:rPr>
              <w:t>Процентная ставка</w:t>
            </w:r>
            <w:r w:rsidRPr="00CC50DF">
              <w:rPr>
                <w:b/>
                <w:sz w:val="24"/>
                <w:szCs w:val="24"/>
                <w:vertAlign w:val="superscript"/>
              </w:rPr>
              <w:footnoteReference w:id="3"/>
            </w:r>
          </w:p>
        </w:tc>
        <w:tc>
          <w:tcPr>
            <w:tcW w:w="2239" w:type="dxa"/>
          </w:tcPr>
          <w:p w:rsidR="00CC50DF" w:rsidRPr="00CC50DF" w:rsidRDefault="00CC50DF" w:rsidP="00CC50DF">
            <w:pPr>
              <w:ind w:left="-85" w:right="-85"/>
              <w:jc w:val="center"/>
              <w:rPr>
                <w:b/>
                <w:sz w:val="24"/>
                <w:szCs w:val="24"/>
              </w:rPr>
            </w:pPr>
            <w:r w:rsidRPr="00CC50DF">
              <w:rPr>
                <w:b/>
                <w:sz w:val="24"/>
                <w:szCs w:val="24"/>
              </w:rPr>
              <w:t>Остаток задолженности на дату подачи Заявки на участие в запросе предложений</w:t>
            </w:r>
            <w:r w:rsidRPr="00CC50DF">
              <w:rPr>
                <w:b/>
                <w:sz w:val="24"/>
                <w:szCs w:val="24"/>
                <w:vertAlign w:val="superscript"/>
              </w:rPr>
              <w:footnoteReference w:id="4"/>
            </w:r>
          </w:p>
        </w:tc>
        <w:tc>
          <w:tcPr>
            <w:tcW w:w="1746" w:type="dxa"/>
          </w:tcPr>
          <w:p w:rsidR="00CC50DF" w:rsidRPr="00CC50DF" w:rsidRDefault="00CC50DF" w:rsidP="00CC50DF">
            <w:pPr>
              <w:ind w:left="-85" w:right="-85"/>
              <w:jc w:val="center"/>
              <w:rPr>
                <w:b/>
                <w:sz w:val="24"/>
                <w:szCs w:val="24"/>
              </w:rPr>
            </w:pPr>
            <w:r w:rsidRPr="00CC50DF">
              <w:rPr>
                <w:b/>
                <w:sz w:val="24"/>
                <w:szCs w:val="24"/>
              </w:rPr>
              <w:t>Периодичность</w:t>
            </w:r>
          </w:p>
          <w:p w:rsidR="00CC50DF" w:rsidRPr="00CC50DF" w:rsidRDefault="00CC50DF" w:rsidP="00CC50DF">
            <w:pPr>
              <w:ind w:left="-85" w:right="-85"/>
              <w:jc w:val="center"/>
              <w:rPr>
                <w:b/>
                <w:sz w:val="24"/>
                <w:szCs w:val="24"/>
              </w:rPr>
            </w:pPr>
            <w:r w:rsidRPr="00CC50DF">
              <w:rPr>
                <w:b/>
                <w:sz w:val="24"/>
                <w:szCs w:val="24"/>
              </w:rPr>
              <w:t>погашения</w:t>
            </w:r>
          </w:p>
          <w:p w:rsidR="00CC50DF" w:rsidRPr="00CC50DF" w:rsidRDefault="00CC50DF" w:rsidP="00CC50DF">
            <w:pPr>
              <w:ind w:left="-85" w:right="-85"/>
              <w:jc w:val="center"/>
              <w:rPr>
                <w:b/>
                <w:sz w:val="24"/>
                <w:szCs w:val="24"/>
              </w:rPr>
            </w:pPr>
            <w:r w:rsidRPr="00CC50DF">
              <w:rPr>
                <w:b/>
                <w:sz w:val="24"/>
                <w:szCs w:val="24"/>
              </w:rPr>
              <w:t>задолженности</w:t>
            </w:r>
          </w:p>
        </w:tc>
        <w:tc>
          <w:tcPr>
            <w:tcW w:w="1684" w:type="dxa"/>
          </w:tcPr>
          <w:p w:rsidR="00CC50DF" w:rsidRPr="00CC50DF" w:rsidRDefault="00CC50DF" w:rsidP="00CC50DF">
            <w:pPr>
              <w:suppressAutoHyphens/>
              <w:ind w:left="-85" w:right="-85"/>
              <w:jc w:val="center"/>
              <w:rPr>
                <w:b/>
                <w:sz w:val="24"/>
                <w:szCs w:val="24"/>
              </w:rPr>
            </w:pPr>
            <w:r w:rsidRPr="00CC50DF">
              <w:rPr>
                <w:b/>
                <w:sz w:val="24"/>
                <w:szCs w:val="24"/>
              </w:rPr>
              <w:t>Дата окончания действия договора</w:t>
            </w:r>
          </w:p>
        </w:tc>
      </w:tr>
      <w:tr w:rsidR="00CC50DF" w:rsidRPr="00CC50DF" w:rsidTr="00CC50DF">
        <w:trPr>
          <w:trHeight w:val="62"/>
          <w:jc w:val="center"/>
        </w:trPr>
        <w:tc>
          <w:tcPr>
            <w:tcW w:w="444" w:type="dxa"/>
          </w:tcPr>
          <w:p w:rsidR="00CC50DF" w:rsidRPr="00CC50DF" w:rsidRDefault="00CC50DF" w:rsidP="00CC50DF">
            <w:pPr>
              <w:numPr>
                <w:ilvl w:val="0"/>
                <w:numId w:val="15"/>
              </w:numPr>
              <w:ind w:left="-85" w:right="-85"/>
              <w:rPr>
                <w:sz w:val="24"/>
                <w:szCs w:val="24"/>
              </w:rPr>
            </w:pPr>
            <w:r w:rsidRPr="00CC50DF">
              <w:rPr>
                <w:sz w:val="24"/>
                <w:szCs w:val="24"/>
              </w:rPr>
              <w:t>1</w:t>
            </w:r>
          </w:p>
        </w:tc>
        <w:tc>
          <w:tcPr>
            <w:tcW w:w="2249" w:type="dxa"/>
          </w:tcPr>
          <w:p w:rsidR="00CC50DF" w:rsidRPr="00CC50DF" w:rsidRDefault="00CC50DF" w:rsidP="00CC50DF">
            <w:pPr>
              <w:ind w:left="-85" w:right="-85"/>
              <w:rPr>
                <w:sz w:val="24"/>
                <w:szCs w:val="24"/>
              </w:rPr>
            </w:pPr>
          </w:p>
        </w:tc>
        <w:tc>
          <w:tcPr>
            <w:tcW w:w="2268" w:type="dxa"/>
          </w:tcPr>
          <w:p w:rsidR="00CC50DF" w:rsidRPr="00CC50DF" w:rsidRDefault="00CC50DF" w:rsidP="00CC50DF">
            <w:pPr>
              <w:ind w:left="-85" w:right="-85"/>
              <w:rPr>
                <w:sz w:val="24"/>
                <w:szCs w:val="24"/>
              </w:rPr>
            </w:pPr>
          </w:p>
        </w:tc>
        <w:tc>
          <w:tcPr>
            <w:tcW w:w="2511" w:type="dxa"/>
          </w:tcPr>
          <w:p w:rsidR="00CC50DF" w:rsidRPr="00CC50DF" w:rsidRDefault="00CC50DF" w:rsidP="00CC50DF">
            <w:pPr>
              <w:ind w:left="-85" w:right="-85"/>
              <w:rPr>
                <w:sz w:val="24"/>
                <w:szCs w:val="24"/>
              </w:rPr>
            </w:pPr>
          </w:p>
        </w:tc>
        <w:tc>
          <w:tcPr>
            <w:tcW w:w="1304" w:type="dxa"/>
          </w:tcPr>
          <w:p w:rsidR="00CC50DF" w:rsidRPr="00CC50DF" w:rsidRDefault="00CC50DF" w:rsidP="00CC50DF">
            <w:pPr>
              <w:ind w:left="-85" w:right="-85"/>
              <w:rPr>
                <w:sz w:val="24"/>
                <w:szCs w:val="24"/>
              </w:rPr>
            </w:pPr>
          </w:p>
        </w:tc>
        <w:tc>
          <w:tcPr>
            <w:tcW w:w="2239" w:type="dxa"/>
          </w:tcPr>
          <w:p w:rsidR="00CC50DF" w:rsidRPr="00CC50DF" w:rsidRDefault="00CC50DF" w:rsidP="00CC50DF">
            <w:pPr>
              <w:ind w:left="-85" w:right="-85"/>
              <w:rPr>
                <w:sz w:val="24"/>
                <w:szCs w:val="24"/>
              </w:rPr>
            </w:pPr>
          </w:p>
        </w:tc>
        <w:tc>
          <w:tcPr>
            <w:tcW w:w="1746" w:type="dxa"/>
          </w:tcPr>
          <w:p w:rsidR="00CC50DF" w:rsidRPr="00CC50DF" w:rsidRDefault="00CC50DF" w:rsidP="00CC50DF">
            <w:pPr>
              <w:ind w:left="-85" w:right="-85"/>
              <w:rPr>
                <w:sz w:val="24"/>
                <w:szCs w:val="24"/>
              </w:rPr>
            </w:pPr>
          </w:p>
        </w:tc>
        <w:tc>
          <w:tcPr>
            <w:tcW w:w="1684" w:type="dxa"/>
          </w:tcPr>
          <w:p w:rsidR="00CC50DF" w:rsidRPr="00CC50DF" w:rsidRDefault="00CC50DF" w:rsidP="00CC50DF">
            <w:pPr>
              <w:ind w:left="-85" w:right="-85"/>
              <w:rPr>
                <w:sz w:val="24"/>
                <w:szCs w:val="24"/>
              </w:rPr>
            </w:pPr>
          </w:p>
        </w:tc>
      </w:tr>
      <w:tr w:rsidR="00CC50DF" w:rsidRPr="00CC50DF" w:rsidTr="00CC50DF">
        <w:trPr>
          <w:jc w:val="center"/>
        </w:trPr>
        <w:tc>
          <w:tcPr>
            <w:tcW w:w="444" w:type="dxa"/>
          </w:tcPr>
          <w:p w:rsidR="00CC50DF" w:rsidRPr="00CC50DF" w:rsidRDefault="00CC50DF" w:rsidP="00CC50DF">
            <w:pPr>
              <w:numPr>
                <w:ilvl w:val="0"/>
                <w:numId w:val="15"/>
              </w:numPr>
              <w:ind w:left="-85" w:right="-85"/>
              <w:rPr>
                <w:sz w:val="24"/>
                <w:szCs w:val="24"/>
              </w:rPr>
            </w:pPr>
            <w:r w:rsidRPr="00CC50DF">
              <w:rPr>
                <w:sz w:val="24"/>
                <w:szCs w:val="24"/>
              </w:rPr>
              <w:t>.</w:t>
            </w:r>
          </w:p>
        </w:tc>
        <w:tc>
          <w:tcPr>
            <w:tcW w:w="2249" w:type="dxa"/>
          </w:tcPr>
          <w:p w:rsidR="00CC50DF" w:rsidRPr="00CC50DF" w:rsidRDefault="00CC50DF" w:rsidP="00CC50DF">
            <w:pPr>
              <w:ind w:left="-85" w:right="-85"/>
              <w:rPr>
                <w:sz w:val="24"/>
                <w:szCs w:val="24"/>
              </w:rPr>
            </w:pPr>
          </w:p>
        </w:tc>
        <w:tc>
          <w:tcPr>
            <w:tcW w:w="2268" w:type="dxa"/>
          </w:tcPr>
          <w:p w:rsidR="00CC50DF" w:rsidRPr="00CC50DF" w:rsidRDefault="00CC50DF" w:rsidP="00CC50DF">
            <w:pPr>
              <w:ind w:left="-85" w:right="-85"/>
              <w:rPr>
                <w:sz w:val="24"/>
                <w:szCs w:val="24"/>
              </w:rPr>
            </w:pPr>
          </w:p>
        </w:tc>
        <w:tc>
          <w:tcPr>
            <w:tcW w:w="2511" w:type="dxa"/>
          </w:tcPr>
          <w:p w:rsidR="00CC50DF" w:rsidRPr="00CC50DF" w:rsidRDefault="00CC50DF" w:rsidP="00CC50DF">
            <w:pPr>
              <w:ind w:left="-85" w:right="-85"/>
              <w:rPr>
                <w:sz w:val="24"/>
                <w:szCs w:val="24"/>
              </w:rPr>
            </w:pPr>
          </w:p>
        </w:tc>
        <w:tc>
          <w:tcPr>
            <w:tcW w:w="1304" w:type="dxa"/>
          </w:tcPr>
          <w:p w:rsidR="00CC50DF" w:rsidRPr="00CC50DF" w:rsidRDefault="00CC50DF" w:rsidP="00CC50DF">
            <w:pPr>
              <w:ind w:left="-85" w:right="-85"/>
              <w:rPr>
                <w:sz w:val="24"/>
                <w:szCs w:val="24"/>
              </w:rPr>
            </w:pPr>
          </w:p>
        </w:tc>
        <w:tc>
          <w:tcPr>
            <w:tcW w:w="2239" w:type="dxa"/>
          </w:tcPr>
          <w:p w:rsidR="00CC50DF" w:rsidRPr="00CC50DF" w:rsidRDefault="00CC50DF" w:rsidP="00CC50DF">
            <w:pPr>
              <w:ind w:left="-85" w:right="-85"/>
              <w:rPr>
                <w:sz w:val="24"/>
                <w:szCs w:val="24"/>
              </w:rPr>
            </w:pPr>
          </w:p>
        </w:tc>
        <w:tc>
          <w:tcPr>
            <w:tcW w:w="1746" w:type="dxa"/>
          </w:tcPr>
          <w:p w:rsidR="00CC50DF" w:rsidRPr="00CC50DF" w:rsidRDefault="00CC50DF" w:rsidP="00CC50DF">
            <w:pPr>
              <w:ind w:left="-85" w:right="-85"/>
              <w:rPr>
                <w:sz w:val="24"/>
                <w:szCs w:val="24"/>
              </w:rPr>
            </w:pPr>
          </w:p>
        </w:tc>
        <w:tc>
          <w:tcPr>
            <w:tcW w:w="1684" w:type="dxa"/>
          </w:tcPr>
          <w:p w:rsidR="00CC50DF" w:rsidRPr="00CC50DF" w:rsidRDefault="00CC50DF" w:rsidP="00CC50DF">
            <w:pPr>
              <w:ind w:left="-85" w:right="-85"/>
              <w:rPr>
                <w:sz w:val="24"/>
                <w:szCs w:val="24"/>
              </w:rPr>
            </w:pPr>
          </w:p>
        </w:tc>
      </w:tr>
    </w:tbl>
    <w:p w:rsidR="00CC50DF" w:rsidRPr="00CC50DF" w:rsidRDefault="00CC50DF" w:rsidP="00CC50DF">
      <w:pPr>
        <w:shd w:val="clear" w:color="auto" w:fill="FFFFFF"/>
        <w:tabs>
          <w:tab w:val="left" w:pos="3562"/>
          <w:tab w:val="left" w:leader="underscore" w:pos="5774"/>
          <w:tab w:val="left" w:leader="underscore" w:pos="8218"/>
        </w:tabs>
        <w:ind w:firstLine="709"/>
        <w:jc w:val="both"/>
        <w:rPr>
          <w:sz w:val="24"/>
          <w:szCs w:val="24"/>
        </w:rPr>
      </w:pPr>
    </w:p>
    <w:p w:rsidR="00CC50DF" w:rsidRPr="00CC50DF" w:rsidRDefault="00CC50DF" w:rsidP="00CC50DF">
      <w:pPr>
        <w:shd w:val="clear" w:color="auto" w:fill="FFFFFF"/>
        <w:tabs>
          <w:tab w:val="left" w:pos="3562"/>
          <w:tab w:val="left" w:leader="underscore" w:pos="5774"/>
          <w:tab w:val="left" w:leader="underscore" w:pos="8218"/>
        </w:tabs>
        <w:ind w:firstLine="709"/>
        <w:jc w:val="both"/>
        <w:rPr>
          <w:sz w:val="24"/>
          <w:szCs w:val="24"/>
        </w:rPr>
      </w:pPr>
      <w:r w:rsidRPr="00CC50DF">
        <w:rPr>
          <w:sz w:val="24"/>
          <w:szCs w:val="24"/>
        </w:rPr>
        <w:t>Руководитель организации</w:t>
      </w:r>
      <w:r w:rsidRPr="00CC50DF">
        <w:rPr>
          <w:sz w:val="24"/>
          <w:szCs w:val="24"/>
        </w:rPr>
        <w:tab/>
        <w:t xml:space="preserve"> </w:t>
      </w:r>
      <w:r w:rsidRPr="00CC50DF">
        <w:rPr>
          <w:sz w:val="24"/>
          <w:szCs w:val="24"/>
        </w:rPr>
        <w:tab/>
        <w:t>/_______________(ФИО)</w:t>
      </w:r>
    </w:p>
    <w:p w:rsidR="00CC50DF" w:rsidRPr="00CC50DF" w:rsidRDefault="00CC50DF" w:rsidP="00CC50DF">
      <w:pPr>
        <w:spacing w:before="120"/>
        <w:ind w:left="1134" w:right="284"/>
        <w:jc w:val="both"/>
        <w:rPr>
          <w:color w:val="000000"/>
          <w:sz w:val="24"/>
          <w:szCs w:val="24"/>
          <w:lang w:val="fr-FR" w:eastAsia="en-US"/>
        </w:rPr>
      </w:pPr>
      <w:r w:rsidRPr="00CC50DF">
        <w:rPr>
          <w:color w:val="000000"/>
          <w:sz w:val="24"/>
          <w:szCs w:val="24"/>
          <w:lang w:val="fr-FR" w:eastAsia="en-US"/>
        </w:rPr>
        <w:t>м.п.</w:t>
      </w:r>
      <w:r w:rsidRPr="00CC50DF">
        <w:rPr>
          <w:color w:val="000000"/>
          <w:sz w:val="24"/>
          <w:szCs w:val="24"/>
          <w:lang w:val="fr-FR" w:eastAsia="en-US"/>
        </w:rPr>
        <w:tab/>
        <w:t>Дата</w:t>
      </w:r>
      <w:r w:rsidRPr="00CC50DF">
        <w:rPr>
          <w:color w:val="000000"/>
          <w:sz w:val="24"/>
          <w:szCs w:val="24"/>
          <w:lang w:val="fr-FR" w:eastAsia="en-US"/>
        </w:rPr>
        <w:tab/>
      </w:r>
      <w:r w:rsidRPr="00CC50DF">
        <w:rPr>
          <w:color w:val="000000"/>
          <w:sz w:val="24"/>
          <w:szCs w:val="24"/>
          <w:lang w:val="fr-FR" w:eastAsia="en-US"/>
        </w:rPr>
        <w:tab/>
        <w:t>/</w:t>
      </w:r>
      <w:r w:rsidRPr="00CC50DF">
        <w:rPr>
          <w:color w:val="000000"/>
          <w:sz w:val="24"/>
          <w:szCs w:val="24"/>
          <w:lang w:val="fr-FR" w:eastAsia="en-US"/>
        </w:rPr>
        <w:tab/>
        <w:t>/</w:t>
      </w:r>
    </w:p>
    <w:p w:rsidR="00CC50DF" w:rsidRPr="00CC50DF" w:rsidRDefault="00CC50DF" w:rsidP="00CC50DF">
      <w:pPr>
        <w:rPr>
          <w:sz w:val="24"/>
          <w:szCs w:val="24"/>
        </w:rPr>
      </w:pPr>
    </w:p>
    <w:p w:rsidR="00CC50DF" w:rsidRPr="00CC50DF" w:rsidRDefault="00CC50DF" w:rsidP="00CC50DF">
      <w:pPr>
        <w:pBdr>
          <w:bottom w:val="single" w:sz="4" w:space="1" w:color="auto"/>
        </w:pBdr>
        <w:shd w:val="clear" w:color="auto" w:fill="E0E0E0"/>
        <w:ind w:right="21"/>
        <w:jc w:val="center"/>
        <w:rPr>
          <w:b/>
          <w:snapToGrid w:val="0"/>
          <w:color w:val="000000"/>
          <w:spacing w:val="36"/>
          <w:sz w:val="24"/>
          <w:szCs w:val="24"/>
        </w:rPr>
      </w:pPr>
      <w:r w:rsidRPr="00CC50DF">
        <w:rPr>
          <w:b/>
          <w:snapToGrid w:val="0"/>
          <w:color w:val="000000"/>
          <w:spacing w:val="36"/>
          <w:sz w:val="24"/>
          <w:szCs w:val="24"/>
        </w:rPr>
        <w:t>конец формы</w:t>
      </w:r>
    </w:p>
    <w:p w:rsidR="00CC50DF" w:rsidRPr="00CC50DF" w:rsidRDefault="00CC50DF" w:rsidP="00CC50DF">
      <w:pPr>
        <w:keepNext/>
        <w:suppressAutoHyphens/>
        <w:spacing w:before="360" w:after="120"/>
        <w:ind w:left="360" w:hanging="360"/>
        <w:outlineLvl w:val="1"/>
        <w:rPr>
          <w:b/>
          <w:sz w:val="24"/>
          <w:szCs w:val="24"/>
        </w:rPr>
        <w:sectPr w:rsidR="00CC50DF" w:rsidRPr="00CC50DF" w:rsidSect="0042671A">
          <w:pgSz w:w="16838" w:h="11906" w:orient="landscape" w:code="9"/>
          <w:pgMar w:top="426" w:right="567" w:bottom="567" w:left="851" w:header="284" w:footer="596" w:gutter="0"/>
          <w:cols w:space="708"/>
          <w:titlePg/>
          <w:docGrid w:linePitch="360"/>
        </w:sectPr>
      </w:pPr>
    </w:p>
    <w:p w:rsidR="00CC50DF" w:rsidRPr="00CC50DF" w:rsidRDefault="00706B79" w:rsidP="00CC50DF">
      <w:pPr>
        <w:keepNext/>
        <w:tabs>
          <w:tab w:val="left" w:pos="708"/>
        </w:tabs>
        <w:suppressAutoHyphens/>
        <w:spacing w:before="360" w:after="120"/>
        <w:ind w:left="360" w:hanging="360"/>
        <w:outlineLvl w:val="1"/>
        <w:rPr>
          <w:b/>
          <w:sz w:val="24"/>
          <w:szCs w:val="24"/>
        </w:rPr>
      </w:pPr>
      <w:r>
        <w:rPr>
          <w:b/>
          <w:sz w:val="24"/>
          <w:szCs w:val="24"/>
        </w:rPr>
        <w:lastRenderedPageBreak/>
        <w:t>5</w:t>
      </w:r>
      <w:r w:rsidR="00CC50DF" w:rsidRPr="00CC50DF">
        <w:rPr>
          <w:b/>
          <w:sz w:val="24"/>
          <w:szCs w:val="24"/>
        </w:rPr>
        <w:t>.7. Декларация о соответствии критериям отнесения к субъектам малого и среднего предпринимательства (форма 7)</w:t>
      </w:r>
    </w:p>
    <w:p w:rsidR="00CC50DF" w:rsidRPr="00CC50DF" w:rsidRDefault="00CC50DF" w:rsidP="00CC50DF">
      <w:pPr>
        <w:pBdr>
          <w:top w:val="single" w:sz="4" w:space="1" w:color="auto"/>
        </w:pBdr>
        <w:shd w:val="clear" w:color="auto" w:fill="E0E0E0"/>
        <w:ind w:right="21"/>
        <w:jc w:val="center"/>
        <w:rPr>
          <w:b/>
          <w:snapToGrid w:val="0"/>
          <w:color w:val="000000"/>
          <w:spacing w:val="36"/>
          <w:sz w:val="24"/>
          <w:szCs w:val="24"/>
        </w:rPr>
      </w:pPr>
      <w:r w:rsidRPr="00CC50DF">
        <w:rPr>
          <w:b/>
          <w:snapToGrid w:val="0"/>
          <w:color w:val="000000"/>
          <w:spacing w:val="36"/>
          <w:sz w:val="24"/>
          <w:szCs w:val="24"/>
        </w:rPr>
        <w:t>начало формы</w:t>
      </w:r>
    </w:p>
    <w:p w:rsidR="00CC50DF" w:rsidRPr="00CC50DF" w:rsidRDefault="00CC50DF" w:rsidP="00CC50DF">
      <w:pPr>
        <w:jc w:val="right"/>
        <w:rPr>
          <w:snapToGrid w:val="0"/>
          <w:sz w:val="24"/>
          <w:szCs w:val="24"/>
        </w:rPr>
      </w:pPr>
    </w:p>
    <w:p w:rsidR="00CC50DF" w:rsidRPr="00CC50DF" w:rsidRDefault="00CC50DF" w:rsidP="00CC50DF">
      <w:pPr>
        <w:jc w:val="center"/>
        <w:rPr>
          <w:b/>
          <w:sz w:val="24"/>
          <w:szCs w:val="24"/>
          <w:u w:val="single"/>
        </w:rPr>
      </w:pPr>
      <w:r w:rsidRPr="00CC50DF">
        <w:rPr>
          <w:b/>
          <w:sz w:val="24"/>
          <w:szCs w:val="24"/>
          <w:u w:val="single"/>
        </w:rPr>
        <w:t>Декларация</w:t>
      </w:r>
    </w:p>
    <w:p w:rsidR="00CC50DF" w:rsidRPr="00CC50DF" w:rsidRDefault="00CC50DF" w:rsidP="00CC50DF">
      <w:pPr>
        <w:jc w:val="center"/>
        <w:rPr>
          <w:b/>
          <w:sz w:val="24"/>
          <w:szCs w:val="24"/>
          <w:u w:val="single"/>
        </w:rPr>
      </w:pPr>
      <w:r w:rsidRPr="00CC50DF">
        <w:rPr>
          <w:b/>
          <w:sz w:val="24"/>
          <w:szCs w:val="24"/>
          <w:u w:val="single"/>
        </w:rPr>
        <w:t xml:space="preserve"> о соответствии Участника запроса предложений</w:t>
      </w:r>
    </w:p>
    <w:p w:rsidR="00CC50DF" w:rsidRPr="00CC50DF" w:rsidRDefault="00CC50DF" w:rsidP="00CC50DF">
      <w:pPr>
        <w:jc w:val="center"/>
        <w:rPr>
          <w:b/>
          <w:sz w:val="24"/>
          <w:szCs w:val="24"/>
          <w:u w:val="single"/>
        </w:rPr>
      </w:pPr>
      <w:r w:rsidRPr="00CC50DF">
        <w:rPr>
          <w:b/>
          <w:sz w:val="24"/>
          <w:szCs w:val="24"/>
          <w:u w:val="single"/>
        </w:rPr>
        <w:t>критериям отнесения к субъектам малого и 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rsidR="00CC50DF" w:rsidRPr="00CC50DF" w:rsidRDefault="00CC50DF" w:rsidP="00CC50DF">
      <w:pPr>
        <w:jc w:val="center"/>
        <w:rPr>
          <w:b/>
          <w:sz w:val="24"/>
          <w:szCs w:val="24"/>
          <w:u w:val="single"/>
        </w:rPr>
      </w:pPr>
    </w:p>
    <w:p w:rsidR="00CC50DF" w:rsidRPr="00CC50DF" w:rsidRDefault="00CC50DF" w:rsidP="00CC50DF">
      <w:pPr>
        <w:autoSpaceDE w:val="0"/>
        <w:autoSpaceDN w:val="0"/>
        <w:adjustRightInd w:val="0"/>
        <w:rPr>
          <w:sz w:val="24"/>
          <w:szCs w:val="24"/>
        </w:rPr>
      </w:pPr>
      <w:r w:rsidRPr="00CC50DF">
        <w:rPr>
          <w:sz w:val="24"/>
          <w:szCs w:val="24"/>
        </w:rPr>
        <w:t>Подтверждаем, что___________________________________________________________________________</w:t>
      </w:r>
    </w:p>
    <w:p w:rsidR="00CC50DF" w:rsidRPr="00CC50DF" w:rsidRDefault="00CC50DF" w:rsidP="00CC50DF">
      <w:pPr>
        <w:autoSpaceDE w:val="0"/>
        <w:autoSpaceDN w:val="0"/>
        <w:adjustRightInd w:val="0"/>
        <w:rPr>
          <w:sz w:val="24"/>
          <w:szCs w:val="24"/>
        </w:rPr>
      </w:pPr>
      <w:r w:rsidRPr="00CC50DF">
        <w:rPr>
          <w:sz w:val="24"/>
          <w:szCs w:val="24"/>
        </w:rPr>
        <w:t xml:space="preserve">                                                                 (указывается наименование участника закупки)</w:t>
      </w:r>
    </w:p>
    <w:p w:rsidR="00CC50DF" w:rsidRPr="00CC50DF" w:rsidRDefault="00CC50DF" w:rsidP="00CC50DF">
      <w:pPr>
        <w:autoSpaceDE w:val="0"/>
        <w:autoSpaceDN w:val="0"/>
        <w:adjustRightInd w:val="0"/>
        <w:jc w:val="both"/>
        <w:rPr>
          <w:sz w:val="24"/>
          <w:szCs w:val="24"/>
        </w:rPr>
      </w:pPr>
      <w:r w:rsidRPr="00CC50DF">
        <w:rPr>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 </w:t>
      </w:r>
    </w:p>
    <w:p w:rsidR="00CC50DF" w:rsidRPr="00CC50DF" w:rsidRDefault="00CC50DF" w:rsidP="00CC50DF">
      <w:pPr>
        <w:autoSpaceDE w:val="0"/>
        <w:autoSpaceDN w:val="0"/>
        <w:adjustRightInd w:val="0"/>
        <w:jc w:val="center"/>
        <w:rPr>
          <w:sz w:val="24"/>
          <w:szCs w:val="24"/>
        </w:rPr>
      </w:pPr>
      <w:r w:rsidRPr="00CC50DF">
        <w:rPr>
          <w:sz w:val="24"/>
          <w:szCs w:val="24"/>
        </w:rPr>
        <w:t>(указывается субъект малого или среднего предпринимательства в зависимости от критериев отнесения)</w:t>
      </w:r>
    </w:p>
    <w:p w:rsidR="00CC50DF" w:rsidRPr="00CC50DF" w:rsidRDefault="00CC50DF" w:rsidP="00CC50DF">
      <w:pPr>
        <w:autoSpaceDE w:val="0"/>
        <w:autoSpaceDN w:val="0"/>
        <w:adjustRightInd w:val="0"/>
        <w:jc w:val="center"/>
        <w:rPr>
          <w:sz w:val="24"/>
          <w:szCs w:val="24"/>
        </w:rPr>
      </w:pPr>
    </w:p>
    <w:p w:rsidR="00CC50DF" w:rsidRPr="00CC50DF" w:rsidRDefault="00CC50DF" w:rsidP="00CC50DF">
      <w:pPr>
        <w:autoSpaceDE w:val="0"/>
        <w:autoSpaceDN w:val="0"/>
        <w:adjustRightInd w:val="0"/>
        <w:rPr>
          <w:sz w:val="24"/>
          <w:szCs w:val="24"/>
        </w:rPr>
      </w:pPr>
      <w:r w:rsidRPr="00CC50DF">
        <w:rPr>
          <w:sz w:val="24"/>
          <w:szCs w:val="24"/>
        </w:rPr>
        <w:t>предпринимательства, и сообщаем следующую информацию:</w:t>
      </w:r>
    </w:p>
    <w:p w:rsidR="00CC50DF" w:rsidRPr="00CC50DF" w:rsidRDefault="00CC50DF" w:rsidP="00CC50DF">
      <w:pPr>
        <w:tabs>
          <w:tab w:val="left" w:pos="567"/>
        </w:tabs>
        <w:autoSpaceDE w:val="0"/>
        <w:autoSpaceDN w:val="0"/>
        <w:adjustRightInd w:val="0"/>
        <w:jc w:val="both"/>
        <w:rPr>
          <w:sz w:val="24"/>
          <w:szCs w:val="24"/>
        </w:rPr>
      </w:pPr>
      <w:r w:rsidRPr="00CC50DF">
        <w:rPr>
          <w:sz w:val="24"/>
          <w:szCs w:val="24"/>
        </w:rPr>
        <w:t xml:space="preserve">     1. Адрес местонахождения (юридический адрес): __________________________________________________.</w:t>
      </w:r>
    </w:p>
    <w:p w:rsidR="00CC50DF" w:rsidRPr="00CC50DF" w:rsidRDefault="00CC50DF" w:rsidP="00CC50DF">
      <w:pPr>
        <w:tabs>
          <w:tab w:val="left" w:pos="567"/>
        </w:tabs>
        <w:autoSpaceDE w:val="0"/>
        <w:autoSpaceDN w:val="0"/>
        <w:adjustRightInd w:val="0"/>
        <w:jc w:val="both"/>
        <w:rPr>
          <w:sz w:val="24"/>
          <w:szCs w:val="24"/>
        </w:rPr>
      </w:pPr>
      <w:r w:rsidRPr="00CC50DF">
        <w:rPr>
          <w:sz w:val="24"/>
          <w:szCs w:val="24"/>
        </w:rPr>
        <w:t xml:space="preserve">     2. ИНН/КПП: ________________________________________________________________________________.</w:t>
      </w:r>
    </w:p>
    <w:p w:rsidR="00CC50DF" w:rsidRPr="00CC50DF" w:rsidRDefault="00CC50DF" w:rsidP="00CC50DF">
      <w:pPr>
        <w:tabs>
          <w:tab w:val="left" w:pos="567"/>
        </w:tabs>
        <w:autoSpaceDE w:val="0"/>
        <w:autoSpaceDN w:val="0"/>
        <w:adjustRightInd w:val="0"/>
        <w:rPr>
          <w:sz w:val="24"/>
          <w:szCs w:val="24"/>
        </w:rPr>
      </w:pPr>
      <w:r w:rsidRPr="00CC50DF">
        <w:rPr>
          <w:sz w:val="24"/>
          <w:szCs w:val="24"/>
        </w:rPr>
        <w:t xml:space="preserve">                                              (№, сведения о дате выдачи документа и выдавшем его органе)</w:t>
      </w:r>
    </w:p>
    <w:p w:rsidR="00CC50DF" w:rsidRPr="00CC50DF" w:rsidRDefault="00CC50DF" w:rsidP="00CC50DF">
      <w:pPr>
        <w:tabs>
          <w:tab w:val="left" w:pos="567"/>
        </w:tabs>
        <w:autoSpaceDE w:val="0"/>
        <w:autoSpaceDN w:val="0"/>
        <w:adjustRightInd w:val="0"/>
        <w:jc w:val="both"/>
        <w:rPr>
          <w:sz w:val="24"/>
          <w:szCs w:val="24"/>
        </w:rPr>
      </w:pPr>
      <w:r w:rsidRPr="00CC50DF">
        <w:rPr>
          <w:sz w:val="24"/>
          <w:szCs w:val="24"/>
        </w:rPr>
        <w:t xml:space="preserve">     3. ОГРН: ____________________________________________________________________________________.</w:t>
      </w:r>
    </w:p>
    <w:p w:rsidR="00CC50DF" w:rsidRPr="00CC50DF" w:rsidRDefault="00CC50DF" w:rsidP="00CC50DF">
      <w:pPr>
        <w:tabs>
          <w:tab w:val="left" w:pos="567"/>
        </w:tabs>
        <w:autoSpaceDE w:val="0"/>
        <w:autoSpaceDN w:val="0"/>
        <w:adjustRightInd w:val="0"/>
        <w:rPr>
          <w:sz w:val="24"/>
          <w:szCs w:val="24"/>
        </w:rPr>
      </w:pPr>
      <w:r w:rsidRPr="00CC50DF">
        <w:rPr>
          <w:sz w:val="24"/>
          <w:szCs w:val="24"/>
        </w:rPr>
        <w:t xml:space="preserve">     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____________________________________________.</w:t>
      </w:r>
      <w:r w:rsidRPr="00CC50DF">
        <w:rPr>
          <w:sz w:val="24"/>
          <w:szCs w:val="24"/>
        </w:rPr>
        <w:br/>
        <w:t xml:space="preserve">                              (наименование уполномоченного органа,  дата внесения в реестр и номер в реестре) </w:t>
      </w:r>
    </w:p>
    <w:p w:rsidR="00CC50DF" w:rsidRPr="00CC50DF" w:rsidRDefault="00CC50DF" w:rsidP="00CC50DF">
      <w:pPr>
        <w:tabs>
          <w:tab w:val="left" w:pos="284"/>
        </w:tabs>
        <w:autoSpaceDE w:val="0"/>
        <w:autoSpaceDN w:val="0"/>
        <w:adjustRightInd w:val="0"/>
        <w:jc w:val="both"/>
        <w:rPr>
          <w:sz w:val="24"/>
          <w:szCs w:val="24"/>
        </w:rPr>
      </w:pPr>
      <w:r w:rsidRPr="00CC50DF">
        <w:rPr>
          <w:sz w:val="24"/>
          <w:szCs w:val="24"/>
        </w:rPr>
        <w:t xml:space="preserve">     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37"/>
        <w:gridCol w:w="4550"/>
        <w:gridCol w:w="2268"/>
        <w:gridCol w:w="2268"/>
      </w:tblGrid>
      <w:tr w:rsidR="00CC50DF" w:rsidRPr="00CC50DF" w:rsidTr="00CC50DF">
        <w:tc>
          <w:tcPr>
            <w:tcW w:w="837" w:type="dxa"/>
            <w:tcBorders>
              <w:top w:val="single" w:sz="4" w:space="0" w:color="auto"/>
              <w:bottom w:val="single" w:sz="4" w:space="0" w:color="auto"/>
              <w:right w:val="single" w:sz="4" w:space="0" w:color="auto"/>
            </w:tcBorders>
            <w:vAlign w:val="center"/>
          </w:tcPr>
          <w:p w:rsidR="00CC50DF" w:rsidRPr="00CC50DF" w:rsidRDefault="00CC50DF" w:rsidP="00CC50DF">
            <w:pPr>
              <w:autoSpaceDE w:val="0"/>
              <w:autoSpaceDN w:val="0"/>
              <w:adjustRightInd w:val="0"/>
              <w:jc w:val="center"/>
              <w:rPr>
                <w:b/>
                <w:sz w:val="24"/>
                <w:szCs w:val="24"/>
              </w:rPr>
            </w:pPr>
            <w:r w:rsidRPr="00CC50DF">
              <w:rPr>
                <w:b/>
                <w:sz w:val="24"/>
                <w:szCs w:val="24"/>
              </w:rPr>
              <w:t xml:space="preserve">№ </w:t>
            </w:r>
          </w:p>
          <w:p w:rsidR="00CC50DF" w:rsidRPr="00CC50DF" w:rsidRDefault="00CC50DF" w:rsidP="00CC50DF">
            <w:pPr>
              <w:autoSpaceDE w:val="0"/>
              <w:autoSpaceDN w:val="0"/>
              <w:adjustRightInd w:val="0"/>
              <w:jc w:val="center"/>
              <w:rPr>
                <w:b/>
                <w:sz w:val="24"/>
                <w:szCs w:val="24"/>
              </w:rPr>
            </w:pPr>
            <w:r w:rsidRPr="00CC50DF">
              <w:rPr>
                <w:b/>
                <w:sz w:val="24"/>
                <w:szCs w:val="24"/>
              </w:rPr>
              <w:t>п/п</w:t>
            </w:r>
          </w:p>
        </w:tc>
        <w:tc>
          <w:tcPr>
            <w:tcW w:w="4550" w:type="dxa"/>
            <w:tcBorders>
              <w:top w:val="single" w:sz="4" w:space="0" w:color="auto"/>
              <w:left w:val="single" w:sz="4" w:space="0" w:color="auto"/>
              <w:bottom w:val="single" w:sz="4" w:space="0" w:color="auto"/>
              <w:right w:val="single" w:sz="4" w:space="0" w:color="auto"/>
            </w:tcBorders>
            <w:vAlign w:val="center"/>
          </w:tcPr>
          <w:p w:rsidR="00CC50DF" w:rsidRPr="00CC50DF" w:rsidRDefault="00CC50DF" w:rsidP="00CC50DF">
            <w:pPr>
              <w:autoSpaceDE w:val="0"/>
              <w:autoSpaceDN w:val="0"/>
              <w:adjustRightInd w:val="0"/>
              <w:jc w:val="center"/>
              <w:rPr>
                <w:b/>
                <w:sz w:val="24"/>
                <w:szCs w:val="24"/>
              </w:rPr>
            </w:pPr>
            <w:r w:rsidRPr="00CC50DF">
              <w:rPr>
                <w:b/>
                <w:sz w:val="24"/>
                <w:szCs w:val="24"/>
              </w:rPr>
              <w:t>Наименование сведений**</w:t>
            </w:r>
          </w:p>
        </w:tc>
        <w:tc>
          <w:tcPr>
            <w:tcW w:w="2268" w:type="dxa"/>
            <w:tcBorders>
              <w:top w:val="single" w:sz="4" w:space="0" w:color="auto"/>
              <w:left w:val="single" w:sz="4" w:space="0" w:color="auto"/>
              <w:bottom w:val="single" w:sz="4" w:space="0" w:color="auto"/>
              <w:right w:val="single" w:sz="4" w:space="0" w:color="auto"/>
            </w:tcBorders>
            <w:vAlign w:val="center"/>
          </w:tcPr>
          <w:p w:rsidR="00CC50DF" w:rsidRPr="00CC50DF" w:rsidRDefault="00CC50DF" w:rsidP="00CC50DF">
            <w:pPr>
              <w:autoSpaceDE w:val="0"/>
              <w:autoSpaceDN w:val="0"/>
              <w:adjustRightInd w:val="0"/>
              <w:jc w:val="center"/>
              <w:rPr>
                <w:b/>
                <w:sz w:val="24"/>
                <w:szCs w:val="24"/>
              </w:rPr>
            </w:pPr>
            <w:r w:rsidRPr="00CC50DF">
              <w:rPr>
                <w:b/>
                <w:sz w:val="24"/>
                <w:szCs w:val="24"/>
              </w:rPr>
              <w:t xml:space="preserve">Единица измерения </w:t>
            </w:r>
          </w:p>
        </w:tc>
        <w:tc>
          <w:tcPr>
            <w:tcW w:w="2268" w:type="dxa"/>
            <w:tcBorders>
              <w:top w:val="single" w:sz="4" w:space="0" w:color="auto"/>
              <w:left w:val="single" w:sz="4" w:space="0" w:color="auto"/>
              <w:bottom w:val="single" w:sz="4" w:space="0" w:color="auto"/>
            </w:tcBorders>
            <w:vAlign w:val="center"/>
          </w:tcPr>
          <w:p w:rsidR="00CC50DF" w:rsidRPr="00CC50DF" w:rsidRDefault="00CC50DF" w:rsidP="00CC50DF">
            <w:pPr>
              <w:autoSpaceDE w:val="0"/>
              <w:autoSpaceDN w:val="0"/>
              <w:adjustRightInd w:val="0"/>
              <w:jc w:val="center"/>
              <w:rPr>
                <w:b/>
                <w:sz w:val="24"/>
                <w:szCs w:val="24"/>
              </w:rPr>
            </w:pPr>
            <w:r w:rsidRPr="00CC50DF">
              <w:rPr>
                <w:b/>
                <w:sz w:val="24"/>
                <w:szCs w:val="24"/>
              </w:rPr>
              <w:t>Показатель</w:t>
            </w:r>
          </w:p>
        </w:tc>
      </w:tr>
      <w:tr w:rsidR="00CC50DF" w:rsidRPr="00CC50DF" w:rsidTr="00CC50DF">
        <w:tc>
          <w:tcPr>
            <w:tcW w:w="837" w:type="dxa"/>
            <w:tcBorders>
              <w:top w:val="single" w:sz="4" w:space="0" w:color="auto"/>
              <w:bottom w:val="single" w:sz="4" w:space="0" w:color="auto"/>
              <w:right w:val="single" w:sz="4" w:space="0" w:color="auto"/>
            </w:tcBorders>
          </w:tcPr>
          <w:p w:rsidR="00CC50DF" w:rsidRPr="00CC50DF" w:rsidRDefault="00CC50DF" w:rsidP="00CC50DF">
            <w:pPr>
              <w:autoSpaceDE w:val="0"/>
              <w:autoSpaceDN w:val="0"/>
              <w:adjustRightInd w:val="0"/>
              <w:jc w:val="center"/>
              <w:rPr>
                <w:sz w:val="24"/>
                <w:szCs w:val="24"/>
              </w:rPr>
            </w:pPr>
            <w:r w:rsidRPr="00CC50DF">
              <w:rPr>
                <w:sz w:val="24"/>
                <w:szCs w:val="24"/>
              </w:rPr>
              <w:t>1***</w:t>
            </w:r>
          </w:p>
        </w:tc>
        <w:tc>
          <w:tcPr>
            <w:tcW w:w="4550" w:type="dxa"/>
            <w:tcBorders>
              <w:top w:val="single" w:sz="4" w:space="0" w:color="auto"/>
              <w:left w:val="single" w:sz="4" w:space="0" w:color="auto"/>
              <w:bottom w:val="single" w:sz="4" w:space="0" w:color="auto"/>
              <w:right w:val="single" w:sz="4" w:space="0" w:color="auto"/>
            </w:tcBorders>
          </w:tcPr>
          <w:p w:rsidR="00CC50DF" w:rsidRPr="00CC50DF" w:rsidRDefault="00CC50DF" w:rsidP="00CC50DF">
            <w:pPr>
              <w:autoSpaceDE w:val="0"/>
              <w:autoSpaceDN w:val="0"/>
              <w:adjustRightInd w:val="0"/>
              <w:jc w:val="center"/>
              <w:rPr>
                <w:sz w:val="24"/>
                <w:szCs w:val="24"/>
              </w:rPr>
            </w:pPr>
            <w:r w:rsidRPr="00CC50DF">
              <w:rPr>
                <w:sz w:val="24"/>
                <w:szCs w:val="24"/>
              </w:rPr>
              <w:t>2</w:t>
            </w:r>
          </w:p>
        </w:tc>
        <w:tc>
          <w:tcPr>
            <w:tcW w:w="2268" w:type="dxa"/>
            <w:tcBorders>
              <w:top w:val="single" w:sz="4" w:space="0" w:color="auto"/>
              <w:left w:val="single" w:sz="4" w:space="0" w:color="auto"/>
              <w:bottom w:val="single" w:sz="4" w:space="0" w:color="auto"/>
              <w:right w:val="single" w:sz="4" w:space="0" w:color="auto"/>
            </w:tcBorders>
          </w:tcPr>
          <w:p w:rsidR="00CC50DF" w:rsidRPr="00CC50DF" w:rsidRDefault="00CC50DF" w:rsidP="00CC50DF">
            <w:pPr>
              <w:autoSpaceDE w:val="0"/>
              <w:autoSpaceDN w:val="0"/>
              <w:adjustRightInd w:val="0"/>
              <w:jc w:val="center"/>
              <w:rPr>
                <w:sz w:val="24"/>
                <w:szCs w:val="24"/>
              </w:rPr>
            </w:pPr>
            <w:r w:rsidRPr="00CC50DF">
              <w:rPr>
                <w:sz w:val="24"/>
                <w:szCs w:val="24"/>
              </w:rPr>
              <w:t>3</w:t>
            </w:r>
          </w:p>
        </w:tc>
        <w:tc>
          <w:tcPr>
            <w:tcW w:w="2268" w:type="dxa"/>
            <w:tcBorders>
              <w:top w:val="single" w:sz="4" w:space="0" w:color="auto"/>
              <w:left w:val="single" w:sz="4" w:space="0" w:color="auto"/>
              <w:bottom w:val="single" w:sz="4" w:space="0" w:color="auto"/>
            </w:tcBorders>
          </w:tcPr>
          <w:p w:rsidR="00CC50DF" w:rsidRPr="00CC50DF" w:rsidRDefault="00CC50DF" w:rsidP="00CC50DF">
            <w:pPr>
              <w:autoSpaceDE w:val="0"/>
              <w:autoSpaceDN w:val="0"/>
              <w:adjustRightInd w:val="0"/>
              <w:jc w:val="center"/>
              <w:rPr>
                <w:sz w:val="24"/>
                <w:szCs w:val="24"/>
              </w:rPr>
            </w:pPr>
            <w:r w:rsidRPr="00CC50DF">
              <w:rPr>
                <w:sz w:val="24"/>
                <w:szCs w:val="24"/>
              </w:rPr>
              <w:t>4</w:t>
            </w:r>
          </w:p>
        </w:tc>
      </w:tr>
      <w:tr w:rsidR="00CC50DF" w:rsidRPr="00CC50DF" w:rsidTr="00CC50DF">
        <w:tc>
          <w:tcPr>
            <w:tcW w:w="837" w:type="dxa"/>
            <w:tcBorders>
              <w:top w:val="single" w:sz="4" w:space="0" w:color="auto"/>
              <w:bottom w:val="single" w:sz="4" w:space="0" w:color="auto"/>
              <w:right w:val="single" w:sz="4" w:space="0" w:color="auto"/>
            </w:tcBorders>
            <w:vAlign w:val="center"/>
          </w:tcPr>
          <w:p w:rsidR="00CC50DF" w:rsidRPr="00CC50DF" w:rsidRDefault="00CC50DF" w:rsidP="00CC50DF">
            <w:pPr>
              <w:autoSpaceDE w:val="0"/>
              <w:autoSpaceDN w:val="0"/>
              <w:adjustRightInd w:val="0"/>
              <w:jc w:val="center"/>
              <w:rPr>
                <w:sz w:val="24"/>
                <w:szCs w:val="24"/>
              </w:rPr>
            </w:pPr>
            <w:r w:rsidRPr="00CC50DF">
              <w:rPr>
                <w:sz w:val="24"/>
                <w:szCs w:val="24"/>
              </w:rPr>
              <w:t>1.</w:t>
            </w:r>
          </w:p>
        </w:tc>
        <w:tc>
          <w:tcPr>
            <w:tcW w:w="4550" w:type="dxa"/>
            <w:tcBorders>
              <w:top w:val="single" w:sz="4" w:space="0" w:color="auto"/>
              <w:left w:val="single" w:sz="4" w:space="0" w:color="auto"/>
              <w:bottom w:val="single" w:sz="4" w:space="0" w:color="auto"/>
              <w:right w:val="single" w:sz="4" w:space="0" w:color="auto"/>
            </w:tcBorders>
          </w:tcPr>
          <w:p w:rsidR="00CC50DF" w:rsidRPr="00CC50DF" w:rsidRDefault="00CC50DF" w:rsidP="00CC50DF">
            <w:pPr>
              <w:autoSpaceDE w:val="0"/>
              <w:autoSpaceDN w:val="0"/>
              <w:adjustRightInd w:val="0"/>
              <w:rPr>
                <w:sz w:val="24"/>
                <w:szCs w:val="24"/>
              </w:rPr>
            </w:pPr>
            <w:r w:rsidRPr="00CC50DF">
              <w:rPr>
                <w:sz w:val="24"/>
                <w:szCs w:val="24"/>
              </w:rPr>
              <w:t xml:space="preserve">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w:t>
            </w:r>
            <w:r w:rsidRPr="00CC50DF">
              <w:rPr>
                <w:sz w:val="24"/>
                <w:szCs w:val="24"/>
              </w:rPr>
              <w:lastRenderedPageBreak/>
              <w:t>состав имущества закрытых паевых инвестиционных фондов, состав общего имущества инвестиционных товариществ)</w:t>
            </w:r>
          </w:p>
        </w:tc>
        <w:tc>
          <w:tcPr>
            <w:tcW w:w="2268" w:type="dxa"/>
            <w:tcBorders>
              <w:top w:val="single" w:sz="4" w:space="0" w:color="auto"/>
              <w:left w:val="single" w:sz="4" w:space="0" w:color="auto"/>
              <w:bottom w:val="single" w:sz="4" w:space="0" w:color="auto"/>
              <w:right w:val="single" w:sz="4" w:space="0" w:color="auto"/>
            </w:tcBorders>
            <w:vAlign w:val="center"/>
          </w:tcPr>
          <w:p w:rsidR="00CC50DF" w:rsidRPr="00CC50DF" w:rsidRDefault="00CC50DF" w:rsidP="00CC50DF">
            <w:pPr>
              <w:autoSpaceDE w:val="0"/>
              <w:autoSpaceDN w:val="0"/>
              <w:adjustRightInd w:val="0"/>
              <w:jc w:val="center"/>
              <w:rPr>
                <w:sz w:val="24"/>
                <w:szCs w:val="24"/>
              </w:rPr>
            </w:pPr>
            <w:r w:rsidRPr="00CC50DF">
              <w:rPr>
                <w:sz w:val="24"/>
                <w:szCs w:val="24"/>
              </w:rPr>
              <w:lastRenderedPageBreak/>
              <w:t>%</w:t>
            </w:r>
          </w:p>
        </w:tc>
        <w:tc>
          <w:tcPr>
            <w:tcW w:w="2268" w:type="dxa"/>
            <w:tcBorders>
              <w:top w:val="single" w:sz="4" w:space="0" w:color="auto"/>
              <w:left w:val="single" w:sz="4" w:space="0" w:color="auto"/>
              <w:bottom w:val="single" w:sz="4" w:space="0" w:color="auto"/>
            </w:tcBorders>
            <w:vAlign w:val="center"/>
          </w:tcPr>
          <w:p w:rsidR="00CC50DF" w:rsidRPr="00CC50DF" w:rsidRDefault="00CC50DF" w:rsidP="00CC50DF">
            <w:pPr>
              <w:autoSpaceDE w:val="0"/>
              <w:autoSpaceDN w:val="0"/>
              <w:adjustRightInd w:val="0"/>
              <w:jc w:val="center"/>
              <w:rPr>
                <w:sz w:val="24"/>
                <w:szCs w:val="24"/>
              </w:rPr>
            </w:pPr>
            <w:r w:rsidRPr="00CC50DF">
              <w:rPr>
                <w:sz w:val="24"/>
                <w:szCs w:val="24"/>
              </w:rPr>
              <w:t>-</w:t>
            </w:r>
          </w:p>
        </w:tc>
      </w:tr>
      <w:tr w:rsidR="00CC50DF" w:rsidRPr="00CC50DF" w:rsidTr="00CC50DF">
        <w:tc>
          <w:tcPr>
            <w:tcW w:w="837" w:type="dxa"/>
            <w:tcBorders>
              <w:top w:val="single" w:sz="4" w:space="0" w:color="auto"/>
              <w:bottom w:val="single" w:sz="4" w:space="0" w:color="auto"/>
              <w:right w:val="single" w:sz="4" w:space="0" w:color="auto"/>
            </w:tcBorders>
            <w:vAlign w:val="center"/>
          </w:tcPr>
          <w:p w:rsidR="00CC50DF" w:rsidRPr="00CC50DF" w:rsidRDefault="00CC50DF" w:rsidP="00CC50DF">
            <w:pPr>
              <w:autoSpaceDE w:val="0"/>
              <w:autoSpaceDN w:val="0"/>
              <w:adjustRightInd w:val="0"/>
              <w:jc w:val="center"/>
              <w:rPr>
                <w:sz w:val="24"/>
                <w:szCs w:val="24"/>
              </w:rPr>
            </w:pPr>
            <w:r w:rsidRPr="00CC50DF">
              <w:rPr>
                <w:sz w:val="24"/>
                <w:szCs w:val="24"/>
              </w:rPr>
              <w:t>2.</w:t>
            </w:r>
          </w:p>
        </w:tc>
        <w:tc>
          <w:tcPr>
            <w:tcW w:w="4550" w:type="dxa"/>
            <w:tcBorders>
              <w:top w:val="single" w:sz="4" w:space="0" w:color="auto"/>
              <w:left w:val="single" w:sz="4" w:space="0" w:color="auto"/>
              <w:bottom w:val="single" w:sz="4" w:space="0" w:color="auto"/>
              <w:right w:val="single" w:sz="4" w:space="0" w:color="auto"/>
            </w:tcBorders>
          </w:tcPr>
          <w:p w:rsidR="00CC50DF" w:rsidRPr="00CC50DF" w:rsidRDefault="00CC50DF" w:rsidP="00CC50DF">
            <w:pPr>
              <w:autoSpaceDE w:val="0"/>
              <w:autoSpaceDN w:val="0"/>
              <w:adjustRightInd w:val="0"/>
              <w:rPr>
                <w:sz w:val="24"/>
                <w:szCs w:val="24"/>
              </w:rPr>
            </w:pPr>
            <w:r w:rsidRPr="00CC50DF">
              <w:rPr>
                <w:sz w:val="24"/>
                <w:szCs w:val="24"/>
              </w:rPr>
              <w:t>Суммарная доля участия в уставном (складочном) капитале (паевом фонде) иностранных юридических лиц</w:t>
            </w:r>
          </w:p>
        </w:tc>
        <w:tc>
          <w:tcPr>
            <w:tcW w:w="2268" w:type="dxa"/>
            <w:tcBorders>
              <w:top w:val="single" w:sz="4" w:space="0" w:color="auto"/>
              <w:left w:val="single" w:sz="4" w:space="0" w:color="auto"/>
              <w:bottom w:val="single" w:sz="4" w:space="0" w:color="auto"/>
              <w:right w:val="single" w:sz="4" w:space="0" w:color="auto"/>
            </w:tcBorders>
            <w:vAlign w:val="center"/>
          </w:tcPr>
          <w:p w:rsidR="00CC50DF" w:rsidRPr="00CC50DF" w:rsidRDefault="00CC50DF" w:rsidP="00CC50DF">
            <w:pPr>
              <w:autoSpaceDE w:val="0"/>
              <w:autoSpaceDN w:val="0"/>
              <w:adjustRightInd w:val="0"/>
              <w:jc w:val="center"/>
              <w:rPr>
                <w:sz w:val="24"/>
                <w:szCs w:val="24"/>
              </w:rPr>
            </w:pPr>
            <w:r w:rsidRPr="00CC50DF">
              <w:rPr>
                <w:sz w:val="24"/>
                <w:szCs w:val="24"/>
              </w:rPr>
              <w:t>%</w:t>
            </w:r>
          </w:p>
        </w:tc>
        <w:tc>
          <w:tcPr>
            <w:tcW w:w="2268" w:type="dxa"/>
            <w:tcBorders>
              <w:top w:val="single" w:sz="4" w:space="0" w:color="auto"/>
              <w:left w:val="single" w:sz="4" w:space="0" w:color="auto"/>
              <w:bottom w:val="single" w:sz="4" w:space="0" w:color="auto"/>
            </w:tcBorders>
            <w:vAlign w:val="center"/>
          </w:tcPr>
          <w:p w:rsidR="00CC50DF" w:rsidRPr="00CC50DF" w:rsidRDefault="00CC50DF" w:rsidP="00CC50DF">
            <w:pPr>
              <w:autoSpaceDE w:val="0"/>
              <w:autoSpaceDN w:val="0"/>
              <w:adjustRightInd w:val="0"/>
              <w:jc w:val="center"/>
              <w:rPr>
                <w:sz w:val="24"/>
                <w:szCs w:val="24"/>
              </w:rPr>
            </w:pPr>
            <w:r w:rsidRPr="00CC50DF">
              <w:rPr>
                <w:sz w:val="24"/>
                <w:szCs w:val="24"/>
              </w:rPr>
              <w:t>-</w:t>
            </w:r>
          </w:p>
        </w:tc>
      </w:tr>
      <w:tr w:rsidR="00CC50DF" w:rsidRPr="00CC50DF" w:rsidTr="00CC50DF">
        <w:trPr>
          <w:trHeight w:val="900"/>
        </w:trPr>
        <w:tc>
          <w:tcPr>
            <w:tcW w:w="837" w:type="dxa"/>
            <w:tcBorders>
              <w:top w:val="single" w:sz="4" w:space="0" w:color="auto"/>
              <w:bottom w:val="single" w:sz="4" w:space="0" w:color="auto"/>
              <w:right w:val="single" w:sz="4" w:space="0" w:color="auto"/>
            </w:tcBorders>
            <w:vAlign w:val="center"/>
          </w:tcPr>
          <w:p w:rsidR="00CC50DF" w:rsidRPr="00CC50DF" w:rsidRDefault="00CC50DF" w:rsidP="00CC50DF">
            <w:pPr>
              <w:autoSpaceDE w:val="0"/>
              <w:autoSpaceDN w:val="0"/>
              <w:adjustRightInd w:val="0"/>
              <w:jc w:val="center"/>
              <w:rPr>
                <w:sz w:val="24"/>
                <w:szCs w:val="24"/>
              </w:rPr>
            </w:pPr>
            <w:r w:rsidRPr="00CC50DF">
              <w:rPr>
                <w:sz w:val="24"/>
                <w:szCs w:val="24"/>
              </w:rPr>
              <w:t>3.</w:t>
            </w:r>
          </w:p>
        </w:tc>
        <w:tc>
          <w:tcPr>
            <w:tcW w:w="4550" w:type="dxa"/>
            <w:tcBorders>
              <w:top w:val="single" w:sz="4" w:space="0" w:color="auto"/>
              <w:left w:val="single" w:sz="4" w:space="0" w:color="auto"/>
              <w:bottom w:val="single" w:sz="4" w:space="0" w:color="auto"/>
              <w:right w:val="single" w:sz="4" w:space="0" w:color="auto"/>
            </w:tcBorders>
            <w:vAlign w:val="center"/>
          </w:tcPr>
          <w:p w:rsidR="00CC50DF" w:rsidRPr="00CC50DF" w:rsidRDefault="00CC50DF" w:rsidP="00CC50DF">
            <w:pPr>
              <w:autoSpaceDE w:val="0"/>
              <w:autoSpaceDN w:val="0"/>
              <w:adjustRightInd w:val="0"/>
              <w:rPr>
                <w:sz w:val="24"/>
                <w:szCs w:val="24"/>
              </w:rPr>
            </w:pPr>
            <w:r w:rsidRPr="00CC50DF">
              <w:rPr>
                <w:sz w:val="24"/>
                <w:szCs w:val="24"/>
              </w:rPr>
              <w:t>Суммарная доля участия, принадлежащая одному или нескольким юридическим лицам, не являющимся субъектами малого и среднего предпринимательства</w:t>
            </w:r>
          </w:p>
        </w:tc>
        <w:tc>
          <w:tcPr>
            <w:tcW w:w="2268" w:type="dxa"/>
            <w:tcBorders>
              <w:top w:val="single" w:sz="4" w:space="0" w:color="auto"/>
              <w:left w:val="single" w:sz="4" w:space="0" w:color="auto"/>
              <w:bottom w:val="single" w:sz="4" w:space="0" w:color="auto"/>
              <w:right w:val="single" w:sz="4" w:space="0" w:color="auto"/>
            </w:tcBorders>
            <w:vAlign w:val="center"/>
          </w:tcPr>
          <w:p w:rsidR="00CC50DF" w:rsidRPr="00CC50DF" w:rsidRDefault="00CC50DF" w:rsidP="00CC50DF">
            <w:pPr>
              <w:autoSpaceDE w:val="0"/>
              <w:autoSpaceDN w:val="0"/>
              <w:adjustRightInd w:val="0"/>
              <w:jc w:val="center"/>
              <w:rPr>
                <w:sz w:val="24"/>
                <w:szCs w:val="24"/>
              </w:rPr>
            </w:pPr>
            <w:r w:rsidRPr="00CC50DF">
              <w:rPr>
                <w:sz w:val="24"/>
                <w:szCs w:val="24"/>
              </w:rPr>
              <w:t>%</w:t>
            </w:r>
          </w:p>
        </w:tc>
        <w:tc>
          <w:tcPr>
            <w:tcW w:w="2268" w:type="dxa"/>
            <w:tcBorders>
              <w:top w:val="single" w:sz="4" w:space="0" w:color="auto"/>
              <w:left w:val="single" w:sz="4" w:space="0" w:color="auto"/>
              <w:bottom w:val="single" w:sz="4" w:space="0" w:color="auto"/>
            </w:tcBorders>
            <w:vAlign w:val="center"/>
          </w:tcPr>
          <w:p w:rsidR="00CC50DF" w:rsidRPr="00CC50DF" w:rsidRDefault="00CC50DF" w:rsidP="00CC50DF">
            <w:pPr>
              <w:autoSpaceDE w:val="0"/>
              <w:autoSpaceDN w:val="0"/>
              <w:adjustRightInd w:val="0"/>
              <w:jc w:val="center"/>
              <w:rPr>
                <w:sz w:val="24"/>
                <w:szCs w:val="24"/>
              </w:rPr>
            </w:pPr>
            <w:r w:rsidRPr="00CC50DF">
              <w:rPr>
                <w:sz w:val="24"/>
                <w:szCs w:val="24"/>
              </w:rPr>
              <w:t>-</w:t>
            </w:r>
          </w:p>
        </w:tc>
      </w:tr>
      <w:tr w:rsidR="00CC50DF" w:rsidRPr="00CC50DF" w:rsidTr="00CC50DF">
        <w:trPr>
          <w:trHeight w:val="2122"/>
        </w:trPr>
        <w:tc>
          <w:tcPr>
            <w:tcW w:w="837" w:type="dxa"/>
            <w:tcBorders>
              <w:top w:val="single" w:sz="4" w:space="0" w:color="auto"/>
              <w:bottom w:val="single" w:sz="4" w:space="0" w:color="auto"/>
              <w:right w:val="single" w:sz="4" w:space="0" w:color="auto"/>
            </w:tcBorders>
            <w:vAlign w:val="center"/>
          </w:tcPr>
          <w:p w:rsidR="00CC50DF" w:rsidRPr="00CC50DF" w:rsidRDefault="00CC50DF" w:rsidP="00CC50DF">
            <w:pPr>
              <w:autoSpaceDE w:val="0"/>
              <w:autoSpaceDN w:val="0"/>
              <w:adjustRightInd w:val="0"/>
              <w:jc w:val="center"/>
              <w:rPr>
                <w:sz w:val="24"/>
                <w:szCs w:val="24"/>
              </w:rPr>
            </w:pPr>
            <w:r w:rsidRPr="00CC50DF">
              <w:rPr>
                <w:sz w:val="24"/>
                <w:szCs w:val="24"/>
              </w:rPr>
              <w:t>4.</w:t>
            </w:r>
          </w:p>
        </w:tc>
        <w:tc>
          <w:tcPr>
            <w:tcW w:w="4550" w:type="dxa"/>
            <w:tcBorders>
              <w:top w:val="single" w:sz="4" w:space="0" w:color="auto"/>
              <w:left w:val="single" w:sz="4" w:space="0" w:color="auto"/>
              <w:bottom w:val="single" w:sz="4" w:space="0" w:color="auto"/>
              <w:right w:val="single" w:sz="4" w:space="0" w:color="auto"/>
            </w:tcBorders>
          </w:tcPr>
          <w:p w:rsidR="00CC50DF" w:rsidRPr="00CC50DF" w:rsidRDefault="00CC50DF" w:rsidP="00CC50DF">
            <w:pPr>
              <w:autoSpaceDE w:val="0"/>
              <w:autoSpaceDN w:val="0"/>
              <w:adjustRightInd w:val="0"/>
              <w:rPr>
                <w:sz w:val="24"/>
                <w:szCs w:val="24"/>
              </w:rPr>
            </w:pPr>
            <w:r w:rsidRPr="00CC50DF">
              <w:rPr>
                <w:sz w:val="24"/>
                <w:szCs w:val="24"/>
              </w:rPr>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 за последние 3 года</w:t>
            </w:r>
          </w:p>
        </w:tc>
        <w:tc>
          <w:tcPr>
            <w:tcW w:w="2268" w:type="dxa"/>
            <w:tcBorders>
              <w:top w:val="single" w:sz="4" w:space="0" w:color="auto"/>
              <w:left w:val="single" w:sz="4" w:space="0" w:color="auto"/>
              <w:bottom w:val="single" w:sz="4" w:space="0" w:color="auto"/>
              <w:right w:val="single" w:sz="4" w:space="0" w:color="auto"/>
            </w:tcBorders>
            <w:vAlign w:val="center"/>
          </w:tcPr>
          <w:p w:rsidR="00CC50DF" w:rsidRPr="00CC50DF" w:rsidRDefault="00CC50DF" w:rsidP="00CC50DF">
            <w:pPr>
              <w:autoSpaceDE w:val="0"/>
              <w:autoSpaceDN w:val="0"/>
              <w:adjustRightInd w:val="0"/>
              <w:jc w:val="center"/>
              <w:rPr>
                <w:sz w:val="24"/>
                <w:szCs w:val="24"/>
              </w:rPr>
            </w:pPr>
            <w:r w:rsidRPr="00CC50DF">
              <w:rPr>
                <w:sz w:val="24"/>
                <w:szCs w:val="24"/>
              </w:rPr>
              <w:t>Человек</w:t>
            </w:r>
          </w:p>
        </w:tc>
        <w:tc>
          <w:tcPr>
            <w:tcW w:w="2268" w:type="dxa"/>
            <w:tcBorders>
              <w:top w:val="single" w:sz="4" w:space="0" w:color="auto"/>
              <w:left w:val="single" w:sz="4" w:space="0" w:color="auto"/>
              <w:bottom w:val="single" w:sz="4" w:space="0" w:color="auto"/>
              <w:right w:val="single" w:sz="4" w:space="0" w:color="auto"/>
            </w:tcBorders>
            <w:vAlign w:val="center"/>
          </w:tcPr>
          <w:p w:rsidR="00CC50DF" w:rsidRPr="00CC50DF" w:rsidRDefault="00CC50DF" w:rsidP="00CC50DF">
            <w:pPr>
              <w:autoSpaceDE w:val="0"/>
              <w:autoSpaceDN w:val="0"/>
              <w:adjustRightInd w:val="0"/>
              <w:jc w:val="center"/>
              <w:rPr>
                <w:sz w:val="24"/>
                <w:szCs w:val="24"/>
              </w:rPr>
            </w:pPr>
            <w:r w:rsidRPr="00CC50DF">
              <w:rPr>
                <w:sz w:val="24"/>
                <w:szCs w:val="24"/>
              </w:rPr>
              <w:t>201_ - __ чел.</w:t>
            </w:r>
          </w:p>
          <w:p w:rsidR="00CC50DF" w:rsidRPr="00CC50DF" w:rsidRDefault="00CC50DF" w:rsidP="00CC50DF">
            <w:pPr>
              <w:autoSpaceDE w:val="0"/>
              <w:autoSpaceDN w:val="0"/>
              <w:adjustRightInd w:val="0"/>
              <w:jc w:val="center"/>
              <w:rPr>
                <w:sz w:val="24"/>
                <w:szCs w:val="24"/>
              </w:rPr>
            </w:pPr>
            <w:r w:rsidRPr="00CC50DF">
              <w:rPr>
                <w:sz w:val="24"/>
                <w:szCs w:val="24"/>
              </w:rPr>
              <w:t>201_ - __ чел.</w:t>
            </w:r>
          </w:p>
          <w:p w:rsidR="00CC50DF" w:rsidRPr="00CC50DF" w:rsidRDefault="00CC50DF" w:rsidP="00CC50DF">
            <w:pPr>
              <w:autoSpaceDE w:val="0"/>
              <w:autoSpaceDN w:val="0"/>
              <w:adjustRightInd w:val="0"/>
              <w:jc w:val="center"/>
              <w:rPr>
                <w:sz w:val="24"/>
                <w:szCs w:val="24"/>
              </w:rPr>
            </w:pPr>
            <w:r w:rsidRPr="00CC50DF">
              <w:rPr>
                <w:sz w:val="24"/>
                <w:szCs w:val="24"/>
              </w:rPr>
              <w:t>201_ - __ чел.</w:t>
            </w:r>
          </w:p>
        </w:tc>
      </w:tr>
      <w:tr w:rsidR="00CC50DF" w:rsidRPr="00CC50DF" w:rsidTr="00CC50DF">
        <w:trPr>
          <w:trHeight w:val="851"/>
        </w:trPr>
        <w:tc>
          <w:tcPr>
            <w:tcW w:w="837" w:type="dxa"/>
            <w:tcBorders>
              <w:top w:val="single" w:sz="4" w:space="0" w:color="auto"/>
              <w:bottom w:val="nil"/>
              <w:right w:val="single" w:sz="4" w:space="0" w:color="auto"/>
            </w:tcBorders>
            <w:vAlign w:val="center"/>
          </w:tcPr>
          <w:p w:rsidR="00CC50DF" w:rsidRPr="00CC50DF" w:rsidRDefault="00CC50DF" w:rsidP="00CC50DF">
            <w:pPr>
              <w:autoSpaceDE w:val="0"/>
              <w:autoSpaceDN w:val="0"/>
              <w:adjustRightInd w:val="0"/>
              <w:jc w:val="center"/>
              <w:rPr>
                <w:sz w:val="24"/>
                <w:szCs w:val="24"/>
              </w:rPr>
            </w:pPr>
            <w:r w:rsidRPr="00CC50DF">
              <w:rPr>
                <w:sz w:val="24"/>
                <w:szCs w:val="24"/>
              </w:rPr>
              <w:t>5.</w:t>
            </w:r>
          </w:p>
        </w:tc>
        <w:tc>
          <w:tcPr>
            <w:tcW w:w="4550" w:type="dxa"/>
            <w:tcBorders>
              <w:top w:val="single" w:sz="4" w:space="0" w:color="auto"/>
              <w:left w:val="single" w:sz="4" w:space="0" w:color="auto"/>
              <w:bottom w:val="nil"/>
              <w:right w:val="single" w:sz="4" w:space="0" w:color="auto"/>
            </w:tcBorders>
          </w:tcPr>
          <w:p w:rsidR="00CC50DF" w:rsidRPr="00CC50DF" w:rsidRDefault="00CC50DF" w:rsidP="00CC50DF">
            <w:pPr>
              <w:autoSpaceDE w:val="0"/>
              <w:autoSpaceDN w:val="0"/>
              <w:adjustRightInd w:val="0"/>
              <w:rPr>
                <w:sz w:val="24"/>
                <w:szCs w:val="24"/>
              </w:rPr>
            </w:pPr>
            <w:r w:rsidRPr="00CC50DF">
              <w:rPr>
                <w:sz w:val="24"/>
                <w:szCs w:val="24"/>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w:t>
            </w:r>
          </w:p>
          <w:p w:rsidR="00CC50DF" w:rsidRPr="00CC50DF" w:rsidRDefault="00CC50DF" w:rsidP="00CC50DF">
            <w:pPr>
              <w:autoSpaceDE w:val="0"/>
              <w:autoSpaceDN w:val="0"/>
              <w:adjustRightInd w:val="0"/>
              <w:rPr>
                <w:sz w:val="24"/>
                <w:szCs w:val="24"/>
              </w:rPr>
            </w:pPr>
          </w:p>
        </w:tc>
        <w:tc>
          <w:tcPr>
            <w:tcW w:w="2268" w:type="dxa"/>
            <w:tcBorders>
              <w:top w:val="single" w:sz="4" w:space="0" w:color="auto"/>
              <w:left w:val="single" w:sz="4" w:space="0" w:color="auto"/>
              <w:right w:val="single" w:sz="4" w:space="0" w:color="auto"/>
            </w:tcBorders>
            <w:vAlign w:val="center"/>
          </w:tcPr>
          <w:p w:rsidR="00CC50DF" w:rsidRPr="00CC50DF" w:rsidRDefault="00CC50DF" w:rsidP="00CC50DF">
            <w:pPr>
              <w:autoSpaceDE w:val="0"/>
              <w:autoSpaceDN w:val="0"/>
              <w:adjustRightInd w:val="0"/>
              <w:jc w:val="center"/>
              <w:rPr>
                <w:sz w:val="24"/>
                <w:szCs w:val="24"/>
              </w:rPr>
            </w:pPr>
            <w:r w:rsidRPr="00CC50DF">
              <w:rPr>
                <w:sz w:val="24"/>
                <w:szCs w:val="24"/>
              </w:rPr>
              <w:t>Млн. руб.</w:t>
            </w:r>
          </w:p>
        </w:tc>
        <w:tc>
          <w:tcPr>
            <w:tcW w:w="2268" w:type="dxa"/>
            <w:tcBorders>
              <w:top w:val="single" w:sz="4" w:space="0" w:color="auto"/>
              <w:left w:val="single" w:sz="4" w:space="0" w:color="auto"/>
            </w:tcBorders>
            <w:vAlign w:val="center"/>
          </w:tcPr>
          <w:p w:rsidR="00CC50DF" w:rsidRPr="00CC50DF" w:rsidRDefault="00CC50DF" w:rsidP="00CC50DF">
            <w:pPr>
              <w:autoSpaceDE w:val="0"/>
              <w:autoSpaceDN w:val="0"/>
              <w:adjustRightInd w:val="0"/>
              <w:jc w:val="center"/>
              <w:rPr>
                <w:sz w:val="24"/>
                <w:szCs w:val="24"/>
              </w:rPr>
            </w:pPr>
            <w:r w:rsidRPr="00CC50DF">
              <w:rPr>
                <w:sz w:val="24"/>
                <w:szCs w:val="24"/>
              </w:rPr>
              <w:t>201_ - __ руб.</w:t>
            </w:r>
          </w:p>
          <w:p w:rsidR="00CC50DF" w:rsidRPr="00CC50DF" w:rsidRDefault="00CC50DF" w:rsidP="00CC50DF">
            <w:pPr>
              <w:autoSpaceDE w:val="0"/>
              <w:autoSpaceDN w:val="0"/>
              <w:adjustRightInd w:val="0"/>
              <w:jc w:val="center"/>
              <w:rPr>
                <w:sz w:val="24"/>
                <w:szCs w:val="24"/>
              </w:rPr>
            </w:pPr>
            <w:r w:rsidRPr="00CC50DF">
              <w:rPr>
                <w:sz w:val="24"/>
                <w:szCs w:val="24"/>
              </w:rPr>
              <w:t>201_ - __ руб.</w:t>
            </w:r>
          </w:p>
          <w:p w:rsidR="00CC50DF" w:rsidRPr="00CC50DF" w:rsidRDefault="00CC50DF" w:rsidP="00CC50DF">
            <w:pPr>
              <w:autoSpaceDE w:val="0"/>
              <w:autoSpaceDN w:val="0"/>
              <w:adjustRightInd w:val="0"/>
              <w:jc w:val="center"/>
              <w:rPr>
                <w:sz w:val="24"/>
                <w:szCs w:val="24"/>
              </w:rPr>
            </w:pPr>
            <w:r w:rsidRPr="00CC50DF">
              <w:rPr>
                <w:sz w:val="24"/>
                <w:szCs w:val="24"/>
              </w:rPr>
              <w:t>201_ - __ руб.</w:t>
            </w:r>
          </w:p>
        </w:tc>
      </w:tr>
      <w:tr w:rsidR="00CC50DF" w:rsidRPr="00CC50DF" w:rsidTr="00CC50DF">
        <w:tc>
          <w:tcPr>
            <w:tcW w:w="837" w:type="dxa"/>
            <w:tcBorders>
              <w:top w:val="single" w:sz="4" w:space="0" w:color="auto"/>
              <w:bottom w:val="single" w:sz="4" w:space="0" w:color="auto"/>
              <w:right w:val="single" w:sz="4" w:space="0" w:color="auto"/>
            </w:tcBorders>
            <w:vAlign w:val="center"/>
          </w:tcPr>
          <w:p w:rsidR="00CC50DF" w:rsidRPr="00CC50DF" w:rsidRDefault="00CC50DF" w:rsidP="00CC50DF">
            <w:pPr>
              <w:autoSpaceDE w:val="0"/>
              <w:autoSpaceDN w:val="0"/>
              <w:adjustRightInd w:val="0"/>
              <w:jc w:val="center"/>
              <w:rPr>
                <w:sz w:val="24"/>
                <w:szCs w:val="24"/>
              </w:rPr>
            </w:pPr>
            <w:r w:rsidRPr="00CC50DF">
              <w:rPr>
                <w:sz w:val="24"/>
                <w:szCs w:val="24"/>
              </w:rPr>
              <w:t>6.</w:t>
            </w:r>
          </w:p>
        </w:tc>
        <w:tc>
          <w:tcPr>
            <w:tcW w:w="4550" w:type="dxa"/>
            <w:tcBorders>
              <w:top w:val="single" w:sz="4" w:space="0" w:color="auto"/>
              <w:left w:val="single" w:sz="4" w:space="0" w:color="auto"/>
              <w:bottom w:val="single" w:sz="4" w:space="0" w:color="auto"/>
              <w:right w:val="single" w:sz="4" w:space="0" w:color="auto"/>
            </w:tcBorders>
          </w:tcPr>
          <w:p w:rsidR="00CC50DF" w:rsidRPr="00CC50DF" w:rsidRDefault="00CC50DF" w:rsidP="00CC50DF">
            <w:pPr>
              <w:autoSpaceDE w:val="0"/>
              <w:autoSpaceDN w:val="0"/>
              <w:adjustRightInd w:val="0"/>
              <w:rPr>
                <w:sz w:val="24"/>
                <w:szCs w:val="24"/>
              </w:rPr>
            </w:pPr>
            <w:r w:rsidRPr="00CC50DF">
              <w:rPr>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rsidR="00CC50DF" w:rsidRPr="00CC50DF" w:rsidRDefault="00CC50DF" w:rsidP="00CC50DF">
            <w:pPr>
              <w:autoSpaceDE w:val="0"/>
              <w:autoSpaceDN w:val="0"/>
              <w:adjustRightInd w:val="0"/>
              <w:jc w:val="center"/>
              <w:rPr>
                <w:sz w:val="24"/>
                <w:szCs w:val="24"/>
              </w:rPr>
            </w:pPr>
            <w:r w:rsidRPr="00CC50DF">
              <w:rPr>
                <w:sz w:val="24"/>
                <w:szCs w:val="24"/>
              </w:rPr>
              <w:t>-</w:t>
            </w:r>
          </w:p>
        </w:tc>
      </w:tr>
      <w:tr w:rsidR="00CC50DF" w:rsidRPr="00CC50DF" w:rsidTr="00CC50DF">
        <w:tc>
          <w:tcPr>
            <w:tcW w:w="837" w:type="dxa"/>
            <w:tcBorders>
              <w:top w:val="single" w:sz="4" w:space="0" w:color="auto"/>
              <w:bottom w:val="single" w:sz="4" w:space="0" w:color="auto"/>
              <w:right w:val="single" w:sz="4" w:space="0" w:color="auto"/>
            </w:tcBorders>
            <w:vAlign w:val="center"/>
          </w:tcPr>
          <w:p w:rsidR="00CC50DF" w:rsidRPr="00CC50DF" w:rsidRDefault="00CC50DF" w:rsidP="00CC50DF">
            <w:pPr>
              <w:autoSpaceDE w:val="0"/>
              <w:autoSpaceDN w:val="0"/>
              <w:adjustRightInd w:val="0"/>
              <w:jc w:val="center"/>
              <w:rPr>
                <w:sz w:val="24"/>
                <w:szCs w:val="24"/>
              </w:rPr>
            </w:pPr>
            <w:r w:rsidRPr="00CC50DF">
              <w:rPr>
                <w:sz w:val="24"/>
                <w:szCs w:val="24"/>
              </w:rPr>
              <w:t>7.</w:t>
            </w:r>
          </w:p>
        </w:tc>
        <w:tc>
          <w:tcPr>
            <w:tcW w:w="4550" w:type="dxa"/>
            <w:tcBorders>
              <w:top w:val="single" w:sz="4" w:space="0" w:color="auto"/>
              <w:left w:val="single" w:sz="4" w:space="0" w:color="auto"/>
              <w:bottom w:val="single" w:sz="4" w:space="0" w:color="auto"/>
              <w:right w:val="single" w:sz="4" w:space="0" w:color="auto"/>
            </w:tcBorders>
          </w:tcPr>
          <w:p w:rsidR="00CC50DF" w:rsidRPr="00CC50DF" w:rsidRDefault="00CC50DF" w:rsidP="00CC50DF">
            <w:pPr>
              <w:autoSpaceDE w:val="0"/>
              <w:autoSpaceDN w:val="0"/>
              <w:adjustRightInd w:val="0"/>
              <w:rPr>
                <w:sz w:val="24"/>
                <w:szCs w:val="24"/>
              </w:rPr>
            </w:pPr>
            <w:r w:rsidRPr="00CC50DF">
              <w:rPr>
                <w:sz w:val="24"/>
                <w:szCs w:val="24"/>
              </w:rPr>
              <w:t>Сведения о производимых субъектами малого и среднего предпринимательства товарах, работах, услугах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rsidR="00CC50DF" w:rsidRPr="00CC50DF" w:rsidRDefault="00CC50DF" w:rsidP="00CC50DF">
            <w:pPr>
              <w:autoSpaceDE w:val="0"/>
              <w:autoSpaceDN w:val="0"/>
              <w:adjustRightInd w:val="0"/>
              <w:jc w:val="center"/>
              <w:rPr>
                <w:sz w:val="24"/>
                <w:szCs w:val="24"/>
              </w:rPr>
            </w:pPr>
            <w:r w:rsidRPr="00CC50DF">
              <w:rPr>
                <w:sz w:val="24"/>
                <w:szCs w:val="24"/>
              </w:rPr>
              <w:t>-</w:t>
            </w:r>
          </w:p>
        </w:tc>
      </w:tr>
      <w:tr w:rsidR="00CC50DF" w:rsidRPr="00CC50DF" w:rsidTr="00CC50DF">
        <w:tc>
          <w:tcPr>
            <w:tcW w:w="837" w:type="dxa"/>
            <w:tcBorders>
              <w:top w:val="single" w:sz="4" w:space="0" w:color="auto"/>
              <w:bottom w:val="single" w:sz="4" w:space="0" w:color="auto"/>
              <w:right w:val="single" w:sz="4" w:space="0" w:color="auto"/>
            </w:tcBorders>
            <w:vAlign w:val="center"/>
          </w:tcPr>
          <w:p w:rsidR="00CC50DF" w:rsidRPr="00CC50DF" w:rsidRDefault="00CC50DF" w:rsidP="00CC50DF">
            <w:pPr>
              <w:autoSpaceDE w:val="0"/>
              <w:autoSpaceDN w:val="0"/>
              <w:adjustRightInd w:val="0"/>
              <w:jc w:val="center"/>
              <w:rPr>
                <w:sz w:val="24"/>
                <w:szCs w:val="24"/>
              </w:rPr>
            </w:pPr>
            <w:r w:rsidRPr="00CC50DF">
              <w:rPr>
                <w:sz w:val="24"/>
                <w:szCs w:val="24"/>
              </w:rPr>
              <w:t>8</w:t>
            </w:r>
          </w:p>
        </w:tc>
        <w:tc>
          <w:tcPr>
            <w:tcW w:w="4550" w:type="dxa"/>
            <w:tcBorders>
              <w:top w:val="single" w:sz="4" w:space="0" w:color="auto"/>
              <w:left w:val="single" w:sz="4" w:space="0" w:color="auto"/>
              <w:bottom w:val="single" w:sz="4" w:space="0" w:color="auto"/>
              <w:right w:val="single" w:sz="4" w:space="0" w:color="auto"/>
            </w:tcBorders>
          </w:tcPr>
          <w:p w:rsidR="00CC50DF" w:rsidRPr="00CC50DF" w:rsidRDefault="00CC50DF" w:rsidP="00CC50DF">
            <w:pPr>
              <w:autoSpaceDE w:val="0"/>
              <w:autoSpaceDN w:val="0"/>
              <w:adjustRightInd w:val="0"/>
              <w:rPr>
                <w:sz w:val="24"/>
                <w:szCs w:val="24"/>
              </w:rPr>
            </w:pPr>
            <w:r w:rsidRPr="00CC50DF">
              <w:rPr>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36" w:type="dxa"/>
            <w:gridSpan w:val="2"/>
            <w:tcBorders>
              <w:top w:val="single" w:sz="4" w:space="0" w:color="auto"/>
              <w:left w:val="single" w:sz="4" w:space="0" w:color="auto"/>
              <w:bottom w:val="single" w:sz="4" w:space="0" w:color="auto"/>
            </w:tcBorders>
            <w:vAlign w:val="center"/>
          </w:tcPr>
          <w:p w:rsidR="00CC50DF" w:rsidRPr="00CC50DF" w:rsidRDefault="00CC50DF" w:rsidP="00CC50DF">
            <w:pPr>
              <w:autoSpaceDE w:val="0"/>
              <w:autoSpaceDN w:val="0"/>
              <w:adjustRightInd w:val="0"/>
              <w:jc w:val="center"/>
              <w:rPr>
                <w:sz w:val="24"/>
                <w:szCs w:val="24"/>
              </w:rPr>
            </w:pPr>
            <w:r w:rsidRPr="00CC50DF">
              <w:rPr>
                <w:sz w:val="24"/>
                <w:szCs w:val="24"/>
              </w:rPr>
              <w:t>да (нет)</w:t>
            </w:r>
          </w:p>
          <w:p w:rsidR="00CC50DF" w:rsidRPr="00CC50DF" w:rsidRDefault="00CC50DF" w:rsidP="00CC50DF">
            <w:pPr>
              <w:autoSpaceDE w:val="0"/>
              <w:autoSpaceDN w:val="0"/>
              <w:adjustRightInd w:val="0"/>
              <w:jc w:val="center"/>
              <w:rPr>
                <w:sz w:val="24"/>
                <w:szCs w:val="24"/>
              </w:rPr>
            </w:pPr>
            <w:r w:rsidRPr="00CC50DF">
              <w:rPr>
                <w:sz w:val="24"/>
                <w:szCs w:val="24"/>
              </w:rPr>
              <w:t>(в случае участия - наименование заказчика, реализующего программу партнерства)</w:t>
            </w:r>
          </w:p>
        </w:tc>
      </w:tr>
      <w:tr w:rsidR="00CC50DF" w:rsidRPr="00CC50DF" w:rsidTr="00CC50DF">
        <w:tc>
          <w:tcPr>
            <w:tcW w:w="837" w:type="dxa"/>
            <w:tcBorders>
              <w:top w:val="single" w:sz="4" w:space="0" w:color="auto"/>
              <w:bottom w:val="single" w:sz="4" w:space="0" w:color="auto"/>
              <w:right w:val="single" w:sz="4" w:space="0" w:color="auto"/>
            </w:tcBorders>
            <w:vAlign w:val="center"/>
          </w:tcPr>
          <w:p w:rsidR="00CC50DF" w:rsidRPr="00CC50DF" w:rsidRDefault="00CC50DF" w:rsidP="00CC50DF">
            <w:pPr>
              <w:autoSpaceDE w:val="0"/>
              <w:autoSpaceDN w:val="0"/>
              <w:adjustRightInd w:val="0"/>
              <w:jc w:val="center"/>
              <w:rPr>
                <w:sz w:val="24"/>
                <w:szCs w:val="24"/>
              </w:rPr>
            </w:pPr>
            <w:r w:rsidRPr="00CC50DF">
              <w:rPr>
                <w:sz w:val="24"/>
                <w:szCs w:val="24"/>
              </w:rPr>
              <w:t>9.</w:t>
            </w:r>
          </w:p>
        </w:tc>
        <w:tc>
          <w:tcPr>
            <w:tcW w:w="4550" w:type="dxa"/>
            <w:tcBorders>
              <w:top w:val="single" w:sz="4" w:space="0" w:color="auto"/>
              <w:left w:val="single" w:sz="4" w:space="0" w:color="auto"/>
              <w:bottom w:val="single" w:sz="4" w:space="0" w:color="auto"/>
              <w:right w:val="single" w:sz="4" w:space="0" w:color="auto"/>
            </w:tcBorders>
            <w:vAlign w:val="center"/>
          </w:tcPr>
          <w:p w:rsidR="00CC50DF" w:rsidRPr="00CC50DF" w:rsidRDefault="00CC50DF" w:rsidP="00CC50DF">
            <w:pPr>
              <w:autoSpaceDE w:val="0"/>
              <w:autoSpaceDN w:val="0"/>
              <w:adjustRightInd w:val="0"/>
              <w:rPr>
                <w:sz w:val="24"/>
                <w:szCs w:val="24"/>
              </w:rPr>
            </w:pPr>
            <w:r w:rsidRPr="00CC50DF">
              <w:rPr>
                <w:sz w:val="24"/>
                <w:szCs w:val="24"/>
              </w:rPr>
              <w:t>Наличие сведений о субъекте малого и среднего предпринимательства в реестре участников программ партнерства</w:t>
            </w:r>
          </w:p>
        </w:tc>
        <w:tc>
          <w:tcPr>
            <w:tcW w:w="4536" w:type="dxa"/>
            <w:gridSpan w:val="2"/>
            <w:tcBorders>
              <w:top w:val="single" w:sz="4" w:space="0" w:color="auto"/>
              <w:left w:val="single" w:sz="4" w:space="0" w:color="auto"/>
              <w:bottom w:val="single" w:sz="4" w:space="0" w:color="auto"/>
            </w:tcBorders>
            <w:vAlign w:val="center"/>
          </w:tcPr>
          <w:p w:rsidR="00CC50DF" w:rsidRPr="00CC50DF" w:rsidRDefault="00CC50DF" w:rsidP="00CC50DF">
            <w:pPr>
              <w:autoSpaceDE w:val="0"/>
              <w:autoSpaceDN w:val="0"/>
              <w:adjustRightInd w:val="0"/>
              <w:jc w:val="center"/>
              <w:rPr>
                <w:sz w:val="24"/>
                <w:szCs w:val="24"/>
              </w:rPr>
            </w:pPr>
            <w:r w:rsidRPr="00CC50DF">
              <w:rPr>
                <w:sz w:val="24"/>
                <w:szCs w:val="24"/>
              </w:rPr>
              <w:t>да (нет)</w:t>
            </w:r>
          </w:p>
          <w:p w:rsidR="00CC50DF" w:rsidRPr="00CC50DF" w:rsidRDefault="00CC50DF" w:rsidP="00CC50DF">
            <w:pPr>
              <w:autoSpaceDE w:val="0"/>
              <w:autoSpaceDN w:val="0"/>
              <w:adjustRightInd w:val="0"/>
              <w:jc w:val="center"/>
              <w:rPr>
                <w:sz w:val="24"/>
                <w:szCs w:val="24"/>
              </w:rPr>
            </w:pPr>
            <w:r w:rsidRPr="00CC50DF">
              <w:rPr>
                <w:sz w:val="24"/>
                <w:szCs w:val="24"/>
              </w:rPr>
              <w:t>(при наличии - наименование заказчика - держателя реестра участников программ партнерства)</w:t>
            </w:r>
          </w:p>
        </w:tc>
      </w:tr>
      <w:tr w:rsidR="00CC50DF" w:rsidRPr="00CC50DF" w:rsidTr="00CC50DF">
        <w:tc>
          <w:tcPr>
            <w:tcW w:w="837" w:type="dxa"/>
            <w:tcBorders>
              <w:top w:val="single" w:sz="4" w:space="0" w:color="auto"/>
              <w:bottom w:val="single" w:sz="4" w:space="0" w:color="auto"/>
              <w:right w:val="single" w:sz="4" w:space="0" w:color="auto"/>
            </w:tcBorders>
            <w:vAlign w:val="center"/>
          </w:tcPr>
          <w:p w:rsidR="00CC50DF" w:rsidRPr="00CC50DF" w:rsidRDefault="00CC50DF" w:rsidP="00CC50DF">
            <w:pPr>
              <w:autoSpaceDE w:val="0"/>
              <w:autoSpaceDN w:val="0"/>
              <w:adjustRightInd w:val="0"/>
              <w:jc w:val="center"/>
              <w:rPr>
                <w:sz w:val="24"/>
                <w:szCs w:val="24"/>
              </w:rPr>
            </w:pPr>
            <w:r w:rsidRPr="00CC50DF">
              <w:rPr>
                <w:sz w:val="24"/>
                <w:szCs w:val="24"/>
              </w:rPr>
              <w:t>10.</w:t>
            </w:r>
          </w:p>
        </w:tc>
        <w:tc>
          <w:tcPr>
            <w:tcW w:w="4550" w:type="dxa"/>
            <w:tcBorders>
              <w:top w:val="single" w:sz="4" w:space="0" w:color="auto"/>
              <w:left w:val="single" w:sz="4" w:space="0" w:color="auto"/>
              <w:bottom w:val="single" w:sz="4" w:space="0" w:color="auto"/>
              <w:right w:val="single" w:sz="4" w:space="0" w:color="auto"/>
            </w:tcBorders>
          </w:tcPr>
          <w:p w:rsidR="00CC50DF" w:rsidRPr="00CC50DF" w:rsidRDefault="00CC50DF" w:rsidP="00CC50DF">
            <w:pPr>
              <w:autoSpaceDE w:val="0"/>
              <w:autoSpaceDN w:val="0"/>
              <w:adjustRightInd w:val="0"/>
              <w:rPr>
                <w:sz w:val="24"/>
                <w:szCs w:val="24"/>
              </w:rPr>
            </w:pPr>
            <w:r w:rsidRPr="00CC50DF">
              <w:rPr>
                <w:sz w:val="24"/>
                <w:szCs w:val="24"/>
              </w:rPr>
              <w:t xml:space="preserve">Наличие опыта исполнения государственных, муниципальных контрактов, гражданско-правовых </w:t>
            </w:r>
            <w:r w:rsidRPr="00CC50DF">
              <w:rPr>
                <w:sz w:val="24"/>
                <w:szCs w:val="24"/>
              </w:rPr>
              <w:lastRenderedPageBreak/>
              <w:t>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4536" w:type="dxa"/>
            <w:gridSpan w:val="2"/>
            <w:tcBorders>
              <w:top w:val="single" w:sz="4" w:space="0" w:color="auto"/>
              <w:left w:val="single" w:sz="4" w:space="0" w:color="auto"/>
              <w:bottom w:val="single" w:sz="4" w:space="0" w:color="auto"/>
            </w:tcBorders>
            <w:vAlign w:val="center"/>
          </w:tcPr>
          <w:p w:rsidR="00CC50DF" w:rsidRPr="00CC50DF" w:rsidRDefault="00CC50DF" w:rsidP="00CC50DF">
            <w:pPr>
              <w:autoSpaceDE w:val="0"/>
              <w:autoSpaceDN w:val="0"/>
              <w:adjustRightInd w:val="0"/>
              <w:jc w:val="center"/>
              <w:rPr>
                <w:sz w:val="24"/>
                <w:szCs w:val="24"/>
              </w:rPr>
            </w:pPr>
            <w:r w:rsidRPr="00CC50DF">
              <w:rPr>
                <w:sz w:val="24"/>
                <w:szCs w:val="24"/>
              </w:rPr>
              <w:lastRenderedPageBreak/>
              <w:t>да (нет)</w:t>
            </w:r>
          </w:p>
          <w:p w:rsidR="00CC50DF" w:rsidRPr="00CC50DF" w:rsidRDefault="00CC50DF" w:rsidP="00CC50DF">
            <w:pPr>
              <w:autoSpaceDE w:val="0"/>
              <w:autoSpaceDN w:val="0"/>
              <w:adjustRightInd w:val="0"/>
              <w:jc w:val="center"/>
              <w:rPr>
                <w:sz w:val="24"/>
                <w:szCs w:val="24"/>
              </w:rPr>
            </w:pPr>
            <w:r w:rsidRPr="00CC50DF">
              <w:rPr>
                <w:sz w:val="24"/>
                <w:szCs w:val="24"/>
              </w:rPr>
              <w:t>(при наличии - количество исполненных контрактов и общая сумма)</w:t>
            </w:r>
          </w:p>
        </w:tc>
      </w:tr>
      <w:tr w:rsidR="00CC50DF" w:rsidRPr="00CC50DF" w:rsidTr="00CC50DF">
        <w:tc>
          <w:tcPr>
            <w:tcW w:w="837" w:type="dxa"/>
            <w:tcBorders>
              <w:top w:val="single" w:sz="4" w:space="0" w:color="auto"/>
              <w:bottom w:val="single" w:sz="4" w:space="0" w:color="auto"/>
              <w:right w:val="single" w:sz="4" w:space="0" w:color="auto"/>
            </w:tcBorders>
            <w:vAlign w:val="center"/>
          </w:tcPr>
          <w:p w:rsidR="00CC50DF" w:rsidRPr="00CC50DF" w:rsidRDefault="00CC50DF" w:rsidP="00CC50DF">
            <w:pPr>
              <w:autoSpaceDE w:val="0"/>
              <w:autoSpaceDN w:val="0"/>
              <w:adjustRightInd w:val="0"/>
              <w:jc w:val="center"/>
              <w:rPr>
                <w:sz w:val="24"/>
                <w:szCs w:val="24"/>
              </w:rPr>
            </w:pPr>
            <w:r w:rsidRPr="00CC50DF">
              <w:rPr>
                <w:sz w:val="24"/>
                <w:szCs w:val="24"/>
              </w:rPr>
              <w:t>11.</w:t>
            </w:r>
          </w:p>
        </w:tc>
        <w:tc>
          <w:tcPr>
            <w:tcW w:w="4550" w:type="dxa"/>
            <w:tcBorders>
              <w:top w:val="single" w:sz="4" w:space="0" w:color="auto"/>
              <w:left w:val="single" w:sz="4" w:space="0" w:color="auto"/>
              <w:bottom w:val="single" w:sz="4" w:space="0" w:color="auto"/>
              <w:right w:val="single" w:sz="4" w:space="0" w:color="auto"/>
            </w:tcBorders>
          </w:tcPr>
          <w:p w:rsidR="00CC50DF" w:rsidRPr="00CC50DF" w:rsidRDefault="00CC50DF" w:rsidP="00CC50DF">
            <w:pPr>
              <w:autoSpaceDE w:val="0"/>
              <w:autoSpaceDN w:val="0"/>
              <w:adjustRightInd w:val="0"/>
              <w:rPr>
                <w:sz w:val="24"/>
                <w:szCs w:val="24"/>
              </w:rPr>
            </w:pPr>
            <w:r w:rsidRPr="00CC50DF">
              <w:rPr>
                <w:sz w:val="24"/>
                <w:szCs w:val="24"/>
              </w:rPr>
              <w:t>Сведения о наличии опыта производства и поставки продукции, включенной в реестр инновационной продукции</w:t>
            </w:r>
          </w:p>
        </w:tc>
        <w:tc>
          <w:tcPr>
            <w:tcW w:w="4536" w:type="dxa"/>
            <w:gridSpan w:val="2"/>
            <w:tcBorders>
              <w:top w:val="single" w:sz="4" w:space="0" w:color="auto"/>
              <w:left w:val="single" w:sz="4" w:space="0" w:color="auto"/>
              <w:bottom w:val="single" w:sz="4" w:space="0" w:color="auto"/>
            </w:tcBorders>
            <w:vAlign w:val="center"/>
          </w:tcPr>
          <w:p w:rsidR="00CC50DF" w:rsidRPr="00CC50DF" w:rsidRDefault="00CC50DF" w:rsidP="00CC50DF">
            <w:pPr>
              <w:autoSpaceDE w:val="0"/>
              <w:autoSpaceDN w:val="0"/>
              <w:adjustRightInd w:val="0"/>
              <w:jc w:val="center"/>
              <w:rPr>
                <w:sz w:val="24"/>
                <w:szCs w:val="24"/>
              </w:rPr>
            </w:pPr>
            <w:r w:rsidRPr="00CC50DF">
              <w:rPr>
                <w:sz w:val="24"/>
                <w:szCs w:val="24"/>
              </w:rPr>
              <w:t>да (нет)</w:t>
            </w:r>
          </w:p>
        </w:tc>
      </w:tr>
      <w:tr w:rsidR="00CC50DF" w:rsidRPr="00CC50DF" w:rsidTr="00CC50DF">
        <w:tc>
          <w:tcPr>
            <w:tcW w:w="837" w:type="dxa"/>
            <w:tcBorders>
              <w:top w:val="single" w:sz="4" w:space="0" w:color="auto"/>
              <w:bottom w:val="single" w:sz="4" w:space="0" w:color="auto"/>
              <w:right w:val="single" w:sz="4" w:space="0" w:color="auto"/>
            </w:tcBorders>
            <w:vAlign w:val="center"/>
          </w:tcPr>
          <w:p w:rsidR="00CC50DF" w:rsidRPr="00CC50DF" w:rsidRDefault="00CC50DF" w:rsidP="00CC50DF">
            <w:pPr>
              <w:autoSpaceDE w:val="0"/>
              <w:autoSpaceDN w:val="0"/>
              <w:adjustRightInd w:val="0"/>
              <w:jc w:val="center"/>
              <w:rPr>
                <w:sz w:val="24"/>
                <w:szCs w:val="24"/>
              </w:rPr>
            </w:pPr>
            <w:r w:rsidRPr="00CC50DF">
              <w:rPr>
                <w:sz w:val="24"/>
                <w:szCs w:val="24"/>
              </w:rPr>
              <w:t>12.</w:t>
            </w:r>
          </w:p>
        </w:tc>
        <w:tc>
          <w:tcPr>
            <w:tcW w:w="4550" w:type="dxa"/>
            <w:tcBorders>
              <w:top w:val="single" w:sz="4" w:space="0" w:color="auto"/>
              <w:left w:val="single" w:sz="4" w:space="0" w:color="auto"/>
              <w:bottom w:val="single" w:sz="4" w:space="0" w:color="auto"/>
              <w:right w:val="single" w:sz="4" w:space="0" w:color="auto"/>
            </w:tcBorders>
          </w:tcPr>
          <w:p w:rsidR="00CC50DF" w:rsidRPr="00CC50DF" w:rsidRDefault="00CC50DF" w:rsidP="00CC50DF">
            <w:pPr>
              <w:autoSpaceDE w:val="0"/>
              <w:autoSpaceDN w:val="0"/>
              <w:adjustRightInd w:val="0"/>
              <w:rPr>
                <w:sz w:val="24"/>
                <w:szCs w:val="24"/>
              </w:rPr>
            </w:pPr>
            <w:r w:rsidRPr="00CC50DF">
              <w:rPr>
                <w:sz w:val="24"/>
                <w:szCs w:val="24"/>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4536" w:type="dxa"/>
            <w:gridSpan w:val="2"/>
            <w:tcBorders>
              <w:top w:val="single" w:sz="4" w:space="0" w:color="auto"/>
              <w:left w:val="single" w:sz="4" w:space="0" w:color="auto"/>
              <w:bottom w:val="single" w:sz="4" w:space="0" w:color="auto"/>
            </w:tcBorders>
            <w:vAlign w:val="center"/>
          </w:tcPr>
          <w:p w:rsidR="00CC50DF" w:rsidRPr="00CC50DF" w:rsidRDefault="00CC50DF" w:rsidP="00CC50DF">
            <w:pPr>
              <w:autoSpaceDE w:val="0"/>
              <w:autoSpaceDN w:val="0"/>
              <w:adjustRightInd w:val="0"/>
              <w:jc w:val="center"/>
              <w:rPr>
                <w:sz w:val="24"/>
                <w:szCs w:val="24"/>
              </w:rPr>
            </w:pPr>
            <w:r w:rsidRPr="00CC50DF">
              <w:rPr>
                <w:sz w:val="24"/>
                <w:szCs w:val="24"/>
              </w:rPr>
              <w:t>-</w:t>
            </w:r>
          </w:p>
        </w:tc>
      </w:tr>
      <w:tr w:rsidR="00CC50DF" w:rsidRPr="00CC50DF" w:rsidTr="00CC50DF">
        <w:tc>
          <w:tcPr>
            <w:tcW w:w="837" w:type="dxa"/>
            <w:tcBorders>
              <w:top w:val="single" w:sz="4" w:space="0" w:color="auto"/>
              <w:bottom w:val="single" w:sz="4" w:space="0" w:color="auto"/>
              <w:right w:val="single" w:sz="4" w:space="0" w:color="auto"/>
            </w:tcBorders>
            <w:vAlign w:val="center"/>
          </w:tcPr>
          <w:p w:rsidR="00CC50DF" w:rsidRPr="00CC50DF" w:rsidRDefault="00CC50DF" w:rsidP="00CC50DF">
            <w:pPr>
              <w:autoSpaceDE w:val="0"/>
              <w:autoSpaceDN w:val="0"/>
              <w:adjustRightInd w:val="0"/>
              <w:jc w:val="center"/>
              <w:rPr>
                <w:sz w:val="24"/>
                <w:szCs w:val="24"/>
              </w:rPr>
            </w:pPr>
            <w:r w:rsidRPr="00CC50DF">
              <w:rPr>
                <w:sz w:val="24"/>
                <w:szCs w:val="24"/>
              </w:rPr>
              <w:t>13.</w:t>
            </w:r>
          </w:p>
        </w:tc>
        <w:tc>
          <w:tcPr>
            <w:tcW w:w="4550" w:type="dxa"/>
            <w:tcBorders>
              <w:top w:val="single" w:sz="4" w:space="0" w:color="auto"/>
              <w:left w:val="single" w:sz="4" w:space="0" w:color="auto"/>
              <w:bottom w:val="single" w:sz="4" w:space="0" w:color="auto"/>
              <w:right w:val="single" w:sz="4" w:space="0" w:color="auto"/>
            </w:tcBorders>
          </w:tcPr>
          <w:p w:rsidR="00CC50DF" w:rsidRPr="00CC50DF" w:rsidRDefault="00CC50DF" w:rsidP="00CC50DF">
            <w:pPr>
              <w:autoSpaceDE w:val="0"/>
              <w:autoSpaceDN w:val="0"/>
              <w:adjustRightInd w:val="0"/>
              <w:rPr>
                <w:sz w:val="24"/>
                <w:szCs w:val="24"/>
              </w:rPr>
            </w:pPr>
            <w:r w:rsidRPr="00CC50DF">
              <w:rPr>
                <w:sz w:val="24"/>
                <w:szCs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36" w:type="dxa"/>
            <w:gridSpan w:val="2"/>
            <w:tcBorders>
              <w:top w:val="single" w:sz="4" w:space="0" w:color="auto"/>
              <w:left w:val="single" w:sz="4" w:space="0" w:color="auto"/>
              <w:bottom w:val="single" w:sz="4" w:space="0" w:color="auto"/>
            </w:tcBorders>
            <w:vAlign w:val="center"/>
          </w:tcPr>
          <w:p w:rsidR="00CC50DF" w:rsidRPr="00CC50DF" w:rsidRDefault="00CC50DF" w:rsidP="00CC50DF">
            <w:pPr>
              <w:autoSpaceDE w:val="0"/>
              <w:autoSpaceDN w:val="0"/>
              <w:adjustRightInd w:val="0"/>
              <w:jc w:val="center"/>
              <w:rPr>
                <w:sz w:val="24"/>
                <w:szCs w:val="24"/>
              </w:rPr>
            </w:pPr>
            <w:r w:rsidRPr="00CC50DF">
              <w:rPr>
                <w:sz w:val="24"/>
                <w:szCs w:val="24"/>
              </w:rPr>
              <w:t>да (нет)</w:t>
            </w:r>
          </w:p>
        </w:tc>
      </w:tr>
      <w:tr w:rsidR="00CC50DF" w:rsidRPr="00CC50DF" w:rsidTr="00CC50DF">
        <w:tc>
          <w:tcPr>
            <w:tcW w:w="837" w:type="dxa"/>
            <w:tcBorders>
              <w:top w:val="single" w:sz="4" w:space="0" w:color="auto"/>
              <w:bottom w:val="single" w:sz="4" w:space="0" w:color="auto"/>
              <w:right w:val="single" w:sz="4" w:space="0" w:color="auto"/>
            </w:tcBorders>
            <w:vAlign w:val="center"/>
          </w:tcPr>
          <w:p w:rsidR="00CC50DF" w:rsidRPr="00CC50DF" w:rsidRDefault="00CC50DF" w:rsidP="00CC50DF">
            <w:pPr>
              <w:autoSpaceDE w:val="0"/>
              <w:autoSpaceDN w:val="0"/>
              <w:adjustRightInd w:val="0"/>
              <w:jc w:val="center"/>
              <w:rPr>
                <w:sz w:val="24"/>
                <w:szCs w:val="24"/>
              </w:rPr>
            </w:pPr>
            <w:r w:rsidRPr="00CC50DF">
              <w:rPr>
                <w:sz w:val="24"/>
                <w:szCs w:val="24"/>
              </w:rPr>
              <w:t>14.</w:t>
            </w:r>
          </w:p>
        </w:tc>
        <w:tc>
          <w:tcPr>
            <w:tcW w:w="4550" w:type="dxa"/>
            <w:tcBorders>
              <w:top w:val="single" w:sz="4" w:space="0" w:color="auto"/>
              <w:left w:val="single" w:sz="4" w:space="0" w:color="auto"/>
              <w:bottom w:val="single" w:sz="4" w:space="0" w:color="auto"/>
              <w:right w:val="single" w:sz="4" w:space="0" w:color="auto"/>
            </w:tcBorders>
          </w:tcPr>
          <w:p w:rsidR="00CC50DF" w:rsidRPr="00CC50DF" w:rsidRDefault="00CC50DF" w:rsidP="00CC50DF">
            <w:pPr>
              <w:autoSpaceDE w:val="0"/>
              <w:autoSpaceDN w:val="0"/>
              <w:adjustRightInd w:val="0"/>
              <w:rPr>
                <w:sz w:val="24"/>
                <w:szCs w:val="24"/>
              </w:rPr>
            </w:pPr>
            <w:r w:rsidRPr="00CC50DF">
              <w:rPr>
                <w:sz w:val="24"/>
                <w:szCs w:val="2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536" w:type="dxa"/>
            <w:gridSpan w:val="2"/>
            <w:tcBorders>
              <w:top w:val="single" w:sz="4" w:space="0" w:color="auto"/>
              <w:left w:val="single" w:sz="4" w:space="0" w:color="auto"/>
              <w:bottom w:val="single" w:sz="4" w:space="0" w:color="auto"/>
            </w:tcBorders>
            <w:vAlign w:val="center"/>
          </w:tcPr>
          <w:p w:rsidR="00CC50DF" w:rsidRPr="00CC50DF" w:rsidRDefault="00CC50DF" w:rsidP="00CC50DF">
            <w:pPr>
              <w:autoSpaceDE w:val="0"/>
              <w:autoSpaceDN w:val="0"/>
              <w:adjustRightInd w:val="0"/>
              <w:jc w:val="center"/>
              <w:rPr>
                <w:sz w:val="24"/>
                <w:szCs w:val="24"/>
              </w:rPr>
            </w:pPr>
            <w:r w:rsidRPr="00CC50DF">
              <w:rPr>
                <w:sz w:val="24"/>
                <w:szCs w:val="24"/>
              </w:rPr>
              <w:t>да (нет)</w:t>
            </w:r>
          </w:p>
        </w:tc>
      </w:tr>
    </w:tbl>
    <w:p w:rsidR="00CC50DF" w:rsidRPr="00CC50DF" w:rsidRDefault="00CC50DF" w:rsidP="00CC50DF">
      <w:pPr>
        <w:autoSpaceDE w:val="0"/>
        <w:autoSpaceDN w:val="0"/>
        <w:adjustRightInd w:val="0"/>
        <w:ind w:firstLine="720"/>
        <w:jc w:val="both"/>
        <w:rPr>
          <w:sz w:val="24"/>
          <w:szCs w:val="24"/>
        </w:rPr>
      </w:pPr>
    </w:p>
    <w:p w:rsidR="00CC50DF" w:rsidRPr="00CC50DF" w:rsidRDefault="00CC50DF" w:rsidP="00CC50DF">
      <w:pPr>
        <w:autoSpaceDE w:val="0"/>
        <w:autoSpaceDN w:val="0"/>
        <w:adjustRightInd w:val="0"/>
        <w:jc w:val="right"/>
        <w:rPr>
          <w:sz w:val="24"/>
          <w:szCs w:val="24"/>
        </w:rPr>
      </w:pPr>
      <w:r w:rsidRPr="00CC50DF">
        <w:rPr>
          <w:sz w:val="24"/>
          <w:szCs w:val="24"/>
        </w:rPr>
        <w:t>_______________________________</w:t>
      </w:r>
    </w:p>
    <w:p w:rsidR="00CC50DF" w:rsidRPr="00CC50DF" w:rsidRDefault="00CC50DF" w:rsidP="00CC50DF">
      <w:pPr>
        <w:autoSpaceDE w:val="0"/>
        <w:autoSpaceDN w:val="0"/>
        <w:adjustRightInd w:val="0"/>
        <w:rPr>
          <w:sz w:val="24"/>
          <w:szCs w:val="24"/>
        </w:rPr>
      </w:pPr>
      <w:r w:rsidRPr="00CC50DF">
        <w:rPr>
          <w:sz w:val="24"/>
          <w:szCs w:val="24"/>
        </w:rPr>
        <w:t xml:space="preserve">                                                                                                                                                       (подпись)</w:t>
      </w:r>
    </w:p>
    <w:p w:rsidR="00CC50DF" w:rsidRPr="00CC50DF" w:rsidRDefault="00CC50DF" w:rsidP="00CC50DF">
      <w:pPr>
        <w:autoSpaceDE w:val="0"/>
        <w:autoSpaceDN w:val="0"/>
        <w:adjustRightInd w:val="0"/>
        <w:rPr>
          <w:sz w:val="24"/>
          <w:szCs w:val="24"/>
        </w:rPr>
      </w:pPr>
      <w:r w:rsidRPr="00CC50DF">
        <w:rPr>
          <w:sz w:val="24"/>
          <w:szCs w:val="24"/>
        </w:rPr>
        <w:t xml:space="preserve">                                                                                                                                                            М.П.</w:t>
      </w:r>
    </w:p>
    <w:p w:rsidR="00CC50DF" w:rsidRPr="00CC50DF" w:rsidRDefault="00CC50DF" w:rsidP="00CC50DF">
      <w:pPr>
        <w:autoSpaceDE w:val="0"/>
        <w:autoSpaceDN w:val="0"/>
        <w:adjustRightInd w:val="0"/>
        <w:rPr>
          <w:sz w:val="24"/>
          <w:szCs w:val="24"/>
        </w:rPr>
      </w:pPr>
      <w:r w:rsidRPr="00CC50DF">
        <w:rPr>
          <w:sz w:val="24"/>
          <w:szCs w:val="24"/>
        </w:rPr>
        <w:t>_______________________________________________________________________________________________</w:t>
      </w:r>
    </w:p>
    <w:p w:rsidR="00CC50DF" w:rsidRPr="00CC50DF" w:rsidRDefault="00CC50DF" w:rsidP="00CC50DF">
      <w:pPr>
        <w:autoSpaceDE w:val="0"/>
        <w:autoSpaceDN w:val="0"/>
        <w:adjustRightInd w:val="0"/>
        <w:rPr>
          <w:sz w:val="24"/>
          <w:szCs w:val="24"/>
        </w:rPr>
      </w:pPr>
      <w:r w:rsidRPr="00CC50DF">
        <w:rPr>
          <w:sz w:val="24"/>
          <w:szCs w:val="24"/>
        </w:rPr>
        <w:t xml:space="preserve">                                          (фамилия, имя, отчество (при наличии) подписавшего, должность)</w:t>
      </w:r>
    </w:p>
    <w:p w:rsidR="00CC50DF" w:rsidRPr="00CC50DF" w:rsidRDefault="00CC50DF" w:rsidP="00CC50DF">
      <w:pPr>
        <w:spacing w:before="120"/>
        <w:ind w:left="1134" w:right="284"/>
        <w:jc w:val="right"/>
        <w:rPr>
          <w:color w:val="000000"/>
          <w:sz w:val="24"/>
          <w:szCs w:val="24"/>
          <w:lang w:val="fr-FR" w:eastAsia="en-US"/>
        </w:rPr>
      </w:pPr>
      <w:r w:rsidRPr="00CC50DF">
        <w:rPr>
          <w:color w:val="000000"/>
          <w:sz w:val="24"/>
          <w:szCs w:val="24"/>
          <w:lang w:val="fr-FR" w:eastAsia="en-US"/>
        </w:rPr>
        <w:t>Дата</w:t>
      </w:r>
      <w:r w:rsidRPr="00CC50DF">
        <w:rPr>
          <w:color w:val="000000"/>
          <w:sz w:val="24"/>
          <w:szCs w:val="24"/>
          <w:lang w:eastAsia="en-US"/>
        </w:rPr>
        <w:t>:</w:t>
      </w:r>
      <w:r w:rsidRPr="00CC50DF">
        <w:rPr>
          <w:color w:val="000000"/>
          <w:sz w:val="24"/>
          <w:szCs w:val="24"/>
          <w:lang w:val="fr-FR" w:eastAsia="en-US"/>
        </w:rPr>
        <w:tab/>
      </w:r>
      <w:r w:rsidRPr="00CC50DF">
        <w:rPr>
          <w:color w:val="000000"/>
          <w:sz w:val="24"/>
          <w:szCs w:val="24"/>
          <w:lang w:val="fr-FR" w:eastAsia="en-US"/>
        </w:rPr>
        <w:tab/>
        <w:t>/</w:t>
      </w:r>
      <w:r w:rsidRPr="00CC50DF">
        <w:rPr>
          <w:color w:val="000000"/>
          <w:sz w:val="24"/>
          <w:szCs w:val="24"/>
          <w:lang w:val="fr-FR" w:eastAsia="en-US"/>
        </w:rPr>
        <w:tab/>
        <w:t>/</w:t>
      </w:r>
    </w:p>
    <w:p w:rsidR="00CC50DF" w:rsidRPr="00CC50DF" w:rsidRDefault="00CC50DF" w:rsidP="00CC50DF">
      <w:pPr>
        <w:pBdr>
          <w:bottom w:val="single" w:sz="4" w:space="1" w:color="auto"/>
        </w:pBdr>
        <w:shd w:val="clear" w:color="auto" w:fill="BFBFBF"/>
        <w:autoSpaceDE w:val="0"/>
        <w:autoSpaceDN w:val="0"/>
        <w:adjustRightInd w:val="0"/>
        <w:jc w:val="center"/>
        <w:rPr>
          <w:b/>
          <w:sz w:val="24"/>
          <w:szCs w:val="24"/>
        </w:rPr>
      </w:pPr>
      <w:r w:rsidRPr="00CC50DF">
        <w:rPr>
          <w:b/>
          <w:sz w:val="24"/>
          <w:szCs w:val="24"/>
        </w:rPr>
        <w:t>конец формы</w:t>
      </w:r>
    </w:p>
    <w:p w:rsidR="00CC50DF" w:rsidRPr="00CC50DF" w:rsidRDefault="00CC50DF" w:rsidP="00CC50DF">
      <w:pPr>
        <w:autoSpaceDE w:val="0"/>
        <w:autoSpaceDN w:val="0"/>
        <w:adjustRightInd w:val="0"/>
        <w:rPr>
          <w:b/>
          <w:sz w:val="24"/>
          <w:szCs w:val="24"/>
        </w:rPr>
      </w:pPr>
      <w:r w:rsidRPr="00CC50DF">
        <w:rPr>
          <w:b/>
          <w:sz w:val="24"/>
          <w:szCs w:val="24"/>
        </w:rPr>
        <w:t>Инструкция по заполнению:</w:t>
      </w:r>
    </w:p>
    <w:p w:rsidR="00CC50DF" w:rsidRPr="00CC50DF" w:rsidRDefault="00CC50DF" w:rsidP="00CC50DF">
      <w:pPr>
        <w:autoSpaceDE w:val="0"/>
        <w:autoSpaceDN w:val="0"/>
        <w:adjustRightInd w:val="0"/>
        <w:ind w:firstLine="720"/>
        <w:jc w:val="both"/>
        <w:rPr>
          <w:sz w:val="24"/>
          <w:szCs w:val="24"/>
        </w:rPr>
      </w:pPr>
      <w:r w:rsidRPr="00CC50DF">
        <w:rPr>
          <w:sz w:val="24"/>
          <w:szCs w:val="24"/>
        </w:rPr>
        <w:lastRenderedPageBreak/>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rsidR="00CC50DF" w:rsidRPr="00CC50DF" w:rsidRDefault="00CC50DF" w:rsidP="00CC50DF">
      <w:pPr>
        <w:autoSpaceDE w:val="0"/>
        <w:autoSpaceDN w:val="0"/>
        <w:adjustRightInd w:val="0"/>
        <w:ind w:firstLine="720"/>
        <w:jc w:val="both"/>
        <w:rPr>
          <w:sz w:val="24"/>
          <w:szCs w:val="24"/>
        </w:rPr>
      </w:pPr>
      <w:r w:rsidRPr="00CC50DF">
        <w:rPr>
          <w:sz w:val="24"/>
          <w:szCs w:val="24"/>
        </w:rPr>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N 127-ФЗ "О науке и государственной научно-технической политике".</w:t>
      </w:r>
    </w:p>
    <w:p w:rsidR="00CC50DF" w:rsidRPr="00CC50DF" w:rsidRDefault="00CC50DF" w:rsidP="00CC50DF">
      <w:pPr>
        <w:autoSpaceDE w:val="0"/>
        <w:autoSpaceDN w:val="0"/>
        <w:adjustRightInd w:val="0"/>
        <w:ind w:firstLine="720"/>
        <w:jc w:val="both"/>
        <w:rPr>
          <w:sz w:val="24"/>
          <w:szCs w:val="24"/>
        </w:rPr>
      </w:pPr>
      <w:r w:rsidRPr="00CC50DF">
        <w:rPr>
          <w:sz w:val="24"/>
          <w:szCs w:val="24"/>
        </w:rPr>
        <w:t>*** Пункты 1 - 7 являются обязательными для заполнения"</w:t>
      </w:r>
    </w:p>
    <w:p w:rsidR="00CC50DF" w:rsidRPr="00CC50DF" w:rsidRDefault="00CC50DF" w:rsidP="00CC50DF">
      <w:pPr>
        <w:widowControl w:val="0"/>
        <w:ind w:firstLine="680"/>
        <w:jc w:val="center"/>
        <w:rPr>
          <w:sz w:val="24"/>
          <w:szCs w:val="24"/>
        </w:rPr>
      </w:pPr>
    </w:p>
    <w:p w:rsidR="00CC50DF" w:rsidRPr="00CC50DF" w:rsidRDefault="00CC50DF" w:rsidP="00CC50DF">
      <w:pPr>
        <w:widowControl w:val="0"/>
        <w:ind w:firstLine="680"/>
        <w:jc w:val="center"/>
        <w:rPr>
          <w:sz w:val="24"/>
          <w:szCs w:val="24"/>
        </w:rPr>
      </w:pPr>
    </w:p>
    <w:p w:rsidR="00CC50DF" w:rsidRPr="00CC50DF" w:rsidRDefault="00CC50DF" w:rsidP="00CC50DF">
      <w:pPr>
        <w:widowControl w:val="0"/>
        <w:ind w:firstLine="680"/>
        <w:jc w:val="center"/>
        <w:rPr>
          <w:sz w:val="24"/>
          <w:szCs w:val="24"/>
        </w:rPr>
      </w:pPr>
    </w:p>
    <w:p w:rsidR="00CC50DF" w:rsidRPr="00CC50DF" w:rsidRDefault="00CC50DF" w:rsidP="00CC50DF">
      <w:pPr>
        <w:widowControl w:val="0"/>
        <w:ind w:firstLine="680"/>
        <w:jc w:val="center"/>
        <w:rPr>
          <w:sz w:val="24"/>
          <w:szCs w:val="24"/>
        </w:rPr>
      </w:pPr>
    </w:p>
    <w:p w:rsidR="00CC50DF" w:rsidRPr="00CC50DF" w:rsidRDefault="00CC50DF" w:rsidP="00CC50DF">
      <w:pPr>
        <w:widowControl w:val="0"/>
        <w:ind w:firstLine="680"/>
        <w:jc w:val="center"/>
        <w:rPr>
          <w:sz w:val="24"/>
          <w:szCs w:val="24"/>
        </w:rPr>
      </w:pPr>
    </w:p>
    <w:p w:rsidR="00CC50DF" w:rsidRPr="00CC50DF" w:rsidRDefault="00CC50DF" w:rsidP="00CC50DF">
      <w:pPr>
        <w:widowControl w:val="0"/>
        <w:ind w:firstLine="680"/>
        <w:jc w:val="center"/>
        <w:rPr>
          <w:sz w:val="24"/>
          <w:szCs w:val="24"/>
        </w:rPr>
      </w:pPr>
    </w:p>
    <w:p w:rsidR="00CC50DF" w:rsidRPr="00CC50DF" w:rsidRDefault="00CC50DF" w:rsidP="00CC50DF">
      <w:pPr>
        <w:widowControl w:val="0"/>
        <w:ind w:firstLine="680"/>
        <w:jc w:val="center"/>
        <w:rPr>
          <w:sz w:val="24"/>
          <w:szCs w:val="24"/>
        </w:rPr>
      </w:pPr>
    </w:p>
    <w:p w:rsidR="00CC50DF" w:rsidRPr="00CC50DF" w:rsidRDefault="00CC50DF" w:rsidP="00CC50DF">
      <w:pPr>
        <w:widowControl w:val="0"/>
        <w:ind w:firstLine="680"/>
        <w:jc w:val="center"/>
        <w:rPr>
          <w:sz w:val="24"/>
          <w:szCs w:val="24"/>
        </w:rPr>
      </w:pPr>
    </w:p>
    <w:p w:rsidR="00CC50DF" w:rsidRPr="00CC50DF" w:rsidRDefault="00CC50DF" w:rsidP="00CC50DF">
      <w:pPr>
        <w:widowControl w:val="0"/>
        <w:ind w:firstLine="680"/>
        <w:jc w:val="center"/>
        <w:rPr>
          <w:sz w:val="24"/>
          <w:szCs w:val="24"/>
        </w:rPr>
      </w:pPr>
    </w:p>
    <w:p w:rsidR="00CC50DF" w:rsidRPr="00CC50DF" w:rsidRDefault="00CC50DF" w:rsidP="00CC50DF">
      <w:pPr>
        <w:widowControl w:val="0"/>
        <w:ind w:firstLine="680"/>
        <w:jc w:val="center"/>
        <w:rPr>
          <w:sz w:val="24"/>
          <w:szCs w:val="24"/>
        </w:rPr>
      </w:pPr>
    </w:p>
    <w:p w:rsidR="00CC50DF" w:rsidRPr="00CC50DF" w:rsidRDefault="00CC50DF" w:rsidP="00CC50DF">
      <w:pPr>
        <w:widowControl w:val="0"/>
        <w:ind w:firstLine="680"/>
        <w:jc w:val="center"/>
        <w:rPr>
          <w:sz w:val="24"/>
          <w:szCs w:val="24"/>
        </w:rPr>
      </w:pPr>
    </w:p>
    <w:p w:rsidR="00CC50DF" w:rsidRPr="00CC50DF" w:rsidRDefault="00CC50DF" w:rsidP="00CC50DF">
      <w:pPr>
        <w:widowControl w:val="0"/>
        <w:ind w:firstLine="680"/>
        <w:jc w:val="center"/>
        <w:rPr>
          <w:sz w:val="24"/>
          <w:szCs w:val="24"/>
        </w:rPr>
      </w:pPr>
    </w:p>
    <w:p w:rsidR="00CC50DF" w:rsidRPr="00CC50DF" w:rsidRDefault="00CC50DF" w:rsidP="00CC50DF">
      <w:pPr>
        <w:widowControl w:val="0"/>
        <w:ind w:firstLine="680"/>
        <w:jc w:val="center"/>
        <w:rPr>
          <w:sz w:val="24"/>
          <w:szCs w:val="24"/>
        </w:rPr>
      </w:pPr>
    </w:p>
    <w:p w:rsidR="00CC50DF" w:rsidRPr="00CC50DF" w:rsidRDefault="00CC50DF" w:rsidP="00CC50DF">
      <w:pPr>
        <w:widowControl w:val="0"/>
        <w:ind w:firstLine="680"/>
        <w:jc w:val="center"/>
        <w:rPr>
          <w:sz w:val="24"/>
          <w:szCs w:val="24"/>
        </w:rPr>
      </w:pPr>
    </w:p>
    <w:p w:rsidR="00CC50DF" w:rsidRPr="00CC50DF" w:rsidRDefault="00CC50DF" w:rsidP="00CC50DF">
      <w:pPr>
        <w:widowControl w:val="0"/>
        <w:ind w:firstLine="680"/>
        <w:jc w:val="center"/>
        <w:rPr>
          <w:sz w:val="24"/>
          <w:szCs w:val="24"/>
        </w:rPr>
      </w:pPr>
    </w:p>
    <w:p w:rsidR="00CC50DF" w:rsidRPr="00CC50DF" w:rsidRDefault="00CC50DF" w:rsidP="00CC50DF">
      <w:pPr>
        <w:widowControl w:val="0"/>
        <w:ind w:firstLine="680"/>
        <w:jc w:val="center"/>
        <w:rPr>
          <w:sz w:val="24"/>
          <w:szCs w:val="24"/>
        </w:rPr>
      </w:pPr>
    </w:p>
    <w:p w:rsidR="00CC50DF" w:rsidRPr="00CC50DF" w:rsidRDefault="00CC50DF" w:rsidP="00CC50DF">
      <w:pPr>
        <w:widowControl w:val="0"/>
        <w:ind w:firstLine="680"/>
        <w:jc w:val="center"/>
        <w:rPr>
          <w:sz w:val="24"/>
          <w:szCs w:val="24"/>
        </w:rPr>
      </w:pPr>
    </w:p>
    <w:p w:rsidR="00CC50DF" w:rsidRPr="00CC50DF" w:rsidRDefault="00CC50DF" w:rsidP="00CC50DF">
      <w:pPr>
        <w:widowControl w:val="0"/>
        <w:ind w:firstLine="680"/>
        <w:jc w:val="center"/>
        <w:rPr>
          <w:sz w:val="24"/>
          <w:szCs w:val="24"/>
        </w:rPr>
      </w:pPr>
    </w:p>
    <w:p w:rsidR="00CC50DF" w:rsidRPr="00CC50DF" w:rsidRDefault="00CC50DF" w:rsidP="00CC50DF">
      <w:pPr>
        <w:widowControl w:val="0"/>
        <w:ind w:firstLine="680"/>
        <w:jc w:val="center"/>
        <w:rPr>
          <w:sz w:val="24"/>
          <w:szCs w:val="24"/>
        </w:rPr>
      </w:pPr>
    </w:p>
    <w:p w:rsidR="00CC50DF" w:rsidRPr="00CC50DF" w:rsidRDefault="00CC50DF" w:rsidP="00CC50DF">
      <w:pPr>
        <w:widowControl w:val="0"/>
        <w:ind w:firstLine="680"/>
        <w:jc w:val="center"/>
        <w:rPr>
          <w:sz w:val="24"/>
          <w:szCs w:val="24"/>
        </w:rPr>
      </w:pPr>
    </w:p>
    <w:p w:rsidR="00CC50DF" w:rsidRPr="00CC50DF" w:rsidRDefault="00CC50DF" w:rsidP="00CC50DF">
      <w:pPr>
        <w:widowControl w:val="0"/>
        <w:ind w:firstLine="680"/>
        <w:jc w:val="center"/>
        <w:rPr>
          <w:sz w:val="24"/>
          <w:szCs w:val="24"/>
        </w:rPr>
      </w:pPr>
    </w:p>
    <w:p w:rsidR="00CC50DF" w:rsidRPr="00CC50DF" w:rsidRDefault="00CC50DF" w:rsidP="00CC50DF">
      <w:pPr>
        <w:widowControl w:val="0"/>
        <w:ind w:firstLine="680"/>
        <w:jc w:val="center"/>
        <w:rPr>
          <w:sz w:val="24"/>
          <w:szCs w:val="24"/>
        </w:rPr>
      </w:pPr>
    </w:p>
    <w:p w:rsidR="00CC50DF" w:rsidRPr="00CC50DF" w:rsidRDefault="00CC50DF" w:rsidP="00CC50DF">
      <w:pPr>
        <w:widowControl w:val="0"/>
        <w:ind w:firstLine="680"/>
        <w:jc w:val="center"/>
        <w:rPr>
          <w:sz w:val="24"/>
          <w:szCs w:val="24"/>
        </w:rPr>
      </w:pPr>
    </w:p>
    <w:p w:rsidR="00CC50DF" w:rsidRPr="00CC50DF" w:rsidRDefault="00CC50DF" w:rsidP="00CC50DF">
      <w:pPr>
        <w:widowControl w:val="0"/>
        <w:ind w:firstLine="680"/>
        <w:jc w:val="center"/>
        <w:rPr>
          <w:sz w:val="24"/>
          <w:szCs w:val="24"/>
        </w:rPr>
      </w:pPr>
    </w:p>
    <w:p w:rsidR="00CC50DF" w:rsidRPr="00CC50DF" w:rsidRDefault="00CC50DF" w:rsidP="00CC50DF">
      <w:pPr>
        <w:widowControl w:val="0"/>
        <w:ind w:firstLine="680"/>
        <w:jc w:val="center"/>
        <w:rPr>
          <w:sz w:val="24"/>
          <w:szCs w:val="24"/>
        </w:rPr>
      </w:pPr>
    </w:p>
    <w:p w:rsidR="00CC50DF" w:rsidRPr="00CC50DF" w:rsidRDefault="00CC50DF" w:rsidP="00CC50DF">
      <w:pPr>
        <w:widowControl w:val="0"/>
        <w:ind w:firstLine="680"/>
        <w:jc w:val="center"/>
        <w:rPr>
          <w:sz w:val="24"/>
          <w:szCs w:val="24"/>
        </w:rPr>
      </w:pPr>
    </w:p>
    <w:p w:rsidR="00CC50DF" w:rsidRPr="00CC50DF" w:rsidRDefault="00CC50DF" w:rsidP="00CC50DF">
      <w:pPr>
        <w:widowControl w:val="0"/>
        <w:ind w:firstLine="680"/>
        <w:jc w:val="center"/>
        <w:rPr>
          <w:sz w:val="24"/>
          <w:szCs w:val="24"/>
        </w:rPr>
      </w:pPr>
    </w:p>
    <w:p w:rsidR="00CC50DF" w:rsidRPr="00CC50DF" w:rsidRDefault="00CC50DF" w:rsidP="00CC50DF">
      <w:pPr>
        <w:widowControl w:val="0"/>
        <w:ind w:firstLine="680"/>
        <w:jc w:val="center"/>
        <w:rPr>
          <w:sz w:val="24"/>
          <w:szCs w:val="24"/>
        </w:rPr>
      </w:pPr>
    </w:p>
    <w:p w:rsidR="00CC50DF" w:rsidRPr="00CC50DF" w:rsidRDefault="00CC50DF" w:rsidP="00CC50DF">
      <w:pPr>
        <w:widowControl w:val="0"/>
        <w:ind w:firstLine="680"/>
        <w:jc w:val="center"/>
        <w:rPr>
          <w:sz w:val="24"/>
          <w:szCs w:val="24"/>
        </w:rPr>
      </w:pPr>
    </w:p>
    <w:p w:rsidR="00CC50DF" w:rsidRPr="00CC50DF" w:rsidRDefault="00CC50DF" w:rsidP="00CC50DF">
      <w:pPr>
        <w:widowControl w:val="0"/>
        <w:ind w:firstLine="680"/>
        <w:jc w:val="center"/>
        <w:rPr>
          <w:sz w:val="24"/>
          <w:szCs w:val="24"/>
        </w:rPr>
      </w:pPr>
    </w:p>
    <w:p w:rsidR="00CC50DF" w:rsidRPr="00CC50DF" w:rsidRDefault="00CC50DF" w:rsidP="00CC50DF">
      <w:pPr>
        <w:widowControl w:val="0"/>
        <w:ind w:firstLine="680"/>
        <w:jc w:val="center"/>
        <w:rPr>
          <w:sz w:val="24"/>
          <w:szCs w:val="24"/>
        </w:rPr>
      </w:pPr>
    </w:p>
    <w:p w:rsidR="00CC50DF" w:rsidRPr="00CC50DF" w:rsidRDefault="00CC50DF" w:rsidP="00CC50DF">
      <w:pPr>
        <w:widowControl w:val="0"/>
        <w:ind w:firstLine="680"/>
        <w:jc w:val="center"/>
        <w:rPr>
          <w:sz w:val="24"/>
          <w:szCs w:val="24"/>
        </w:rPr>
      </w:pPr>
    </w:p>
    <w:p w:rsidR="00CC50DF" w:rsidRPr="00CC50DF" w:rsidRDefault="00CC50DF" w:rsidP="00CC50DF">
      <w:pPr>
        <w:widowControl w:val="0"/>
        <w:ind w:firstLine="680"/>
        <w:jc w:val="center"/>
        <w:rPr>
          <w:sz w:val="24"/>
          <w:szCs w:val="24"/>
        </w:rPr>
      </w:pPr>
    </w:p>
    <w:p w:rsidR="00CC50DF" w:rsidRPr="00CC50DF" w:rsidRDefault="00CC50DF" w:rsidP="00CC50DF">
      <w:pPr>
        <w:widowControl w:val="0"/>
        <w:ind w:firstLine="680"/>
        <w:jc w:val="center"/>
        <w:rPr>
          <w:sz w:val="24"/>
          <w:szCs w:val="24"/>
        </w:rPr>
      </w:pPr>
    </w:p>
    <w:p w:rsidR="00CC50DF" w:rsidRPr="00CC50DF" w:rsidRDefault="00CC50DF" w:rsidP="00CC50DF">
      <w:pPr>
        <w:widowControl w:val="0"/>
        <w:ind w:firstLine="680"/>
        <w:jc w:val="center"/>
        <w:rPr>
          <w:sz w:val="24"/>
          <w:szCs w:val="24"/>
        </w:rPr>
      </w:pPr>
    </w:p>
    <w:p w:rsidR="00CC50DF" w:rsidRPr="00CC50DF" w:rsidRDefault="00706B79" w:rsidP="00CC50DF">
      <w:pPr>
        <w:widowControl w:val="0"/>
        <w:spacing w:before="60" w:after="120"/>
        <w:jc w:val="both"/>
        <w:outlineLvl w:val="1"/>
        <w:rPr>
          <w:b/>
          <w:bCs/>
          <w:iCs/>
          <w:sz w:val="24"/>
          <w:szCs w:val="24"/>
        </w:rPr>
      </w:pPr>
      <w:r>
        <w:rPr>
          <w:b/>
          <w:bCs/>
          <w:iCs/>
          <w:sz w:val="24"/>
          <w:szCs w:val="24"/>
        </w:rPr>
        <w:t>5</w:t>
      </w:r>
      <w:r w:rsidR="00CC50DF" w:rsidRPr="00CC50DF">
        <w:rPr>
          <w:b/>
          <w:bCs/>
          <w:iCs/>
          <w:sz w:val="24"/>
          <w:szCs w:val="24"/>
        </w:rPr>
        <w:t>.8.  Согласие Участника на обработку персональных данных (форма 8)</w:t>
      </w:r>
    </w:p>
    <w:p w:rsidR="00CC50DF" w:rsidRPr="00CC50DF" w:rsidRDefault="00CC50DF" w:rsidP="00CC50DF">
      <w:pPr>
        <w:widowControl w:val="0"/>
        <w:pBdr>
          <w:top w:val="single" w:sz="4" w:space="1" w:color="auto"/>
        </w:pBdr>
        <w:shd w:val="clear" w:color="auto" w:fill="E0E0E0"/>
        <w:ind w:right="21" w:firstLine="680"/>
        <w:jc w:val="center"/>
        <w:rPr>
          <w:b/>
          <w:snapToGrid w:val="0"/>
          <w:color w:val="000000"/>
          <w:spacing w:val="36"/>
          <w:sz w:val="24"/>
          <w:szCs w:val="24"/>
        </w:rPr>
      </w:pPr>
      <w:r w:rsidRPr="00CC50DF">
        <w:rPr>
          <w:b/>
          <w:snapToGrid w:val="0"/>
          <w:color w:val="000000"/>
          <w:spacing w:val="36"/>
          <w:sz w:val="24"/>
          <w:szCs w:val="24"/>
        </w:rPr>
        <w:t>начало формы</w:t>
      </w:r>
    </w:p>
    <w:p w:rsidR="00CC50DF" w:rsidRPr="00CC50DF" w:rsidRDefault="00CC50DF" w:rsidP="00CC50DF">
      <w:pPr>
        <w:rPr>
          <w:snapToGrid w:val="0"/>
          <w:sz w:val="24"/>
          <w:szCs w:val="24"/>
        </w:rPr>
      </w:pPr>
    </w:p>
    <w:p w:rsidR="00CC50DF" w:rsidRPr="00CC50DF" w:rsidRDefault="00CC50DF" w:rsidP="00CC50DF">
      <w:pPr>
        <w:rPr>
          <w:rFonts w:eastAsia="Calibri"/>
          <w:sz w:val="24"/>
          <w:szCs w:val="24"/>
          <w:lang w:eastAsia="en-US"/>
        </w:rPr>
      </w:pPr>
    </w:p>
    <w:p w:rsidR="00CC50DF" w:rsidRPr="00CC50DF" w:rsidRDefault="00CC50DF" w:rsidP="00CC50DF">
      <w:pPr>
        <w:widowControl w:val="0"/>
        <w:autoSpaceDE w:val="0"/>
        <w:autoSpaceDN w:val="0"/>
        <w:adjustRightInd w:val="0"/>
        <w:ind w:firstLine="709"/>
        <w:jc w:val="both"/>
        <w:rPr>
          <w:sz w:val="24"/>
          <w:szCs w:val="24"/>
        </w:rPr>
      </w:pPr>
      <w:r w:rsidRPr="00CC50DF">
        <w:rPr>
          <w:sz w:val="24"/>
          <w:szCs w:val="24"/>
        </w:rPr>
        <w:t xml:space="preserve">Настоящим </w:t>
      </w:r>
      <w:r w:rsidRPr="00CC50DF">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CC50DF">
        <w:rPr>
          <w:sz w:val="24"/>
          <w:szCs w:val="24"/>
        </w:rPr>
        <w:t>,</w:t>
      </w:r>
      <w:r w:rsidRPr="00CC50DF">
        <w:rPr>
          <w:b/>
          <w:i/>
          <w:sz w:val="24"/>
          <w:szCs w:val="24"/>
        </w:rPr>
        <w:t xml:space="preserve"> действующего на основании _________</w:t>
      </w:r>
      <w:r w:rsidRPr="00CC50DF">
        <w:rPr>
          <w:i/>
          <w:sz w:val="24"/>
          <w:szCs w:val="24"/>
        </w:rPr>
        <w:t>_,</w:t>
      </w:r>
      <w:r w:rsidRPr="00CC50DF">
        <w:rPr>
          <w:sz w:val="24"/>
          <w:szCs w:val="24"/>
        </w:rPr>
        <w:t>дает свое согласие Обществу с ограниченной ответственностью «УИ ЖКХ-2008» (ООО «УИ ЖКХ-2008»), адрес: 666679, г. Усть-Илимск,                                       ул. Мечтателей, 21А,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CC50DF">
        <w:rPr>
          <w:snapToGrid w:val="0"/>
          <w:sz w:val="24"/>
          <w:szCs w:val="24"/>
        </w:rPr>
        <w:t>, в отношении</w:t>
      </w:r>
      <w:r w:rsidRPr="00CC50DF">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CC50DF">
        <w:rPr>
          <w:snapToGrid w:val="0"/>
          <w:sz w:val="24"/>
          <w:szCs w:val="24"/>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CC50DF">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CC50DF" w:rsidRPr="00CC50DF" w:rsidRDefault="00CC50DF" w:rsidP="00CC50DF">
      <w:pPr>
        <w:ind w:firstLine="708"/>
        <w:jc w:val="both"/>
        <w:rPr>
          <w:sz w:val="24"/>
          <w:szCs w:val="24"/>
        </w:rPr>
      </w:pPr>
      <w:r w:rsidRPr="00CC50DF">
        <w:rPr>
          <w:rFonts w:eastAsia="Calibri"/>
          <w:snapToGrid w:val="0"/>
          <w:sz w:val="24"/>
          <w:szCs w:val="24"/>
          <w:lang w:eastAsia="en-US"/>
        </w:rPr>
        <w:t>Цель обработки персональных данных: о</w:t>
      </w:r>
      <w:r w:rsidRPr="00CC50DF">
        <w:rPr>
          <w:sz w:val="24"/>
          <w:szCs w:val="24"/>
        </w:rPr>
        <w:t xml:space="preserve">беспечение соблюдения законодательства Российской Федерации при проведении процедур закупок, проводимых ООО «УИ ЖКХ-2008». </w:t>
      </w:r>
    </w:p>
    <w:p w:rsidR="00CC50DF" w:rsidRPr="00CC50DF" w:rsidRDefault="00CC50DF" w:rsidP="00CC50DF">
      <w:pPr>
        <w:ind w:firstLine="709"/>
        <w:jc w:val="both"/>
        <w:rPr>
          <w:rFonts w:eastAsia="Calibri"/>
          <w:snapToGrid w:val="0"/>
          <w:sz w:val="24"/>
          <w:szCs w:val="24"/>
          <w:lang w:eastAsia="en-US"/>
        </w:rPr>
      </w:pPr>
      <w:r w:rsidRPr="00CC50DF">
        <w:rPr>
          <w:rFonts w:eastAsia="Calibri"/>
          <w:snapToGrid w:val="0"/>
          <w:sz w:val="24"/>
          <w:szCs w:val="24"/>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rsidR="00CC50DF" w:rsidRPr="00CC50DF" w:rsidRDefault="00CC50DF" w:rsidP="00CC50DF">
      <w:pPr>
        <w:ind w:firstLine="709"/>
        <w:jc w:val="both"/>
        <w:rPr>
          <w:rFonts w:eastAsia="Calibri"/>
          <w:snapToGrid w:val="0"/>
          <w:sz w:val="24"/>
          <w:szCs w:val="24"/>
          <w:lang w:eastAsia="en-US"/>
        </w:rPr>
      </w:pPr>
    </w:p>
    <w:p w:rsidR="00CC50DF" w:rsidRPr="00CC50DF" w:rsidRDefault="00CC50DF" w:rsidP="00CC50DF">
      <w:pPr>
        <w:ind w:firstLine="709"/>
        <w:jc w:val="both"/>
        <w:rPr>
          <w:rFonts w:eastAsia="Calibri"/>
          <w:snapToGrid w:val="0"/>
          <w:sz w:val="24"/>
          <w:szCs w:val="24"/>
          <w:lang w:eastAsia="en-US"/>
        </w:rPr>
      </w:pPr>
    </w:p>
    <w:p w:rsidR="00CC50DF" w:rsidRPr="00CC50DF" w:rsidRDefault="00CC50DF" w:rsidP="00CC50DF">
      <w:pPr>
        <w:jc w:val="both"/>
        <w:rPr>
          <w:rFonts w:eastAsia="Calibri"/>
          <w:color w:val="000000"/>
          <w:sz w:val="24"/>
          <w:szCs w:val="24"/>
          <w:lang w:eastAsia="en-US"/>
        </w:rPr>
      </w:pPr>
      <w:r w:rsidRPr="00CC50DF">
        <w:rPr>
          <w:rFonts w:eastAsia="Calibri"/>
          <w:color w:val="000000"/>
          <w:sz w:val="24"/>
          <w:szCs w:val="24"/>
          <w:lang w:eastAsia="en-US"/>
        </w:rPr>
        <w:t xml:space="preserve">       _______________________                                     ______________________</w:t>
      </w:r>
    </w:p>
    <w:p w:rsidR="00CC50DF" w:rsidRPr="00CC50DF" w:rsidRDefault="00CC50DF" w:rsidP="00CC50DF">
      <w:pPr>
        <w:jc w:val="both"/>
        <w:rPr>
          <w:rFonts w:eastAsia="Calibri"/>
          <w:sz w:val="24"/>
          <w:szCs w:val="24"/>
          <w:lang w:eastAsia="en-US"/>
        </w:rPr>
      </w:pPr>
      <w:r w:rsidRPr="00CC50DF">
        <w:rPr>
          <w:rFonts w:eastAsia="Calibri"/>
          <w:sz w:val="24"/>
          <w:szCs w:val="24"/>
          <w:lang w:eastAsia="en-US"/>
        </w:rPr>
        <w:t xml:space="preserve">(Подпись уполномоченного представителя)   </w:t>
      </w:r>
      <w:r w:rsidRPr="00CC50DF">
        <w:rPr>
          <w:rFonts w:eastAsia="Calibri"/>
          <w:sz w:val="24"/>
          <w:szCs w:val="24"/>
          <w:lang w:eastAsia="en-US"/>
        </w:rPr>
        <w:tab/>
      </w:r>
      <w:r w:rsidRPr="00CC50DF">
        <w:rPr>
          <w:rFonts w:eastAsia="Calibri"/>
          <w:sz w:val="24"/>
          <w:szCs w:val="24"/>
          <w:lang w:eastAsia="en-US"/>
        </w:rPr>
        <w:tab/>
        <w:t>(Ф.И.О. и должность подписавшего**)</w:t>
      </w:r>
    </w:p>
    <w:p w:rsidR="00CC50DF" w:rsidRPr="00CC50DF" w:rsidRDefault="00CC50DF" w:rsidP="00CC50DF">
      <w:pPr>
        <w:ind w:firstLine="709"/>
        <w:jc w:val="both"/>
        <w:rPr>
          <w:rFonts w:eastAsia="Calibri"/>
          <w:color w:val="000000"/>
          <w:sz w:val="24"/>
          <w:szCs w:val="24"/>
          <w:lang w:eastAsia="en-US"/>
        </w:rPr>
      </w:pPr>
    </w:p>
    <w:p w:rsidR="00CC50DF" w:rsidRPr="00CC50DF" w:rsidRDefault="00CC50DF" w:rsidP="00CC50DF">
      <w:pPr>
        <w:ind w:firstLine="709"/>
        <w:jc w:val="both"/>
        <w:rPr>
          <w:rFonts w:eastAsia="Calibri"/>
          <w:bCs/>
          <w:sz w:val="24"/>
          <w:szCs w:val="24"/>
          <w:lang w:eastAsia="en-US"/>
        </w:rPr>
      </w:pPr>
      <w:r w:rsidRPr="00CC50DF">
        <w:rPr>
          <w:rFonts w:eastAsia="Calibri"/>
          <w:bCs/>
          <w:sz w:val="24"/>
          <w:szCs w:val="24"/>
          <w:lang w:eastAsia="en-US"/>
        </w:rPr>
        <w:t>М.П.</w:t>
      </w:r>
    </w:p>
    <w:p w:rsidR="00CC50DF" w:rsidRPr="00CC50DF" w:rsidRDefault="00CC50DF" w:rsidP="00CC50DF">
      <w:pPr>
        <w:widowControl w:val="0"/>
        <w:pBdr>
          <w:bottom w:val="single" w:sz="4" w:space="1" w:color="auto"/>
        </w:pBdr>
        <w:shd w:val="clear" w:color="auto" w:fill="E0E0E0"/>
        <w:tabs>
          <w:tab w:val="left" w:pos="7125"/>
        </w:tabs>
        <w:ind w:right="21" w:firstLine="680"/>
        <w:jc w:val="center"/>
        <w:rPr>
          <w:b/>
          <w:snapToGrid w:val="0"/>
          <w:color w:val="000000"/>
          <w:spacing w:val="36"/>
          <w:sz w:val="24"/>
          <w:szCs w:val="24"/>
        </w:rPr>
      </w:pPr>
      <w:r w:rsidRPr="00CC50DF">
        <w:rPr>
          <w:b/>
          <w:snapToGrid w:val="0"/>
          <w:color w:val="000000"/>
          <w:spacing w:val="36"/>
          <w:sz w:val="24"/>
          <w:szCs w:val="24"/>
        </w:rPr>
        <w:t>конец формы</w:t>
      </w:r>
    </w:p>
    <w:p w:rsidR="00CC50DF" w:rsidRPr="00CC50DF" w:rsidRDefault="00CC50DF" w:rsidP="00CC50DF">
      <w:pPr>
        <w:widowControl w:val="0"/>
        <w:ind w:firstLine="680"/>
        <w:jc w:val="both"/>
        <w:rPr>
          <w:sz w:val="24"/>
          <w:szCs w:val="24"/>
        </w:rPr>
      </w:pPr>
    </w:p>
    <w:p w:rsidR="00CC50DF" w:rsidRPr="00CC50DF" w:rsidRDefault="00CC50DF" w:rsidP="00CC50DF">
      <w:pPr>
        <w:widowControl w:val="0"/>
        <w:ind w:firstLine="680"/>
        <w:jc w:val="both"/>
        <w:rPr>
          <w:b/>
          <w:sz w:val="24"/>
          <w:szCs w:val="24"/>
        </w:rPr>
      </w:pPr>
      <w:r w:rsidRPr="00CC50DF">
        <w:rPr>
          <w:b/>
          <w:sz w:val="24"/>
          <w:szCs w:val="24"/>
        </w:rPr>
        <w:t>Инструкции по заполнению:</w:t>
      </w:r>
    </w:p>
    <w:p w:rsidR="00CC50DF" w:rsidRPr="00CC50DF" w:rsidRDefault="00CC50DF" w:rsidP="00CC50DF">
      <w:pPr>
        <w:jc w:val="both"/>
        <w:rPr>
          <w:rFonts w:eastAsia="Calibri"/>
          <w:sz w:val="24"/>
          <w:szCs w:val="24"/>
          <w:lang w:eastAsia="en-US"/>
        </w:rPr>
      </w:pPr>
      <w:r w:rsidRPr="00CC50DF">
        <w:rPr>
          <w:rFonts w:eastAsia="Calibri"/>
          <w:sz w:val="24"/>
          <w:szCs w:val="24"/>
          <w:lang w:eastAsia="en-US"/>
        </w:rPr>
        <w:t>* Заполнение участником закупки (потенциальным контрагентом)/контрагентом на официальном сайте/сайте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ООО «УИ ЖКХ-2008» перед собственником (участником, учредителем, акционером), а также бенефициаром участника закупки/контрагента/их субконтрагентов за предоставление ООО «УИ ЖКХ-2008»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контрагент)/контрагент получил у своих бенефициаров и бенефициаров своих субконтрагентов согласие на представление (обработку) ООО «УИ ЖКХ-2008» и в уполномоченные государственные органы указанных сведений.</w:t>
      </w:r>
    </w:p>
    <w:p w:rsidR="00CC50DF" w:rsidRPr="00CC50DF" w:rsidRDefault="00CC50DF" w:rsidP="00CC50DF">
      <w:pPr>
        <w:jc w:val="both"/>
        <w:rPr>
          <w:sz w:val="24"/>
          <w:szCs w:val="24"/>
        </w:rPr>
      </w:pPr>
      <w:r w:rsidRPr="00CC50DF">
        <w:rPr>
          <w:sz w:val="24"/>
          <w:szCs w:val="24"/>
        </w:rPr>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CC50DF" w:rsidRPr="00CC50DF" w:rsidRDefault="00706B79" w:rsidP="00CC50DF">
      <w:pPr>
        <w:widowControl w:val="0"/>
        <w:spacing w:before="60" w:after="120"/>
        <w:jc w:val="both"/>
        <w:outlineLvl w:val="1"/>
        <w:rPr>
          <w:b/>
          <w:bCs/>
          <w:iCs/>
          <w:sz w:val="24"/>
          <w:szCs w:val="24"/>
        </w:rPr>
      </w:pPr>
      <w:r>
        <w:rPr>
          <w:b/>
          <w:bCs/>
          <w:iCs/>
          <w:sz w:val="24"/>
          <w:szCs w:val="24"/>
        </w:rPr>
        <w:lastRenderedPageBreak/>
        <w:t>5</w:t>
      </w:r>
      <w:r w:rsidR="00CC50DF" w:rsidRPr="00CC50DF">
        <w:rPr>
          <w:b/>
          <w:bCs/>
          <w:iCs/>
          <w:sz w:val="24"/>
          <w:szCs w:val="24"/>
        </w:rPr>
        <w:t>.9.</w:t>
      </w:r>
      <w:r w:rsidR="00CC50DF" w:rsidRPr="00CC50DF">
        <w:rPr>
          <w:color w:val="660066"/>
          <w:sz w:val="24"/>
          <w:szCs w:val="24"/>
        </w:rPr>
        <w:t xml:space="preserve"> </w:t>
      </w:r>
      <w:r w:rsidR="00CC50DF" w:rsidRPr="00CC50DF">
        <w:rPr>
          <w:b/>
          <w:sz w:val="24"/>
          <w:szCs w:val="24"/>
        </w:rPr>
        <w:t>Декларация соответствия участника запроса предложений общим требованиям к участникам закупки</w:t>
      </w:r>
      <w:r w:rsidR="00CC50DF" w:rsidRPr="00CC50DF">
        <w:rPr>
          <w:b/>
          <w:bCs/>
          <w:iCs/>
          <w:sz w:val="24"/>
          <w:szCs w:val="24"/>
        </w:rPr>
        <w:t xml:space="preserve"> (форма 9)</w:t>
      </w:r>
    </w:p>
    <w:p w:rsidR="00CC50DF" w:rsidRPr="00CC50DF" w:rsidRDefault="00CC50DF" w:rsidP="00CC50DF">
      <w:pPr>
        <w:widowControl w:val="0"/>
        <w:pBdr>
          <w:top w:val="single" w:sz="4" w:space="1" w:color="auto"/>
        </w:pBdr>
        <w:shd w:val="clear" w:color="auto" w:fill="E0E0E0"/>
        <w:ind w:right="21" w:firstLine="680"/>
        <w:jc w:val="center"/>
        <w:rPr>
          <w:b/>
          <w:snapToGrid w:val="0"/>
          <w:color w:val="000000"/>
          <w:spacing w:val="36"/>
          <w:sz w:val="24"/>
          <w:szCs w:val="24"/>
        </w:rPr>
      </w:pPr>
      <w:r w:rsidRPr="00CC50DF">
        <w:rPr>
          <w:b/>
          <w:snapToGrid w:val="0"/>
          <w:color w:val="000000"/>
          <w:spacing w:val="36"/>
          <w:sz w:val="24"/>
          <w:szCs w:val="24"/>
        </w:rPr>
        <w:t>начало формы</w:t>
      </w:r>
    </w:p>
    <w:p w:rsidR="00CC50DF" w:rsidRPr="00CC50DF" w:rsidRDefault="00CC50DF" w:rsidP="00CC50DF">
      <w:pPr>
        <w:rPr>
          <w:sz w:val="24"/>
          <w:szCs w:val="24"/>
        </w:rPr>
      </w:pPr>
    </w:p>
    <w:tbl>
      <w:tblPr>
        <w:tblStyle w:val="aff3"/>
        <w:tblW w:w="0" w:type="auto"/>
        <w:tblLook w:val="04A0" w:firstRow="1" w:lastRow="0" w:firstColumn="1" w:lastColumn="0" w:noHBand="0" w:noVBand="1"/>
      </w:tblPr>
      <w:tblGrid>
        <w:gridCol w:w="675"/>
        <w:gridCol w:w="5245"/>
        <w:gridCol w:w="3650"/>
      </w:tblGrid>
      <w:tr w:rsidR="00CC50DF" w:rsidRPr="00CC50DF" w:rsidTr="00CC50DF">
        <w:tc>
          <w:tcPr>
            <w:tcW w:w="675" w:type="dxa"/>
            <w:vAlign w:val="center"/>
          </w:tcPr>
          <w:p w:rsidR="00CC50DF" w:rsidRPr="00CC50DF" w:rsidRDefault="00CC50DF" w:rsidP="00CC50DF">
            <w:pPr>
              <w:jc w:val="center"/>
              <w:rPr>
                <w:b/>
                <w:sz w:val="24"/>
                <w:szCs w:val="24"/>
              </w:rPr>
            </w:pPr>
            <w:r w:rsidRPr="00CC50DF">
              <w:rPr>
                <w:b/>
                <w:sz w:val="24"/>
                <w:szCs w:val="24"/>
              </w:rPr>
              <w:t>№</w:t>
            </w:r>
          </w:p>
          <w:p w:rsidR="00CC50DF" w:rsidRPr="00CC50DF" w:rsidRDefault="00CC50DF" w:rsidP="00CC50DF">
            <w:pPr>
              <w:jc w:val="center"/>
              <w:rPr>
                <w:b/>
                <w:sz w:val="24"/>
                <w:szCs w:val="24"/>
              </w:rPr>
            </w:pPr>
            <w:r w:rsidRPr="00CC50DF">
              <w:rPr>
                <w:b/>
                <w:sz w:val="24"/>
                <w:szCs w:val="24"/>
              </w:rPr>
              <w:t>п/п</w:t>
            </w:r>
          </w:p>
        </w:tc>
        <w:tc>
          <w:tcPr>
            <w:tcW w:w="5245" w:type="dxa"/>
            <w:vAlign w:val="center"/>
          </w:tcPr>
          <w:p w:rsidR="00CC50DF" w:rsidRPr="00CC50DF" w:rsidRDefault="00CC50DF" w:rsidP="00CC50DF">
            <w:pPr>
              <w:jc w:val="center"/>
              <w:rPr>
                <w:b/>
                <w:sz w:val="24"/>
                <w:szCs w:val="24"/>
              </w:rPr>
            </w:pPr>
            <w:r w:rsidRPr="00CC50DF">
              <w:rPr>
                <w:b/>
                <w:sz w:val="24"/>
                <w:szCs w:val="24"/>
              </w:rPr>
              <w:t>Требование к участнику запроса предложений</w:t>
            </w:r>
          </w:p>
        </w:tc>
        <w:tc>
          <w:tcPr>
            <w:tcW w:w="3650" w:type="dxa"/>
            <w:vAlign w:val="center"/>
          </w:tcPr>
          <w:p w:rsidR="00CC50DF" w:rsidRPr="00CC50DF" w:rsidRDefault="00CC50DF" w:rsidP="00CC50DF">
            <w:pPr>
              <w:jc w:val="center"/>
              <w:rPr>
                <w:b/>
                <w:sz w:val="24"/>
                <w:szCs w:val="24"/>
              </w:rPr>
            </w:pPr>
            <w:r w:rsidRPr="00CC50DF">
              <w:rPr>
                <w:b/>
                <w:sz w:val="24"/>
                <w:szCs w:val="24"/>
              </w:rPr>
              <w:t>Сведения о соответствии требованию</w:t>
            </w:r>
          </w:p>
          <w:p w:rsidR="00CC50DF" w:rsidRPr="00CC50DF" w:rsidRDefault="00CC50DF" w:rsidP="00CC50DF">
            <w:pPr>
              <w:jc w:val="center"/>
              <w:rPr>
                <w:b/>
                <w:sz w:val="24"/>
                <w:szCs w:val="24"/>
              </w:rPr>
            </w:pPr>
            <w:r w:rsidRPr="00CC50DF">
              <w:rPr>
                <w:b/>
                <w:sz w:val="24"/>
                <w:szCs w:val="24"/>
              </w:rPr>
              <w:t>(заполняется Участником запроса предложений)</w:t>
            </w:r>
          </w:p>
        </w:tc>
      </w:tr>
      <w:tr w:rsidR="00CC50DF" w:rsidRPr="00CC50DF" w:rsidTr="00CC50DF">
        <w:tc>
          <w:tcPr>
            <w:tcW w:w="675" w:type="dxa"/>
          </w:tcPr>
          <w:p w:rsidR="00CC50DF" w:rsidRPr="00CC50DF" w:rsidRDefault="00CC50DF" w:rsidP="00CC50DF">
            <w:pPr>
              <w:jc w:val="both"/>
              <w:rPr>
                <w:sz w:val="24"/>
                <w:szCs w:val="24"/>
              </w:rPr>
            </w:pPr>
            <w:r w:rsidRPr="00CC50DF">
              <w:rPr>
                <w:sz w:val="24"/>
                <w:szCs w:val="24"/>
              </w:rPr>
              <w:t>1</w:t>
            </w:r>
          </w:p>
        </w:tc>
        <w:tc>
          <w:tcPr>
            <w:tcW w:w="5245" w:type="dxa"/>
          </w:tcPr>
          <w:p w:rsidR="00CC50DF" w:rsidRPr="00CC50DF" w:rsidRDefault="00CC50DF" w:rsidP="00CC50DF">
            <w:pPr>
              <w:jc w:val="both"/>
              <w:rPr>
                <w:sz w:val="24"/>
                <w:szCs w:val="24"/>
              </w:rPr>
            </w:pPr>
            <w:r w:rsidRPr="00CC50DF">
              <w:rPr>
                <w:sz w:val="24"/>
                <w:szCs w:val="24"/>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650" w:type="dxa"/>
          </w:tcPr>
          <w:p w:rsidR="00CC50DF" w:rsidRPr="00CC50DF" w:rsidRDefault="00CC50DF" w:rsidP="00CC50DF">
            <w:pPr>
              <w:jc w:val="both"/>
              <w:rPr>
                <w:sz w:val="24"/>
                <w:szCs w:val="24"/>
              </w:rPr>
            </w:pPr>
          </w:p>
        </w:tc>
      </w:tr>
      <w:tr w:rsidR="00CC50DF" w:rsidRPr="00CC50DF" w:rsidTr="00CC50DF">
        <w:tc>
          <w:tcPr>
            <w:tcW w:w="675" w:type="dxa"/>
          </w:tcPr>
          <w:p w:rsidR="00CC50DF" w:rsidRPr="00CC50DF" w:rsidRDefault="00CC50DF" w:rsidP="00CC50DF">
            <w:pPr>
              <w:jc w:val="both"/>
              <w:rPr>
                <w:sz w:val="24"/>
                <w:szCs w:val="24"/>
              </w:rPr>
            </w:pPr>
            <w:r w:rsidRPr="00CC50DF">
              <w:rPr>
                <w:sz w:val="24"/>
                <w:szCs w:val="24"/>
              </w:rPr>
              <w:t>2</w:t>
            </w:r>
          </w:p>
        </w:tc>
        <w:tc>
          <w:tcPr>
            <w:tcW w:w="5245" w:type="dxa"/>
          </w:tcPr>
          <w:p w:rsidR="00CC50DF" w:rsidRPr="00CC50DF" w:rsidRDefault="00CC50DF" w:rsidP="00CC50DF">
            <w:pPr>
              <w:jc w:val="both"/>
              <w:rPr>
                <w:sz w:val="24"/>
                <w:szCs w:val="24"/>
              </w:rPr>
            </w:pPr>
            <w:r w:rsidRPr="00CC50DF">
              <w:rPr>
                <w:sz w:val="24"/>
                <w:szCs w:val="24"/>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650" w:type="dxa"/>
          </w:tcPr>
          <w:p w:rsidR="00CC50DF" w:rsidRPr="00CC50DF" w:rsidRDefault="00CC50DF" w:rsidP="00CC50DF">
            <w:pPr>
              <w:jc w:val="both"/>
              <w:rPr>
                <w:sz w:val="24"/>
                <w:szCs w:val="24"/>
              </w:rPr>
            </w:pPr>
          </w:p>
        </w:tc>
      </w:tr>
      <w:tr w:rsidR="00CC50DF" w:rsidRPr="00CC50DF" w:rsidTr="00CC50DF">
        <w:tc>
          <w:tcPr>
            <w:tcW w:w="675" w:type="dxa"/>
          </w:tcPr>
          <w:p w:rsidR="00CC50DF" w:rsidRPr="00CC50DF" w:rsidRDefault="00CC50DF" w:rsidP="00CC50DF">
            <w:pPr>
              <w:jc w:val="both"/>
              <w:rPr>
                <w:sz w:val="24"/>
                <w:szCs w:val="24"/>
              </w:rPr>
            </w:pPr>
            <w:r w:rsidRPr="00CC50DF">
              <w:rPr>
                <w:sz w:val="24"/>
                <w:szCs w:val="24"/>
              </w:rPr>
              <w:t>3</w:t>
            </w:r>
          </w:p>
        </w:tc>
        <w:tc>
          <w:tcPr>
            <w:tcW w:w="5245" w:type="dxa"/>
          </w:tcPr>
          <w:p w:rsidR="00CC50DF" w:rsidRPr="00CC50DF" w:rsidRDefault="00CC50DF" w:rsidP="00CC50DF">
            <w:pPr>
              <w:jc w:val="both"/>
              <w:rPr>
                <w:sz w:val="24"/>
                <w:szCs w:val="24"/>
              </w:rPr>
            </w:pPr>
            <w:r w:rsidRPr="00CC50DF">
              <w:rPr>
                <w:sz w:val="24"/>
                <w:szCs w:val="24"/>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650" w:type="dxa"/>
          </w:tcPr>
          <w:p w:rsidR="00CC50DF" w:rsidRPr="00CC50DF" w:rsidRDefault="00CC50DF" w:rsidP="00CC50DF">
            <w:pPr>
              <w:jc w:val="both"/>
              <w:rPr>
                <w:sz w:val="24"/>
                <w:szCs w:val="24"/>
              </w:rPr>
            </w:pPr>
          </w:p>
        </w:tc>
      </w:tr>
      <w:tr w:rsidR="00CC50DF" w:rsidRPr="00CC50DF" w:rsidTr="00CC50DF">
        <w:tc>
          <w:tcPr>
            <w:tcW w:w="675" w:type="dxa"/>
          </w:tcPr>
          <w:p w:rsidR="00CC50DF" w:rsidRPr="00CC50DF" w:rsidRDefault="00CC50DF" w:rsidP="00CC50DF">
            <w:pPr>
              <w:jc w:val="both"/>
              <w:rPr>
                <w:sz w:val="24"/>
                <w:szCs w:val="24"/>
              </w:rPr>
            </w:pPr>
            <w:r w:rsidRPr="00CC50DF">
              <w:rPr>
                <w:sz w:val="24"/>
                <w:szCs w:val="24"/>
              </w:rPr>
              <w:t>4</w:t>
            </w:r>
          </w:p>
        </w:tc>
        <w:tc>
          <w:tcPr>
            <w:tcW w:w="5245" w:type="dxa"/>
          </w:tcPr>
          <w:p w:rsidR="00CC50DF" w:rsidRPr="00CC50DF" w:rsidRDefault="00CC50DF" w:rsidP="00CC50DF">
            <w:pPr>
              <w:jc w:val="both"/>
              <w:rPr>
                <w:sz w:val="24"/>
                <w:szCs w:val="24"/>
              </w:rPr>
            </w:pPr>
            <w:r w:rsidRPr="00CC50DF">
              <w:rPr>
                <w:sz w:val="24"/>
                <w:szCs w:val="24"/>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3650" w:type="dxa"/>
          </w:tcPr>
          <w:p w:rsidR="00CC50DF" w:rsidRPr="00CC50DF" w:rsidRDefault="00CC50DF" w:rsidP="00CC50DF">
            <w:pPr>
              <w:jc w:val="both"/>
              <w:rPr>
                <w:sz w:val="24"/>
                <w:szCs w:val="24"/>
              </w:rPr>
            </w:pPr>
          </w:p>
        </w:tc>
      </w:tr>
      <w:tr w:rsidR="00CC50DF" w:rsidRPr="00CC50DF" w:rsidTr="00CC50DF">
        <w:tc>
          <w:tcPr>
            <w:tcW w:w="675" w:type="dxa"/>
          </w:tcPr>
          <w:p w:rsidR="00CC50DF" w:rsidRPr="00CC50DF" w:rsidRDefault="00CC50DF" w:rsidP="00CC50DF">
            <w:pPr>
              <w:jc w:val="both"/>
              <w:rPr>
                <w:sz w:val="24"/>
                <w:szCs w:val="24"/>
              </w:rPr>
            </w:pPr>
            <w:r w:rsidRPr="00CC50DF">
              <w:rPr>
                <w:sz w:val="24"/>
                <w:szCs w:val="24"/>
              </w:rPr>
              <w:t>5</w:t>
            </w:r>
          </w:p>
        </w:tc>
        <w:tc>
          <w:tcPr>
            <w:tcW w:w="5245" w:type="dxa"/>
          </w:tcPr>
          <w:p w:rsidR="00CC50DF" w:rsidRPr="00CC50DF" w:rsidRDefault="00CC50DF" w:rsidP="00CC50DF">
            <w:pPr>
              <w:jc w:val="both"/>
              <w:rPr>
                <w:sz w:val="24"/>
                <w:szCs w:val="24"/>
              </w:rPr>
            </w:pPr>
            <w:r w:rsidRPr="00CC50DF">
              <w:rPr>
                <w:sz w:val="24"/>
                <w:szCs w:val="24"/>
              </w:rPr>
              <w:t xml:space="preserve">Отсутствие у участника закупки - физического лица либо у руководителя, членов </w:t>
            </w:r>
            <w:r w:rsidRPr="00CC50DF">
              <w:rPr>
                <w:sz w:val="24"/>
                <w:szCs w:val="24"/>
              </w:rPr>
              <w:lastRenderedPageBreak/>
              <w:t>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650" w:type="dxa"/>
          </w:tcPr>
          <w:p w:rsidR="00CC50DF" w:rsidRPr="00CC50DF" w:rsidRDefault="00CC50DF" w:rsidP="00CC50DF">
            <w:pPr>
              <w:jc w:val="both"/>
              <w:rPr>
                <w:sz w:val="24"/>
                <w:szCs w:val="24"/>
              </w:rPr>
            </w:pPr>
          </w:p>
        </w:tc>
      </w:tr>
      <w:tr w:rsidR="00CC50DF" w:rsidRPr="00CC50DF" w:rsidTr="00CC50DF">
        <w:tc>
          <w:tcPr>
            <w:tcW w:w="675" w:type="dxa"/>
          </w:tcPr>
          <w:p w:rsidR="00CC50DF" w:rsidRPr="00CC50DF" w:rsidRDefault="00CC50DF" w:rsidP="00CC50DF">
            <w:pPr>
              <w:jc w:val="both"/>
              <w:rPr>
                <w:sz w:val="24"/>
                <w:szCs w:val="24"/>
              </w:rPr>
            </w:pPr>
            <w:r w:rsidRPr="00CC50DF">
              <w:rPr>
                <w:sz w:val="24"/>
                <w:szCs w:val="24"/>
              </w:rPr>
              <w:t>6</w:t>
            </w:r>
          </w:p>
        </w:tc>
        <w:tc>
          <w:tcPr>
            <w:tcW w:w="5245" w:type="dxa"/>
          </w:tcPr>
          <w:p w:rsidR="00CC50DF" w:rsidRPr="00CC50DF" w:rsidRDefault="00CC50DF" w:rsidP="00CC50DF">
            <w:pPr>
              <w:jc w:val="both"/>
              <w:rPr>
                <w:sz w:val="24"/>
                <w:szCs w:val="24"/>
              </w:rPr>
            </w:pPr>
            <w:r w:rsidRPr="00CC50DF">
              <w:rPr>
                <w:sz w:val="24"/>
                <w:szCs w:val="24"/>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650" w:type="dxa"/>
          </w:tcPr>
          <w:p w:rsidR="00CC50DF" w:rsidRPr="00CC50DF" w:rsidRDefault="00CC50DF" w:rsidP="00CC50DF">
            <w:pPr>
              <w:jc w:val="both"/>
              <w:rPr>
                <w:sz w:val="24"/>
                <w:szCs w:val="24"/>
              </w:rPr>
            </w:pPr>
          </w:p>
        </w:tc>
      </w:tr>
      <w:tr w:rsidR="00CC50DF" w:rsidRPr="00CC50DF" w:rsidTr="00CC50DF">
        <w:tc>
          <w:tcPr>
            <w:tcW w:w="675" w:type="dxa"/>
          </w:tcPr>
          <w:p w:rsidR="00CC50DF" w:rsidRPr="00CC50DF" w:rsidRDefault="00CC50DF" w:rsidP="00CC50DF">
            <w:pPr>
              <w:jc w:val="both"/>
              <w:rPr>
                <w:sz w:val="24"/>
                <w:szCs w:val="24"/>
              </w:rPr>
            </w:pPr>
            <w:r w:rsidRPr="00CC50DF">
              <w:rPr>
                <w:sz w:val="24"/>
                <w:szCs w:val="24"/>
              </w:rPr>
              <w:t>7</w:t>
            </w:r>
          </w:p>
        </w:tc>
        <w:tc>
          <w:tcPr>
            <w:tcW w:w="5245" w:type="dxa"/>
          </w:tcPr>
          <w:p w:rsidR="00CC50DF" w:rsidRPr="00CC50DF" w:rsidRDefault="00CC50DF" w:rsidP="00CC50DF">
            <w:pPr>
              <w:jc w:val="both"/>
              <w:rPr>
                <w:sz w:val="24"/>
                <w:szCs w:val="24"/>
              </w:rPr>
            </w:pPr>
            <w:r w:rsidRPr="00CC50DF">
              <w:rPr>
                <w:sz w:val="24"/>
                <w:szCs w:val="24"/>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w:t>
            </w:r>
            <w:r w:rsidRPr="00CC50DF">
              <w:rPr>
                <w:sz w:val="24"/>
                <w:szCs w:val="24"/>
              </w:rPr>
              <w:lastRenderedPageBreak/>
              <w:t>акций хозяйственного общества либо долей, превышающей десять процентов в уставном капитале хозяйственного общества.</w:t>
            </w:r>
          </w:p>
        </w:tc>
        <w:tc>
          <w:tcPr>
            <w:tcW w:w="3650" w:type="dxa"/>
          </w:tcPr>
          <w:p w:rsidR="00CC50DF" w:rsidRPr="00CC50DF" w:rsidRDefault="00CC50DF" w:rsidP="00CC50DF">
            <w:pPr>
              <w:jc w:val="both"/>
              <w:rPr>
                <w:sz w:val="24"/>
                <w:szCs w:val="24"/>
              </w:rPr>
            </w:pPr>
          </w:p>
        </w:tc>
      </w:tr>
      <w:tr w:rsidR="00CC50DF" w:rsidRPr="00CC50DF" w:rsidTr="00CC50DF">
        <w:tc>
          <w:tcPr>
            <w:tcW w:w="675" w:type="dxa"/>
          </w:tcPr>
          <w:p w:rsidR="00CC50DF" w:rsidRPr="00CC50DF" w:rsidRDefault="00CC50DF" w:rsidP="00CC50DF">
            <w:pPr>
              <w:jc w:val="both"/>
              <w:rPr>
                <w:sz w:val="24"/>
                <w:szCs w:val="24"/>
              </w:rPr>
            </w:pPr>
            <w:r w:rsidRPr="00CC50DF">
              <w:rPr>
                <w:sz w:val="24"/>
                <w:szCs w:val="24"/>
              </w:rPr>
              <w:t>8</w:t>
            </w:r>
          </w:p>
        </w:tc>
        <w:tc>
          <w:tcPr>
            <w:tcW w:w="5245" w:type="dxa"/>
          </w:tcPr>
          <w:p w:rsidR="00CC50DF" w:rsidRPr="00CC50DF" w:rsidRDefault="00CC50DF" w:rsidP="00CC50DF">
            <w:pPr>
              <w:jc w:val="both"/>
              <w:rPr>
                <w:sz w:val="24"/>
                <w:szCs w:val="24"/>
              </w:rPr>
            </w:pPr>
            <w:r w:rsidRPr="00CC50DF">
              <w:rPr>
                <w:sz w:val="24"/>
                <w:szCs w:val="24"/>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650" w:type="dxa"/>
          </w:tcPr>
          <w:p w:rsidR="00CC50DF" w:rsidRPr="00CC50DF" w:rsidRDefault="00CC50DF" w:rsidP="00CC50DF">
            <w:pPr>
              <w:jc w:val="both"/>
              <w:rPr>
                <w:sz w:val="24"/>
                <w:szCs w:val="24"/>
              </w:rPr>
            </w:pPr>
          </w:p>
        </w:tc>
      </w:tr>
      <w:tr w:rsidR="00CC50DF" w:rsidRPr="00CC50DF" w:rsidTr="00CC50DF">
        <w:tc>
          <w:tcPr>
            <w:tcW w:w="675" w:type="dxa"/>
          </w:tcPr>
          <w:p w:rsidR="00CC50DF" w:rsidRPr="00CC50DF" w:rsidRDefault="00CC50DF" w:rsidP="00CC50DF">
            <w:pPr>
              <w:jc w:val="both"/>
              <w:rPr>
                <w:sz w:val="24"/>
                <w:szCs w:val="24"/>
              </w:rPr>
            </w:pPr>
            <w:r w:rsidRPr="00CC50DF">
              <w:rPr>
                <w:sz w:val="24"/>
                <w:szCs w:val="24"/>
              </w:rPr>
              <w:t>9</w:t>
            </w:r>
          </w:p>
        </w:tc>
        <w:tc>
          <w:tcPr>
            <w:tcW w:w="5245" w:type="dxa"/>
          </w:tcPr>
          <w:p w:rsidR="00CC50DF" w:rsidRPr="00CC50DF" w:rsidRDefault="00CC50DF" w:rsidP="00CC50DF">
            <w:pPr>
              <w:jc w:val="both"/>
              <w:rPr>
                <w:sz w:val="24"/>
                <w:szCs w:val="24"/>
              </w:rPr>
            </w:pPr>
            <w:r w:rsidRPr="00CC50DF">
              <w:rPr>
                <w:sz w:val="24"/>
                <w:szCs w:val="24"/>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tc>
        <w:tc>
          <w:tcPr>
            <w:tcW w:w="3650" w:type="dxa"/>
          </w:tcPr>
          <w:p w:rsidR="00CC50DF" w:rsidRPr="00CC50DF" w:rsidRDefault="00CC50DF" w:rsidP="00CC50DF">
            <w:pPr>
              <w:jc w:val="both"/>
              <w:rPr>
                <w:sz w:val="24"/>
                <w:szCs w:val="24"/>
              </w:rPr>
            </w:pPr>
          </w:p>
        </w:tc>
      </w:tr>
      <w:tr w:rsidR="00CC50DF" w:rsidRPr="00CC50DF" w:rsidTr="00CC50DF">
        <w:tc>
          <w:tcPr>
            <w:tcW w:w="675" w:type="dxa"/>
          </w:tcPr>
          <w:p w:rsidR="00CC50DF" w:rsidRPr="00CC50DF" w:rsidRDefault="00CC50DF" w:rsidP="00CC50DF">
            <w:pPr>
              <w:jc w:val="both"/>
              <w:rPr>
                <w:sz w:val="24"/>
                <w:szCs w:val="24"/>
              </w:rPr>
            </w:pPr>
            <w:r w:rsidRPr="00CC50DF">
              <w:rPr>
                <w:sz w:val="24"/>
                <w:szCs w:val="24"/>
              </w:rPr>
              <w:t>10</w:t>
            </w:r>
          </w:p>
        </w:tc>
        <w:tc>
          <w:tcPr>
            <w:tcW w:w="5245" w:type="dxa"/>
          </w:tcPr>
          <w:p w:rsidR="00CC50DF" w:rsidRPr="00CC50DF" w:rsidRDefault="00CC50DF" w:rsidP="00CC50DF">
            <w:pPr>
              <w:jc w:val="both"/>
              <w:rPr>
                <w:sz w:val="24"/>
                <w:szCs w:val="24"/>
              </w:rPr>
            </w:pPr>
            <w:r w:rsidRPr="00CC50DF">
              <w:rPr>
                <w:sz w:val="24"/>
                <w:szCs w:val="24"/>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3650" w:type="dxa"/>
          </w:tcPr>
          <w:p w:rsidR="00CC50DF" w:rsidRPr="00CC50DF" w:rsidRDefault="00CC50DF" w:rsidP="00CC50DF">
            <w:pPr>
              <w:jc w:val="both"/>
              <w:rPr>
                <w:sz w:val="24"/>
                <w:szCs w:val="24"/>
              </w:rPr>
            </w:pPr>
          </w:p>
        </w:tc>
      </w:tr>
    </w:tbl>
    <w:p w:rsidR="00CC50DF" w:rsidRPr="00CC50DF" w:rsidRDefault="00CC50DF" w:rsidP="00CC50DF">
      <w:pPr>
        <w:widowControl w:val="0"/>
        <w:ind w:firstLine="680"/>
        <w:jc w:val="both"/>
        <w:rPr>
          <w:sz w:val="24"/>
          <w:szCs w:val="24"/>
        </w:rPr>
      </w:pPr>
      <w:r w:rsidRPr="00CC50DF">
        <w:rPr>
          <w:sz w:val="24"/>
          <w:szCs w:val="24"/>
        </w:rPr>
        <w:t>Подпись: __________________</w:t>
      </w:r>
      <w:r w:rsidRPr="00CC50DF">
        <w:rPr>
          <w:sz w:val="24"/>
          <w:szCs w:val="24"/>
        </w:rPr>
        <w:tab/>
      </w:r>
      <w:r w:rsidRPr="00CC50DF">
        <w:rPr>
          <w:sz w:val="24"/>
          <w:szCs w:val="24"/>
        </w:rPr>
        <w:tab/>
      </w:r>
      <w:r w:rsidRPr="00CC50DF">
        <w:rPr>
          <w:sz w:val="24"/>
          <w:szCs w:val="24"/>
        </w:rPr>
        <w:tab/>
        <w:t>Дата: ___________________</w:t>
      </w:r>
    </w:p>
    <w:p w:rsidR="00CC50DF" w:rsidRPr="00CC50DF" w:rsidRDefault="00CC50DF" w:rsidP="00CC50DF">
      <w:pPr>
        <w:widowControl w:val="0"/>
        <w:ind w:firstLine="680"/>
        <w:jc w:val="both"/>
        <w:rPr>
          <w:sz w:val="24"/>
          <w:szCs w:val="24"/>
        </w:rPr>
      </w:pPr>
      <w:r w:rsidRPr="00CC50DF">
        <w:rPr>
          <w:sz w:val="24"/>
          <w:szCs w:val="24"/>
        </w:rPr>
        <w:t xml:space="preserve">(М.П.)                 </w:t>
      </w:r>
    </w:p>
    <w:p w:rsidR="00CC50DF" w:rsidRPr="00CC50DF" w:rsidRDefault="00CC50DF" w:rsidP="00CC50DF">
      <w:pPr>
        <w:widowControl w:val="0"/>
        <w:pBdr>
          <w:bottom w:val="single" w:sz="4" w:space="1" w:color="auto"/>
        </w:pBdr>
        <w:shd w:val="clear" w:color="auto" w:fill="E0E0E0"/>
        <w:ind w:right="21" w:firstLine="680"/>
        <w:jc w:val="center"/>
        <w:rPr>
          <w:b/>
          <w:color w:val="000000"/>
          <w:spacing w:val="36"/>
          <w:sz w:val="24"/>
          <w:szCs w:val="24"/>
        </w:rPr>
      </w:pPr>
      <w:r w:rsidRPr="00CC50DF">
        <w:rPr>
          <w:b/>
          <w:color w:val="000000"/>
          <w:spacing w:val="36"/>
          <w:sz w:val="24"/>
          <w:szCs w:val="24"/>
        </w:rPr>
        <w:t>конец форм</w:t>
      </w:r>
    </w:p>
    <w:p w:rsidR="00CC50DF" w:rsidRPr="00CC50DF" w:rsidRDefault="00CC50DF" w:rsidP="00CC50DF">
      <w:pPr>
        <w:widowControl w:val="0"/>
        <w:ind w:firstLine="680"/>
        <w:jc w:val="both"/>
        <w:rPr>
          <w:b/>
          <w:sz w:val="24"/>
          <w:szCs w:val="24"/>
        </w:rPr>
      </w:pPr>
    </w:p>
    <w:p w:rsidR="00CC50DF" w:rsidRPr="00CC50DF" w:rsidRDefault="00CC50DF" w:rsidP="00CC50DF">
      <w:pPr>
        <w:widowControl w:val="0"/>
        <w:ind w:firstLine="680"/>
        <w:jc w:val="both"/>
        <w:rPr>
          <w:b/>
          <w:sz w:val="24"/>
          <w:szCs w:val="24"/>
        </w:rPr>
      </w:pPr>
      <w:r w:rsidRPr="00CC50DF">
        <w:rPr>
          <w:b/>
          <w:sz w:val="24"/>
          <w:szCs w:val="24"/>
        </w:rPr>
        <w:t>Инструкции по заполнению:</w:t>
      </w:r>
    </w:p>
    <w:p w:rsidR="00CC50DF" w:rsidRPr="00CC50DF" w:rsidRDefault="00CC50DF" w:rsidP="00CC50DF">
      <w:pPr>
        <w:widowControl w:val="0"/>
        <w:numPr>
          <w:ilvl w:val="0"/>
          <w:numId w:val="19"/>
        </w:numPr>
        <w:tabs>
          <w:tab w:val="left" w:pos="708"/>
          <w:tab w:val="num" w:pos="1701"/>
          <w:tab w:val="num" w:pos="2880"/>
        </w:tabs>
        <w:ind w:left="0" w:firstLine="0"/>
        <w:jc w:val="both"/>
        <w:rPr>
          <w:sz w:val="24"/>
          <w:szCs w:val="24"/>
        </w:rPr>
      </w:pPr>
      <w:r w:rsidRPr="00CC50DF">
        <w:rPr>
          <w:sz w:val="24"/>
          <w:szCs w:val="24"/>
        </w:rPr>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CC50DF" w:rsidRPr="00CC50DF" w:rsidRDefault="00CC50DF" w:rsidP="00CC50DF">
      <w:pPr>
        <w:widowControl w:val="0"/>
        <w:numPr>
          <w:ilvl w:val="0"/>
          <w:numId w:val="19"/>
        </w:numPr>
        <w:tabs>
          <w:tab w:val="left" w:pos="708"/>
          <w:tab w:val="num" w:pos="1701"/>
          <w:tab w:val="num" w:pos="2880"/>
        </w:tabs>
        <w:ind w:left="0" w:firstLine="0"/>
        <w:jc w:val="both"/>
        <w:rPr>
          <w:sz w:val="24"/>
          <w:szCs w:val="24"/>
        </w:rPr>
      </w:pPr>
      <w:r w:rsidRPr="00CC50DF">
        <w:rPr>
          <w:sz w:val="24"/>
          <w:szCs w:val="24"/>
        </w:rPr>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rsidR="00CC50DF" w:rsidRPr="00CC50DF" w:rsidRDefault="00CC50DF" w:rsidP="00CC50DF">
      <w:pPr>
        <w:widowControl w:val="0"/>
        <w:numPr>
          <w:ilvl w:val="0"/>
          <w:numId w:val="19"/>
        </w:numPr>
        <w:tabs>
          <w:tab w:val="left" w:pos="708"/>
          <w:tab w:val="num" w:pos="1701"/>
          <w:tab w:val="num" w:pos="2880"/>
        </w:tabs>
        <w:ind w:left="0" w:firstLine="0"/>
        <w:jc w:val="both"/>
        <w:rPr>
          <w:sz w:val="24"/>
          <w:szCs w:val="24"/>
        </w:rPr>
      </w:pPr>
      <w:r w:rsidRPr="00CC50DF">
        <w:rPr>
          <w:sz w:val="24"/>
          <w:szCs w:val="24"/>
        </w:rPr>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rsidR="00CC50DF" w:rsidRPr="00CC50DF" w:rsidRDefault="00CC50DF" w:rsidP="00CC50DF">
      <w:pPr>
        <w:widowControl w:val="0"/>
        <w:numPr>
          <w:ilvl w:val="0"/>
          <w:numId w:val="19"/>
        </w:numPr>
        <w:tabs>
          <w:tab w:val="left" w:pos="708"/>
          <w:tab w:val="num" w:pos="1701"/>
          <w:tab w:val="num" w:pos="2880"/>
        </w:tabs>
        <w:ind w:left="0" w:firstLine="0"/>
        <w:jc w:val="both"/>
        <w:rPr>
          <w:sz w:val="24"/>
          <w:szCs w:val="24"/>
        </w:rPr>
      </w:pPr>
      <w:r w:rsidRPr="00CC50DF">
        <w:rPr>
          <w:sz w:val="24"/>
          <w:szCs w:val="24"/>
        </w:rPr>
        <w:t>Письмо должно быть подписано уполномоченным лицом и скреплено печатью.</w:t>
      </w:r>
    </w:p>
    <w:p w:rsidR="00CC50DF" w:rsidRPr="00CC50DF" w:rsidRDefault="00CC50DF" w:rsidP="00CC50DF">
      <w:pPr>
        <w:tabs>
          <w:tab w:val="left" w:pos="4710"/>
        </w:tabs>
        <w:ind w:firstLine="426"/>
        <w:jc w:val="both"/>
        <w:rPr>
          <w:sz w:val="24"/>
          <w:szCs w:val="24"/>
        </w:rPr>
      </w:pPr>
      <w:r w:rsidRPr="00CC50DF">
        <w:rPr>
          <w:sz w:val="24"/>
          <w:szCs w:val="24"/>
        </w:rPr>
        <w:tab/>
      </w:r>
    </w:p>
    <w:p w:rsidR="00CC50DF" w:rsidRPr="00CC50DF" w:rsidRDefault="00CC50DF" w:rsidP="00CC50DF">
      <w:pPr>
        <w:rPr>
          <w:sz w:val="24"/>
          <w:szCs w:val="24"/>
        </w:rPr>
      </w:pPr>
    </w:p>
    <w:p w:rsidR="00CC50DF" w:rsidRPr="00CC50DF" w:rsidRDefault="00CC50DF" w:rsidP="00CC50DF">
      <w:pPr>
        <w:widowControl w:val="0"/>
        <w:ind w:firstLine="680"/>
        <w:jc w:val="center"/>
        <w:rPr>
          <w:sz w:val="24"/>
          <w:szCs w:val="24"/>
        </w:rPr>
      </w:pPr>
    </w:p>
    <w:p w:rsidR="00CC50DF" w:rsidRPr="00CC50DF" w:rsidRDefault="00CC50DF" w:rsidP="00CC50DF">
      <w:pPr>
        <w:rPr>
          <w:sz w:val="24"/>
          <w:szCs w:val="24"/>
        </w:rPr>
      </w:pPr>
    </w:p>
    <w:p w:rsidR="00CC50DF" w:rsidRPr="00CC50DF" w:rsidRDefault="00CC50DF" w:rsidP="00CC50DF">
      <w:pPr>
        <w:rPr>
          <w:sz w:val="24"/>
          <w:szCs w:val="24"/>
        </w:rPr>
      </w:pPr>
    </w:p>
    <w:p w:rsidR="00CC50DF" w:rsidRPr="00CC50DF" w:rsidRDefault="00706B79" w:rsidP="00CC50DF">
      <w:pPr>
        <w:widowControl w:val="0"/>
        <w:spacing w:before="60" w:after="120"/>
        <w:jc w:val="both"/>
        <w:outlineLvl w:val="1"/>
        <w:rPr>
          <w:b/>
          <w:bCs/>
          <w:iCs/>
          <w:sz w:val="24"/>
          <w:szCs w:val="24"/>
        </w:rPr>
      </w:pPr>
      <w:r>
        <w:rPr>
          <w:b/>
          <w:bCs/>
          <w:iCs/>
          <w:sz w:val="24"/>
          <w:szCs w:val="24"/>
        </w:rPr>
        <w:t>5</w:t>
      </w:r>
      <w:r w:rsidR="00CC50DF" w:rsidRPr="00CC50DF">
        <w:rPr>
          <w:b/>
          <w:bCs/>
          <w:iCs/>
          <w:sz w:val="24"/>
          <w:szCs w:val="24"/>
        </w:rPr>
        <w:t>.10.</w:t>
      </w:r>
      <w:r w:rsidR="00CC50DF" w:rsidRPr="00CC50DF">
        <w:rPr>
          <w:color w:val="660066"/>
          <w:sz w:val="24"/>
          <w:szCs w:val="24"/>
        </w:rPr>
        <w:t xml:space="preserve"> </w:t>
      </w:r>
      <w:r w:rsidR="00CC50DF" w:rsidRPr="00CC50DF">
        <w:rPr>
          <w:b/>
          <w:sz w:val="24"/>
          <w:szCs w:val="24"/>
        </w:rPr>
        <w:t xml:space="preserve">Декларация </w:t>
      </w:r>
      <w:r w:rsidR="00CC50DF" w:rsidRPr="00CC50DF">
        <w:rPr>
          <w:b/>
          <w:bCs/>
          <w:iCs/>
          <w:sz w:val="24"/>
          <w:szCs w:val="24"/>
        </w:rPr>
        <w:t>(форма 10)</w:t>
      </w:r>
    </w:p>
    <w:p w:rsidR="00CC50DF" w:rsidRPr="00CC50DF" w:rsidRDefault="00CC50DF" w:rsidP="00CC50DF">
      <w:pPr>
        <w:pBdr>
          <w:top w:val="single" w:sz="4" w:space="1" w:color="auto"/>
        </w:pBdr>
        <w:shd w:val="clear" w:color="auto" w:fill="E0E0E0"/>
        <w:ind w:right="21"/>
        <w:jc w:val="center"/>
        <w:rPr>
          <w:color w:val="000000"/>
          <w:spacing w:val="36"/>
          <w:kern w:val="32"/>
          <w:sz w:val="24"/>
          <w:szCs w:val="24"/>
        </w:rPr>
      </w:pPr>
      <w:r w:rsidRPr="00CC50DF">
        <w:rPr>
          <w:color w:val="000000"/>
          <w:spacing w:val="36"/>
          <w:kern w:val="32"/>
          <w:sz w:val="24"/>
          <w:szCs w:val="24"/>
        </w:rPr>
        <w:t>начало формы</w:t>
      </w:r>
    </w:p>
    <w:p w:rsidR="00CC50DF" w:rsidRPr="00CC50DF" w:rsidRDefault="00CC50DF" w:rsidP="00CC50DF">
      <w:pPr>
        <w:ind w:left="426"/>
        <w:rPr>
          <w:i/>
          <w:kern w:val="32"/>
          <w:sz w:val="24"/>
          <w:szCs w:val="24"/>
        </w:rPr>
      </w:pPr>
      <w:r w:rsidRPr="00CC50DF">
        <w:rPr>
          <w:i/>
          <w:kern w:val="32"/>
          <w:sz w:val="24"/>
          <w:szCs w:val="24"/>
        </w:rPr>
        <w:t>На бланке организации</w:t>
      </w:r>
    </w:p>
    <w:p w:rsidR="00CC50DF" w:rsidRPr="00CC50DF" w:rsidRDefault="00CC50DF" w:rsidP="00CC50DF">
      <w:pPr>
        <w:autoSpaceDE w:val="0"/>
        <w:autoSpaceDN w:val="0"/>
        <w:adjustRightInd w:val="0"/>
        <w:ind w:left="426"/>
        <w:rPr>
          <w:b/>
          <w:kern w:val="32"/>
          <w:sz w:val="24"/>
          <w:szCs w:val="24"/>
        </w:rPr>
      </w:pPr>
      <w:r w:rsidRPr="00CC50DF">
        <w:rPr>
          <w:i/>
          <w:kern w:val="32"/>
          <w:sz w:val="24"/>
          <w:szCs w:val="24"/>
        </w:rPr>
        <w:t>Дата, исх. Номер</w:t>
      </w:r>
    </w:p>
    <w:p w:rsidR="00CC50DF" w:rsidRPr="00CC50DF" w:rsidRDefault="00CC50DF" w:rsidP="00CC50DF">
      <w:pPr>
        <w:keepNext/>
        <w:keepLines/>
        <w:spacing w:line="310" w:lineRule="exact"/>
        <w:rPr>
          <w:sz w:val="24"/>
          <w:szCs w:val="24"/>
          <w:lang w:eastAsia="en-US"/>
        </w:rPr>
      </w:pPr>
    </w:p>
    <w:p w:rsidR="00CC50DF" w:rsidRPr="00CC50DF" w:rsidRDefault="00CC50DF" w:rsidP="00CC50DF">
      <w:pPr>
        <w:keepNext/>
        <w:keepLines/>
        <w:spacing w:line="310" w:lineRule="exact"/>
        <w:jc w:val="center"/>
        <w:rPr>
          <w:sz w:val="24"/>
          <w:szCs w:val="24"/>
          <w:lang w:eastAsia="en-US"/>
        </w:rPr>
      </w:pPr>
      <w:r w:rsidRPr="00CC50DF">
        <w:rPr>
          <w:sz w:val="24"/>
          <w:szCs w:val="24"/>
          <w:lang w:eastAsia="en-US"/>
        </w:rPr>
        <w:t>ДЕКЛАРАЦИЯ</w:t>
      </w:r>
    </w:p>
    <w:p w:rsidR="00CC50DF" w:rsidRPr="00CC50DF" w:rsidRDefault="00CC50DF" w:rsidP="00CC50DF">
      <w:pPr>
        <w:jc w:val="center"/>
        <w:rPr>
          <w:b/>
          <w:kern w:val="32"/>
          <w:sz w:val="24"/>
          <w:szCs w:val="24"/>
        </w:rPr>
      </w:pPr>
      <w:r w:rsidRPr="00CC50DF">
        <w:rPr>
          <w:b/>
          <w:kern w:val="32"/>
          <w:sz w:val="24"/>
          <w:szCs w:val="24"/>
        </w:rPr>
        <w:t>________________________________</w:t>
      </w:r>
    </w:p>
    <w:p w:rsidR="00CC50DF" w:rsidRPr="00CC50DF" w:rsidRDefault="00CC50DF" w:rsidP="00CC50DF">
      <w:pPr>
        <w:keepNext/>
        <w:keepLines/>
        <w:spacing w:line="310" w:lineRule="exact"/>
        <w:jc w:val="center"/>
        <w:rPr>
          <w:sz w:val="24"/>
          <w:szCs w:val="24"/>
          <w:vertAlign w:val="superscript"/>
          <w:lang w:eastAsia="en-US"/>
        </w:rPr>
      </w:pPr>
      <w:r w:rsidRPr="00CC50DF">
        <w:rPr>
          <w:sz w:val="24"/>
          <w:szCs w:val="24"/>
          <w:vertAlign w:val="superscript"/>
          <w:lang w:eastAsia="en-US"/>
        </w:rPr>
        <w:t xml:space="preserve">           (Наименование организации)</w:t>
      </w:r>
    </w:p>
    <w:p w:rsidR="00CC50DF" w:rsidRPr="00CC50DF" w:rsidRDefault="00CC50DF" w:rsidP="00CC50DF">
      <w:pPr>
        <w:jc w:val="center"/>
        <w:rPr>
          <w:b/>
          <w:kern w:val="32"/>
          <w:sz w:val="24"/>
          <w:szCs w:val="24"/>
        </w:rPr>
      </w:pPr>
      <w:r w:rsidRPr="00CC50DF">
        <w:rPr>
          <w:b/>
          <w:kern w:val="32"/>
          <w:sz w:val="24"/>
          <w:szCs w:val="24"/>
        </w:rPr>
        <w:t>________________________________</w:t>
      </w:r>
    </w:p>
    <w:p w:rsidR="00CC50DF" w:rsidRPr="00CC50DF" w:rsidRDefault="00CC50DF" w:rsidP="00CC50DF">
      <w:pPr>
        <w:keepNext/>
        <w:keepLines/>
        <w:spacing w:line="310" w:lineRule="exact"/>
        <w:jc w:val="center"/>
        <w:rPr>
          <w:sz w:val="24"/>
          <w:szCs w:val="24"/>
          <w:vertAlign w:val="superscript"/>
          <w:lang w:eastAsia="en-US"/>
        </w:rPr>
      </w:pPr>
      <w:r w:rsidRPr="00CC50DF">
        <w:rPr>
          <w:sz w:val="24"/>
          <w:szCs w:val="24"/>
          <w:vertAlign w:val="superscript"/>
          <w:lang w:eastAsia="en-US"/>
        </w:rPr>
        <w:t xml:space="preserve">           (ИНН)</w:t>
      </w:r>
    </w:p>
    <w:p w:rsidR="00CC50DF" w:rsidRPr="00CC50DF" w:rsidRDefault="00CC50DF" w:rsidP="00CC50DF">
      <w:pPr>
        <w:numPr>
          <w:ilvl w:val="0"/>
          <w:numId w:val="30"/>
        </w:numPr>
        <w:tabs>
          <w:tab w:val="left" w:pos="333"/>
        </w:tabs>
        <w:spacing w:line="259" w:lineRule="exact"/>
        <w:ind w:right="20" w:hanging="340"/>
        <w:jc w:val="both"/>
        <w:rPr>
          <w:sz w:val="24"/>
          <w:szCs w:val="24"/>
          <w:lang w:eastAsia="en-US"/>
        </w:rPr>
      </w:pPr>
      <w:r w:rsidRPr="00CC50DF">
        <w:rPr>
          <w:sz w:val="24"/>
          <w:szCs w:val="24"/>
          <w:lang w:eastAsia="en-US"/>
        </w:rPr>
        <w:t>______________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или не действует по указанию или в интересах физического или юридического лица, которое является объектом применимых санкций.</w:t>
      </w:r>
    </w:p>
    <w:p w:rsidR="00CC50DF" w:rsidRPr="00CC50DF" w:rsidRDefault="00CC50DF" w:rsidP="00CC50DF">
      <w:pPr>
        <w:numPr>
          <w:ilvl w:val="0"/>
          <w:numId w:val="30"/>
        </w:numPr>
        <w:tabs>
          <w:tab w:val="left" w:pos="358"/>
        </w:tabs>
        <w:spacing w:line="259" w:lineRule="exact"/>
        <w:ind w:right="20" w:hanging="340"/>
        <w:jc w:val="both"/>
        <w:rPr>
          <w:sz w:val="24"/>
          <w:szCs w:val="24"/>
          <w:lang w:eastAsia="en-US"/>
        </w:rPr>
      </w:pPr>
      <w:r w:rsidRPr="00CC50DF">
        <w:rPr>
          <w:sz w:val="24"/>
          <w:szCs w:val="24"/>
          <w:lang w:eastAsia="en-US"/>
        </w:rPr>
        <w:t>____________________________ обязуется уведомить ООО «УИ ЖКХ-2008» ИНН 3817033908 (далее – ООО «УИ ЖКХ-2008») немедленно, если __________ станет объектом каких-либо применимых санкций после заключения договора,</w:t>
      </w:r>
    </w:p>
    <w:p w:rsidR="00CC50DF" w:rsidRPr="00CC50DF" w:rsidRDefault="00CC50DF" w:rsidP="00CC50DF">
      <w:pPr>
        <w:numPr>
          <w:ilvl w:val="0"/>
          <w:numId w:val="30"/>
        </w:numPr>
        <w:tabs>
          <w:tab w:val="left" w:pos="344"/>
        </w:tabs>
        <w:spacing w:line="259" w:lineRule="exact"/>
        <w:ind w:right="20" w:hanging="340"/>
        <w:jc w:val="both"/>
        <w:rPr>
          <w:sz w:val="24"/>
          <w:szCs w:val="24"/>
          <w:lang w:eastAsia="en-US"/>
        </w:rPr>
      </w:pPr>
      <w:r w:rsidRPr="00CC50DF">
        <w:rPr>
          <w:sz w:val="24"/>
          <w:szCs w:val="24"/>
          <w:lang w:eastAsia="en-US"/>
        </w:rPr>
        <w:t>ООО «УИ ЖКХ-2008» имеет право немедленно расторгнуть договор, если ООО «УИ ЖКХ-2008» станет известно, что __________ являлось объектом применимых санкций в момент заключения договора, или если __________ или любое физическое или юридическое лицо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CC50DF" w:rsidRPr="00CC50DF" w:rsidRDefault="00CC50DF" w:rsidP="00CC50DF">
      <w:pPr>
        <w:numPr>
          <w:ilvl w:val="0"/>
          <w:numId w:val="30"/>
        </w:numPr>
        <w:tabs>
          <w:tab w:val="left" w:pos="351"/>
        </w:tabs>
        <w:spacing w:line="259" w:lineRule="exact"/>
        <w:ind w:right="20" w:hanging="340"/>
        <w:jc w:val="both"/>
        <w:rPr>
          <w:sz w:val="24"/>
          <w:szCs w:val="24"/>
          <w:lang w:eastAsia="en-US"/>
        </w:rPr>
      </w:pPr>
      <w:r w:rsidRPr="00CC50DF">
        <w:rPr>
          <w:sz w:val="24"/>
          <w:szCs w:val="24"/>
          <w:lang w:eastAsia="en-US"/>
        </w:rPr>
        <w:t>__________ заявляет и гарантирует, что знает Антикоррупционное законодательство и его Персонал в отношении любой деятельности не предпринимали и не будут предпринимать, прямо или косвенно, любые действия, которые представляли бы собой нарушение Антикоррупционного законодательства, или иным образом подвергать ООО «УИ ЖКХ-2008» или её сотрудников и/или аффилированных лиц нарушению Антикоррупционного законодательства.</w:t>
      </w:r>
    </w:p>
    <w:p w:rsidR="00CC50DF" w:rsidRPr="00CC50DF" w:rsidRDefault="00CC50DF" w:rsidP="00CC50DF">
      <w:pPr>
        <w:numPr>
          <w:ilvl w:val="0"/>
          <w:numId w:val="30"/>
        </w:numPr>
        <w:tabs>
          <w:tab w:val="left" w:pos="344"/>
        </w:tabs>
        <w:spacing w:line="259" w:lineRule="exact"/>
        <w:ind w:right="20" w:hanging="340"/>
        <w:jc w:val="both"/>
        <w:rPr>
          <w:sz w:val="24"/>
          <w:szCs w:val="24"/>
          <w:lang w:eastAsia="en-US"/>
        </w:rPr>
      </w:pPr>
      <w:r w:rsidRPr="00CC50DF">
        <w:rPr>
          <w:sz w:val="24"/>
          <w:szCs w:val="24"/>
          <w:lang w:eastAsia="en-US"/>
        </w:rPr>
        <w:t>В отношении любой сделки или деятельности, подлежащей осуществлению в связи с настоящим коммерческим предложением, ни ________, ни Персонал ________ не будут выплачивать, выдавать, предлагать, обещать или санкционировать, прямо или косвенно, оплату любых взяток, подарков, денежных средств, финансовых или иных преимуществ, или любых других ценностей в нарушение Антикоррупционного законодательства и/или Политики по противодействию коррупции.</w:t>
      </w:r>
    </w:p>
    <w:p w:rsidR="00CC50DF" w:rsidRPr="00CC50DF" w:rsidRDefault="00CC50DF" w:rsidP="00CC50DF">
      <w:pPr>
        <w:numPr>
          <w:ilvl w:val="0"/>
          <w:numId w:val="30"/>
        </w:numPr>
        <w:tabs>
          <w:tab w:val="left" w:pos="348"/>
        </w:tabs>
        <w:spacing w:line="259" w:lineRule="exact"/>
        <w:ind w:right="20" w:hanging="340"/>
        <w:jc w:val="both"/>
        <w:rPr>
          <w:sz w:val="24"/>
          <w:szCs w:val="24"/>
          <w:lang w:eastAsia="en-US"/>
        </w:rPr>
      </w:pPr>
      <w:r w:rsidRPr="00CC50DF">
        <w:rPr>
          <w:sz w:val="24"/>
          <w:szCs w:val="24"/>
          <w:lang w:eastAsia="en-US"/>
        </w:rPr>
        <w:t>В отношении ______ или Персонала _______ не выносились обвинительные приговоры, они не были признаны виновными в правонарушениях, связанных с мошенничеством или коррупцией. Данные лица также не включались в ведущиеся правительствами США, Европейского Союза, Российской Федерации, Китая или иными соответствующими юрисдикциями списки лиц, отстранённых от осуществления профессиональной деятельности или исполнения служебных обязанностей, и не являются кандидатами на внесение в данные списки, а также не лишены по каким-либо иным причинам права на участие в программах государственных закупок.</w:t>
      </w:r>
    </w:p>
    <w:p w:rsidR="00CC50DF" w:rsidRPr="00CC50DF" w:rsidRDefault="00CC50DF" w:rsidP="00CC50DF">
      <w:pPr>
        <w:numPr>
          <w:ilvl w:val="0"/>
          <w:numId w:val="30"/>
        </w:numPr>
        <w:tabs>
          <w:tab w:val="left" w:pos="344"/>
        </w:tabs>
        <w:spacing w:line="259" w:lineRule="exact"/>
        <w:ind w:right="20" w:hanging="340"/>
        <w:jc w:val="both"/>
        <w:rPr>
          <w:sz w:val="24"/>
          <w:szCs w:val="24"/>
          <w:lang w:eastAsia="en-US"/>
        </w:rPr>
      </w:pPr>
      <w:r w:rsidRPr="00CC50DF">
        <w:rPr>
          <w:sz w:val="24"/>
          <w:szCs w:val="24"/>
          <w:lang w:eastAsia="en-US"/>
        </w:rPr>
        <w:t>__________ обязуется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CC50DF" w:rsidRPr="00CC50DF" w:rsidRDefault="00CC50DF" w:rsidP="00CC50DF">
      <w:pPr>
        <w:numPr>
          <w:ilvl w:val="0"/>
          <w:numId w:val="30"/>
        </w:numPr>
        <w:tabs>
          <w:tab w:val="left" w:pos="324"/>
        </w:tabs>
        <w:spacing w:line="259" w:lineRule="exact"/>
        <w:ind w:left="340" w:right="20" w:hanging="340"/>
        <w:jc w:val="both"/>
        <w:rPr>
          <w:sz w:val="24"/>
          <w:szCs w:val="24"/>
          <w:lang w:eastAsia="en-US"/>
        </w:rPr>
      </w:pPr>
      <w:r w:rsidRPr="00CC50DF">
        <w:rPr>
          <w:sz w:val="24"/>
          <w:szCs w:val="24"/>
          <w:lang w:eastAsia="en-US"/>
        </w:rPr>
        <w:t>__________ обязуется незамедлительно предоставить ООО «УИ ЖКХ-2008» письменное уведомление в случае нарушения им в течение срока действия заключенного в будущем договора каких-либо заверений, гарантий или договорённостей, указанных в настоящем коммерческом предложении.</w:t>
      </w:r>
    </w:p>
    <w:p w:rsidR="00CC50DF" w:rsidRPr="00CC50DF" w:rsidRDefault="00CC50DF" w:rsidP="00CC50DF">
      <w:pPr>
        <w:numPr>
          <w:ilvl w:val="0"/>
          <w:numId w:val="30"/>
        </w:numPr>
        <w:tabs>
          <w:tab w:val="left" w:pos="324"/>
        </w:tabs>
        <w:spacing w:line="259" w:lineRule="exact"/>
        <w:ind w:left="340" w:right="20" w:hanging="340"/>
        <w:jc w:val="both"/>
        <w:rPr>
          <w:sz w:val="24"/>
          <w:szCs w:val="24"/>
          <w:lang w:eastAsia="en-US"/>
        </w:rPr>
      </w:pPr>
      <w:r w:rsidRPr="00CC50DF">
        <w:rPr>
          <w:sz w:val="24"/>
          <w:szCs w:val="24"/>
          <w:lang w:eastAsia="en-US"/>
        </w:rPr>
        <w:t xml:space="preserve">__________ заявляет и гарантирует, что целью его учреждения является осуществление только законной деятельности, и что он не имеет каких-либо незаконных источников финансирования. </w:t>
      </w:r>
    </w:p>
    <w:p w:rsidR="00CC50DF" w:rsidRPr="00CC50DF" w:rsidRDefault="00CC50DF" w:rsidP="00CC50DF">
      <w:pPr>
        <w:rPr>
          <w:b/>
          <w:kern w:val="32"/>
          <w:sz w:val="24"/>
          <w:szCs w:val="24"/>
        </w:rPr>
      </w:pPr>
      <w:r w:rsidRPr="00CC50DF">
        <w:rPr>
          <w:b/>
          <w:kern w:val="32"/>
          <w:sz w:val="24"/>
          <w:szCs w:val="24"/>
        </w:rPr>
        <w:t>______________________________</w:t>
      </w:r>
      <w:r w:rsidRPr="00CC50DF">
        <w:rPr>
          <w:b/>
          <w:kern w:val="32"/>
          <w:sz w:val="24"/>
          <w:szCs w:val="24"/>
        </w:rPr>
        <w:tab/>
      </w:r>
      <w:r w:rsidRPr="00CC50DF">
        <w:rPr>
          <w:b/>
          <w:kern w:val="32"/>
          <w:sz w:val="24"/>
          <w:szCs w:val="24"/>
        </w:rPr>
        <w:tab/>
        <w:t>__________________</w:t>
      </w:r>
      <w:r w:rsidRPr="00CC50DF">
        <w:rPr>
          <w:b/>
          <w:kern w:val="32"/>
          <w:sz w:val="24"/>
          <w:szCs w:val="24"/>
        </w:rPr>
        <w:tab/>
      </w:r>
      <w:r w:rsidRPr="00CC50DF">
        <w:rPr>
          <w:b/>
          <w:kern w:val="32"/>
          <w:sz w:val="24"/>
          <w:szCs w:val="24"/>
        </w:rPr>
        <w:tab/>
        <w:t>_________________</w:t>
      </w:r>
    </w:p>
    <w:p w:rsidR="00CC50DF" w:rsidRPr="00CC50DF" w:rsidRDefault="00CC50DF" w:rsidP="00CC50DF">
      <w:pPr>
        <w:ind w:firstLine="708"/>
        <w:rPr>
          <w:kern w:val="32"/>
          <w:sz w:val="24"/>
          <w:szCs w:val="24"/>
          <w:vertAlign w:val="superscript"/>
        </w:rPr>
      </w:pPr>
      <w:r w:rsidRPr="00CC50DF">
        <w:rPr>
          <w:kern w:val="32"/>
          <w:sz w:val="24"/>
          <w:szCs w:val="24"/>
          <w:vertAlign w:val="superscript"/>
        </w:rPr>
        <w:t>(Должность руководителя)</w:t>
      </w:r>
      <w:r w:rsidRPr="00CC50DF">
        <w:rPr>
          <w:kern w:val="32"/>
          <w:sz w:val="24"/>
          <w:szCs w:val="24"/>
          <w:vertAlign w:val="superscript"/>
        </w:rPr>
        <w:tab/>
      </w:r>
      <w:r w:rsidRPr="00CC50DF">
        <w:rPr>
          <w:kern w:val="32"/>
          <w:sz w:val="24"/>
          <w:szCs w:val="24"/>
          <w:vertAlign w:val="superscript"/>
        </w:rPr>
        <w:tab/>
      </w:r>
      <w:r w:rsidRPr="00CC50DF">
        <w:rPr>
          <w:kern w:val="32"/>
          <w:sz w:val="24"/>
          <w:szCs w:val="24"/>
          <w:vertAlign w:val="superscript"/>
        </w:rPr>
        <w:tab/>
      </w:r>
      <w:r w:rsidRPr="00CC50DF">
        <w:rPr>
          <w:kern w:val="32"/>
          <w:sz w:val="24"/>
          <w:szCs w:val="24"/>
          <w:vertAlign w:val="superscript"/>
        </w:rPr>
        <w:tab/>
        <w:t>(подпись)</w:t>
      </w:r>
      <w:r w:rsidRPr="00CC50DF">
        <w:rPr>
          <w:kern w:val="32"/>
          <w:sz w:val="24"/>
          <w:szCs w:val="24"/>
          <w:vertAlign w:val="superscript"/>
        </w:rPr>
        <w:tab/>
      </w:r>
      <w:r w:rsidRPr="00CC50DF">
        <w:rPr>
          <w:kern w:val="32"/>
          <w:sz w:val="24"/>
          <w:szCs w:val="24"/>
          <w:vertAlign w:val="superscript"/>
        </w:rPr>
        <w:tab/>
      </w:r>
      <w:r w:rsidRPr="00CC50DF">
        <w:rPr>
          <w:kern w:val="32"/>
          <w:sz w:val="24"/>
          <w:szCs w:val="24"/>
          <w:vertAlign w:val="superscript"/>
        </w:rPr>
        <w:tab/>
        <w:t xml:space="preserve">      (расшифровка подписи)</w:t>
      </w:r>
    </w:p>
    <w:p w:rsidR="00706B79" w:rsidRPr="00163117" w:rsidRDefault="00706B79" w:rsidP="00706B79">
      <w:pPr>
        <w:widowControl w:val="0"/>
        <w:spacing w:before="60" w:after="120"/>
        <w:jc w:val="both"/>
        <w:outlineLvl w:val="1"/>
        <w:rPr>
          <w:b/>
          <w:bCs/>
          <w:iCs/>
          <w:sz w:val="24"/>
          <w:szCs w:val="24"/>
        </w:rPr>
      </w:pPr>
      <w:r w:rsidRPr="00163117">
        <w:rPr>
          <w:b/>
          <w:bCs/>
          <w:iCs/>
          <w:sz w:val="24"/>
          <w:szCs w:val="24"/>
        </w:rPr>
        <w:lastRenderedPageBreak/>
        <w:t>5.11.</w:t>
      </w:r>
      <w:r w:rsidRPr="00163117">
        <w:rPr>
          <w:color w:val="660066"/>
          <w:sz w:val="24"/>
          <w:szCs w:val="24"/>
        </w:rPr>
        <w:t xml:space="preserve"> </w:t>
      </w:r>
      <w:r w:rsidRPr="00163117">
        <w:rPr>
          <w:b/>
          <w:sz w:val="24"/>
          <w:szCs w:val="24"/>
        </w:rPr>
        <w:t xml:space="preserve">Коммерческое предложение </w:t>
      </w:r>
      <w:r w:rsidRPr="00163117">
        <w:rPr>
          <w:b/>
          <w:bCs/>
          <w:iCs/>
          <w:sz w:val="24"/>
          <w:szCs w:val="24"/>
        </w:rPr>
        <w:t>(форма 11)</w:t>
      </w:r>
    </w:p>
    <w:p w:rsidR="00706B79" w:rsidRPr="00163117" w:rsidRDefault="00706B79" w:rsidP="00706B79">
      <w:pPr>
        <w:rPr>
          <w:sz w:val="22"/>
          <w:szCs w:val="22"/>
        </w:rPr>
      </w:pPr>
    </w:p>
    <w:p w:rsidR="00706B79" w:rsidRPr="00163117" w:rsidRDefault="00706B79" w:rsidP="00706B79">
      <w:pPr>
        <w:rPr>
          <w:sz w:val="22"/>
          <w:szCs w:val="22"/>
        </w:rPr>
      </w:pPr>
      <w:r w:rsidRPr="00163117">
        <w:rPr>
          <w:sz w:val="22"/>
          <w:szCs w:val="22"/>
        </w:rPr>
        <w:t>Форма коммерческого предложения участника закупки</w:t>
      </w:r>
    </w:p>
    <w:p w:rsidR="00706B79" w:rsidRPr="00163117" w:rsidRDefault="00706B79" w:rsidP="00706B79">
      <w:pPr>
        <w:rPr>
          <w:sz w:val="22"/>
          <w:szCs w:val="22"/>
        </w:rPr>
      </w:pPr>
    </w:p>
    <w:p w:rsidR="00706B79" w:rsidRPr="00163117" w:rsidRDefault="00706B79" w:rsidP="00706B79">
      <w:pPr>
        <w:rPr>
          <w:sz w:val="22"/>
          <w:szCs w:val="22"/>
        </w:rPr>
      </w:pPr>
      <w:r w:rsidRPr="00163117">
        <w:rPr>
          <w:sz w:val="22"/>
          <w:szCs w:val="22"/>
        </w:rPr>
        <w:t>Коммерческое предложение (кроме ценового)</w:t>
      </w:r>
    </w:p>
    <w:p w:rsidR="00706B79" w:rsidRPr="00163117" w:rsidRDefault="00706B79" w:rsidP="00706B79">
      <w:pPr>
        <w:rPr>
          <w:sz w:val="22"/>
          <w:szCs w:val="22"/>
        </w:rPr>
      </w:pPr>
    </w:p>
    <w:tbl>
      <w:tblPr>
        <w:tblStyle w:val="a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6"/>
        <w:gridCol w:w="6201"/>
      </w:tblGrid>
      <w:tr w:rsidR="00706B79" w:rsidRPr="00163117" w:rsidTr="00680BD1">
        <w:tc>
          <w:tcPr>
            <w:tcW w:w="3936" w:type="dxa"/>
            <w:tcBorders>
              <w:right w:val="single" w:sz="4" w:space="0" w:color="auto"/>
            </w:tcBorders>
          </w:tcPr>
          <w:p w:rsidR="00706B79" w:rsidRPr="00163117" w:rsidRDefault="00706B79" w:rsidP="00680BD1">
            <w:pPr>
              <w:rPr>
                <w:sz w:val="22"/>
                <w:szCs w:val="22"/>
              </w:rPr>
            </w:pPr>
            <w:r w:rsidRPr="00163117">
              <w:rPr>
                <w:sz w:val="22"/>
                <w:szCs w:val="22"/>
              </w:rPr>
              <w:t xml:space="preserve">№ закупки </w:t>
            </w:r>
          </w:p>
          <w:p w:rsidR="00706B79" w:rsidRPr="00163117" w:rsidRDefault="00706B79" w:rsidP="00680BD1">
            <w:pPr>
              <w:ind w:firstLine="708"/>
              <w:rPr>
                <w:sz w:val="22"/>
                <w:szCs w:val="22"/>
              </w:rPr>
            </w:pPr>
          </w:p>
        </w:tc>
        <w:tc>
          <w:tcPr>
            <w:tcW w:w="6201" w:type="dxa"/>
            <w:tcBorders>
              <w:top w:val="single" w:sz="4" w:space="0" w:color="auto"/>
              <w:left w:val="single" w:sz="4" w:space="0" w:color="auto"/>
              <w:bottom w:val="single" w:sz="4" w:space="0" w:color="auto"/>
              <w:right w:val="single" w:sz="4" w:space="0" w:color="auto"/>
            </w:tcBorders>
          </w:tcPr>
          <w:p w:rsidR="00706B79" w:rsidRPr="00163117" w:rsidRDefault="00706B79" w:rsidP="00680BD1">
            <w:pPr>
              <w:rPr>
                <w:sz w:val="22"/>
                <w:szCs w:val="22"/>
              </w:rPr>
            </w:pPr>
          </w:p>
        </w:tc>
      </w:tr>
      <w:tr w:rsidR="00706B79" w:rsidRPr="00163117" w:rsidTr="00680BD1">
        <w:tc>
          <w:tcPr>
            <w:tcW w:w="3936" w:type="dxa"/>
            <w:tcBorders>
              <w:right w:val="single" w:sz="4" w:space="0" w:color="auto"/>
            </w:tcBorders>
          </w:tcPr>
          <w:p w:rsidR="00706B79" w:rsidRPr="00163117" w:rsidRDefault="00706B79" w:rsidP="00680BD1">
            <w:pPr>
              <w:rPr>
                <w:sz w:val="22"/>
                <w:szCs w:val="22"/>
              </w:rPr>
            </w:pPr>
            <w:r w:rsidRPr="00163117">
              <w:rPr>
                <w:sz w:val="22"/>
                <w:szCs w:val="22"/>
              </w:rPr>
              <w:t xml:space="preserve">Полное фирменное наименование </w:t>
            </w:r>
          </w:p>
          <w:p w:rsidR="00706B79" w:rsidRPr="00163117" w:rsidRDefault="00706B79" w:rsidP="00680BD1">
            <w:pPr>
              <w:rPr>
                <w:sz w:val="22"/>
                <w:szCs w:val="22"/>
              </w:rPr>
            </w:pPr>
            <w:r w:rsidRPr="00163117">
              <w:rPr>
                <w:sz w:val="22"/>
                <w:szCs w:val="22"/>
              </w:rPr>
              <w:t>или ФИО</w:t>
            </w:r>
          </w:p>
          <w:p w:rsidR="00706B79" w:rsidRPr="00163117" w:rsidRDefault="00706B79" w:rsidP="00680BD1">
            <w:pPr>
              <w:rPr>
                <w:sz w:val="22"/>
                <w:szCs w:val="22"/>
              </w:rPr>
            </w:pPr>
          </w:p>
        </w:tc>
        <w:tc>
          <w:tcPr>
            <w:tcW w:w="6201" w:type="dxa"/>
            <w:tcBorders>
              <w:top w:val="single" w:sz="4" w:space="0" w:color="auto"/>
              <w:left w:val="single" w:sz="4" w:space="0" w:color="auto"/>
              <w:bottom w:val="single" w:sz="4" w:space="0" w:color="auto"/>
              <w:right w:val="single" w:sz="4" w:space="0" w:color="auto"/>
            </w:tcBorders>
          </w:tcPr>
          <w:p w:rsidR="00706B79" w:rsidRPr="00163117" w:rsidRDefault="00706B79" w:rsidP="00680BD1">
            <w:pPr>
              <w:rPr>
                <w:sz w:val="22"/>
                <w:szCs w:val="22"/>
              </w:rPr>
            </w:pPr>
          </w:p>
        </w:tc>
      </w:tr>
      <w:tr w:rsidR="00706B79" w:rsidRPr="00163117" w:rsidTr="00680BD1">
        <w:tc>
          <w:tcPr>
            <w:tcW w:w="3936" w:type="dxa"/>
            <w:tcBorders>
              <w:right w:val="single" w:sz="4" w:space="0" w:color="auto"/>
            </w:tcBorders>
          </w:tcPr>
          <w:p w:rsidR="00706B79" w:rsidRPr="00163117" w:rsidRDefault="00706B79" w:rsidP="00680BD1">
            <w:pPr>
              <w:rPr>
                <w:sz w:val="22"/>
                <w:szCs w:val="22"/>
              </w:rPr>
            </w:pPr>
            <w:r w:rsidRPr="00163117">
              <w:rPr>
                <w:sz w:val="22"/>
                <w:szCs w:val="22"/>
              </w:rPr>
              <w:t>ИНН</w:t>
            </w:r>
          </w:p>
          <w:p w:rsidR="00706B79" w:rsidRPr="00163117" w:rsidRDefault="00706B79" w:rsidP="00680BD1">
            <w:pPr>
              <w:rPr>
                <w:sz w:val="22"/>
                <w:szCs w:val="22"/>
              </w:rPr>
            </w:pPr>
          </w:p>
        </w:tc>
        <w:tc>
          <w:tcPr>
            <w:tcW w:w="6201" w:type="dxa"/>
            <w:tcBorders>
              <w:top w:val="single" w:sz="4" w:space="0" w:color="auto"/>
              <w:left w:val="single" w:sz="4" w:space="0" w:color="auto"/>
              <w:bottom w:val="single" w:sz="4" w:space="0" w:color="auto"/>
              <w:right w:val="single" w:sz="4" w:space="0" w:color="auto"/>
            </w:tcBorders>
          </w:tcPr>
          <w:p w:rsidR="00706B79" w:rsidRPr="00163117" w:rsidRDefault="00706B79" w:rsidP="00680BD1">
            <w:pPr>
              <w:rPr>
                <w:sz w:val="22"/>
                <w:szCs w:val="22"/>
              </w:rPr>
            </w:pPr>
          </w:p>
        </w:tc>
      </w:tr>
      <w:tr w:rsidR="00706B79" w:rsidRPr="00163117" w:rsidTr="00680BD1">
        <w:tc>
          <w:tcPr>
            <w:tcW w:w="3936" w:type="dxa"/>
            <w:tcBorders>
              <w:right w:val="single" w:sz="4" w:space="0" w:color="auto"/>
            </w:tcBorders>
          </w:tcPr>
          <w:p w:rsidR="00706B79" w:rsidRPr="00163117" w:rsidRDefault="00706B79" w:rsidP="00680BD1">
            <w:pPr>
              <w:rPr>
                <w:sz w:val="22"/>
                <w:szCs w:val="22"/>
              </w:rPr>
            </w:pPr>
            <w:r w:rsidRPr="00163117">
              <w:rPr>
                <w:sz w:val="22"/>
                <w:szCs w:val="22"/>
              </w:rPr>
              <w:t>КПП</w:t>
            </w:r>
          </w:p>
          <w:p w:rsidR="00706B79" w:rsidRPr="00163117" w:rsidRDefault="00706B79" w:rsidP="00680BD1">
            <w:pPr>
              <w:rPr>
                <w:sz w:val="22"/>
                <w:szCs w:val="22"/>
              </w:rPr>
            </w:pPr>
          </w:p>
        </w:tc>
        <w:tc>
          <w:tcPr>
            <w:tcW w:w="6201" w:type="dxa"/>
            <w:tcBorders>
              <w:top w:val="single" w:sz="4" w:space="0" w:color="auto"/>
              <w:left w:val="single" w:sz="4" w:space="0" w:color="auto"/>
              <w:bottom w:val="single" w:sz="4" w:space="0" w:color="auto"/>
              <w:right w:val="single" w:sz="4" w:space="0" w:color="auto"/>
            </w:tcBorders>
          </w:tcPr>
          <w:p w:rsidR="00706B79" w:rsidRPr="00163117" w:rsidRDefault="00706B79" w:rsidP="00680BD1">
            <w:pPr>
              <w:rPr>
                <w:sz w:val="22"/>
                <w:szCs w:val="22"/>
              </w:rPr>
            </w:pPr>
          </w:p>
        </w:tc>
      </w:tr>
    </w:tbl>
    <w:p w:rsidR="00706B79" w:rsidRPr="00163117" w:rsidRDefault="00706B79" w:rsidP="00706B79">
      <w:pPr>
        <w:rPr>
          <w:sz w:val="22"/>
          <w:szCs w:val="22"/>
        </w:rPr>
      </w:pPr>
    </w:p>
    <w:tbl>
      <w:tblPr>
        <w:tblStyle w:val="aff3"/>
        <w:tblW w:w="0" w:type="auto"/>
        <w:tblLook w:val="04A0" w:firstRow="1" w:lastRow="0" w:firstColumn="1" w:lastColumn="0" w:noHBand="0" w:noVBand="1"/>
      </w:tblPr>
      <w:tblGrid>
        <w:gridCol w:w="675"/>
        <w:gridCol w:w="4393"/>
        <w:gridCol w:w="2978"/>
        <w:gridCol w:w="2091"/>
      </w:tblGrid>
      <w:tr w:rsidR="00706B79" w:rsidRPr="00163117" w:rsidTr="00680BD1">
        <w:tc>
          <w:tcPr>
            <w:tcW w:w="675" w:type="dxa"/>
          </w:tcPr>
          <w:p w:rsidR="00706B79" w:rsidRPr="00163117" w:rsidRDefault="00706B79" w:rsidP="00680BD1">
            <w:pPr>
              <w:rPr>
                <w:sz w:val="22"/>
                <w:szCs w:val="22"/>
              </w:rPr>
            </w:pPr>
            <w:r w:rsidRPr="00163117">
              <w:rPr>
                <w:sz w:val="22"/>
                <w:szCs w:val="22"/>
              </w:rPr>
              <w:t>№</w:t>
            </w:r>
          </w:p>
        </w:tc>
        <w:tc>
          <w:tcPr>
            <w:tcW w:w="4393" w:type="dxa"/>
          </w:tcPr>
          <w:p w:rsidR="00706B79" w:rsidRPr="00163117" w:rsidRDefault="00706B79" w:rsidP="00680BD1">
            <w:pPr>
              <w:rPr>
                <w:sz w:val="22"/>
                <w:szCs w:val="22"/>
              </w:rPr>
            </w:pPr>
            <w:r w:rsidRPr="00163117">
              <w:rPr>
                <w:sz w:val="22"/>
                <w:szCs w:val="22"/>
              </w:rPr>
              <w:t xml:space="preserve">Коммерческий параметр  </w:t>
            </w:r>
          </w:p>
        </w:tc>
        <w:tc>
          <w:tcPr>
            <w:tcW w:w="2978" w:type="dxa"/>
          </w:tcPr>
          <w:p w:rsidR="00706B79" w:rsidRPr="00163117" w:rsidRDefault="00706B79" w:rsidP="00680BD1">
            <w:pPr>
              <w:rPr>
                <w:sz w:val="22"/>
                <w:szCs w:val="22"/>
              </w:rPr>
            </w:pPr>
            <w:r w:rsidRPr="00163117">
              <w:rPr>
                <w:sz w:val="22"/>
                <w:szCs w:val="22"/>
              </w:rPr>
              <w:t xml:space="preserve">  Значение</w:t>
            </w:r>
          </w:p>
          <w:p w:rsidR="00706B79" w:rsidRPr="00163117" w:rsidRDefault="00706B79" w:rsidP="00680BD1">
            <w:pPr>
              <w:rPr>
                <w:sz w:val="22"/>
                <w:szCs w:val="22"/>
              </w:rPr>
            </w:pPr>
          </w:p>
        </w:tc>
        <w:tc>
          <w:tcPr>
            <w:tcW w:w="2091" w:type="dxa"/>
          </w:tcPr>
          <w:p w:rsidR="00706B79" w:rsidRPr="00163117" w:rsidRDefault="00706B79" w:rsidP="00680BD1">
            <w:pPr>
              <w:rPr>
                <w:sz w:val="22"/>
                <w:szCs w:val="22"/>
              </w:rPr>
            </w:pPr>
            <w:r w:rsidRPr="00163117">
              <w:rPr>
                <w:sz w:val="22"/>
                <w:szCs w:val="22"/>
              </w:rPr>
              <w:t>Единица измерения</w:t>
            </w:r>
          </w:p>
          <w:p w:rsidR="00706B79" w:rsidRPr="00163117" w:rsidRDefault="00706B79" w:rsidP="00680BD1">
            <w:pPr>
              <w:rPr>
                <w:sz w:val="22"/>
                <w:szCs w:val="22"/>
              </w:rPr>
            </w:pPr>
          </w:p>
        </w:tc>
      </w:tr>
      <w:tr w:rsidR="00706B79" w:rsidRPr="00163117" w:rsidTr="00680BD1">
        <w:tc>
          <w:tcPr>
            <w:tcW w:w="675" w:type="dxa"/>
          </w:tcPr>
          <w:p w:rsidR="00706B79" w:rsidRPr="00163117" w:rsidRDefault="00706B79" w:rsidP="00680BD1">
            <w:pPr>
              <w:jc w:val="center"/>
              <w:rPr>
                <w:sz w:val="22"/>
                <w:szCs w:val="22"/>
              </w:rPr>
            </w:pPr>
            <w:r w:rsidRPr="00163117">
              <w:rPr>
                <w:sz w:val="22"/>
                <w:szCs w:val="22"/>
              </w:rPr>
              <w:t>1</w:t>
            </w:r>
          </w:p>
        </w:tc>
        <w:tc>
          <w:tcPr>
            <w:tcW w:w="4393" w:type="dxa"/>
          </w:tcPr>
          <w:p w:rsidR="00706B79" w:rsidRPr="00163117" w:rsidRDefault="00706B79" w:rsidP="00680BD1">
            <w:pPr>
              <w:rPr>
                <w:sz w:val="22"/>
                <w:szCs w:val="22"/>
              </w:rPr>
            </w:pPr>
            <w:r w:rsidRPr="00163117">
              <w:rPr>
                <w:sz w:val="22"/>
                <w:szCs w:val="22"/>
              </w:rPr>
              <w:t>Предмет договора</w:t>
            </w:r>
          </w:p>
          <w:p w:rsidR="00706B79" w:rsidRPr="00163117" w:rsidRDefault="00706B79" w:rsidP="00680BD1">
            <w:pPr>
              <w:rPr>
                <w:sz w:val="22"/>
                <w:szCs w:val="22"/>
              </w:rPr>
            </w:pPr>
          </w:p>
        </w:tc>
        <w:tc>
          <w:tcPr>
            <w:tcW w:w="2978" w:type="dxa"/>
          </w:tcPr>
          <w:p w:rsidR="00706B79" w:rsidRPr="00163117" w:rsidRDefault="00706B79" w:rsidP="00680BD1">
            <w:pPr>
              <w:rPr>
                <w:sz w:val="22"/>
                <w:szCs w:val="22"/>
              </w:rPr>
            </w:pPr>
          </w:p>
        </w:tc>
        <w:tc>
          <w:tcPr>
            <w:tcW w:w="2091" w:type="dxa"/>
          </w:tcPr>
          <w:p w:rsidR="00706B79" w:rsidRPr="00163117" w:rsidRDefault="00706B79" w:rsidP="00680BD1">
            <w:pPr>
              <w:rPr>
                <w:sz w:val="22"/>
                <w:szCs w:val="22"/>
              </w:rPr>
            </w:pPr>
          </w:p>
        </w:tc>
      </w:tr>
      <w:tr w:rsidR="00706B79" w:rsidRPr="00163117" w:rsidTr="00680BD1">
        <w:tc>
          <w:tcPr>
            <w:tcW w:w="675" w:type="dxa"/>
          </w:tcPr>
          <w:p w:rsidR="00706B79" w:rsidRPr="00163117" w:rsidRDefault="00706B79" w:rsidP="00680BD1">
            <w:pPr>
              <w:jc w:val="center"/>
              <w:rPr>
                <w:sz w:val="22"/>
                <w:szCs w:val="22"/>
              </w:rPr>
            </w:pPr>
            <w:r w:rsidRPr="00163117">
              <w:rPr>
                <w:sz w:val="22"/>
                <w:szCs w:val="22"/>
              </w:rPr>
              <w:t>2</w:t>
            </w:r>
          </w:p>
        </w:tc>
        <w:tc>
          <w:tcPr>
            <w:tcW w:w="4393" w:type="dxa"/>
          </w:tcPr>
          <w:p w:rsidR="00706B79" w:rsidRPr="00163117" w:rsidRDefault="00706B79" w:rsidP="00680BD1">
            <w:pPr>
              <w:rPr>
                <w:sz w:val="22"/>
                <w:szCs w:val="22"/>
              </w:rPr>
            </w:pPr>
            <w:r w:rsidRPr="00163117">
              <w:rPr>
                <w:sz w:val="22"/>
                <w:szCs w:val="22"/>
              </w:rPr>
              <w:t xml:space="preserve">Страна происхождения </w:t>
            </w:r>
          </w:p>
          <w:p w:rsidR="00706B79" w:rsidRPr="00163117" w:rsidRDefault="00706B79" w:rsidP="00680BD1">
            <w:pPr>
              <w:rPr>
                <w:sz w:val="22"/>
                <w:szCs w:val="22"/>
              </w:rPr>
            </w:pPr>
            <w:r w:rsidRPr="00163117">
              <w:rPr>
                <w:sz w:val="22"/>
                <w:szCs w:val="22"/>
              </w:rPr>
              <w:t>продукции</w:t>
            </w:r>
          </w:p>
          <w:p w:rsidR="00706B79" w:rsidRPr="00163117" w:rsidRDefault="00706B79" w:rsidP="00680BD1">
            <w:pPr>
              <w:rPr>
                <w:sz w:val="22"/>
                <w:szCs w:val="22"/>
              </w:rPr>
            </w:pPr>
          </w:p>
        </w:tc>
        <w:tc>
          <w:tcPr>
            <w:tcW w:w="2978" w:type="dxa"/>
          </w:tcPr>
          <w:p w:rsidR="00706B79" w:rsidRPr="00163117" w:rsidRDefault="00706B79" w:rsidP="00680BD1">
            <w:pPr>
              <w:rPr>
                <w:sz w:val="22"/>
                <w:szCs w:val="22"/>
              </w:rPr>
            </w:pPr>
          </w:p>
        </w:tc>
        <w:tc>
          <w:tcPr>
            <w:tcW w:w="2091" w:type="dxa"/>
          </w:tcPr>
          <w:p w:rsidR="00706B79" w:rsidRPr="00163117" w:rsidRDefault="00706B79" w:rsidP="00680BD1">
            <w:pPr>
              <w:rPr>
                <w:sz w:val="22"/>
                <w:szCs w:val="22"/>
              </w:rPr>
            </w:pPr>
          </w:p>
        </w:tc>
      </w:tr>
      <w:tr w:rsidR="00706B79" w:rsidRPr="00163117" w:rsidTr="00680BD1">
        <w:tc>
          <w:tcPr>
            <w:tcW w:w="675" w:type="dxa"/>
          </w:tcPr>
          <w:p w:rsidR="00706B79" w:rsidRPr="00163117" w:rsidRDefault="00706B79" w:rsidP="00680BD1">
            <w:pPr>
              <w:jc w:val="center"/>
              <w:rPr>
                <w:sz w:val="22"/>
                <w:szCs w:val="22"/>
              </w:rPr>
            </w:pPr>
            <w:r w:rsidRPr="00163117">
              <w:rPr>
                <w:sz w:val="22"/>
                <w:szCs w:val="22"/>
              </w:rPr>
              <w:t>3</w:t>
            </w:r>
          </w:p>
        </w:tc>
        <w:tc>
          <w:tcPr>
            <w:tcW w:w="4393" w:type="dxa"/>
          </w:tcPr>
          <w:p w:rsidR="00706B79" w:rsidRPr="00163117" w:rsidRDefault="00706B79" w:rsidP="00680BD1">
            <w:pPr>
              <w:rPr>
                <w:sz w:val="22"/>
                <w:szCs w:val="22"/>
              </w:rPr>
            </w:pPr>
            <w:r w:rsidRPr="00163117">
              <w:rPr>
                <w:sz w:val="22"/>
                <w:szCs w:val="22"/>
              </w:rPr>
              <w:t xml:space="preserve">Место выполнения работ </w:t>
            </w:r>
          </w:p>
          <w:p w:rsidR="00706B79" w:rsidRPr="00163117" w:rsidRDefault="00706B79" w:rsidP="00680BD1">
            <w:pPr>
              <w:rPr>
                <w:sz w:val="22"/>
                <w:szCs w:val="22"/>
              </w:rPr>
            </w:pPr>
            <w:r w:rsidRPr="00163117">
              <w:rPr>
                <w:sz w:val="22"/>
                <w:szCs w:val="22"/>
              </w:rPr>
              <w:t>(оказания услуг)</w:t>
            </w:r>
          </w:p>
          <w:p w:rsidR="00706B79" w:rsidRPr="00163117" w:rsidRDefault="00706B79" w:rsidP="00680BD1">
            <w:pPr>
              <w:rPr>
                <w:sz w:val="22"/>
                <w:szCs w:val="22"/>
              </w:rPr>
            </w:pPr>
          </w:p>
        </w:tc>
        <w:tc>
          <w:tcPr>
            <w:tcW w:w="2978" w:type="dxa"/>
          </w:tcPr>
          <w:p w:rsidR="00706B79" w:rsidRPr="00163117" w:rsidRDefault="00706B79" w:rsidP="00680BD1">
            <w:pPr>
              <w:rPr>
                <w:sz w:val="22"/>
                <w:szCs w:val="22"/>
              </w:rPr>
            </w:pPr>
          </w:p>
        </w:tc>
        <w:tc>
          <w:tcPr>
            <w:tcW w:w="2091" w:type="dxa"/>
          </w:tcPr>
          <w:p w:rsidR="00706B79" w:rsidRPr="00163117" w:rsidRDefault="00706B79" w:rsidP="00680BD1">
            <w:pPr>
              <w:rPr>
                <w:sz w:val="22"/>
                <w:szCs w:val="22"/>
              </w:rPr>
            </w:pPr>
          </w:p>
        </w:tc>
      </w:tr>
      <w:tr w:rsidR="00706B79" w:rsidRPr="00163117" w:rsidTr="00680BD1">
        <w:tc>
          <w:tcPr>
            <w:tcW w:w="675" w:type="dxa"/>
          </w:tcPr>
          <w:p w:rsidR="00706B79" w:rsidRPr="00163117" w:rsidRDefault="00706B79" w:rsidP="00680BD1">
            <w:pPr>
              <w:jc w:val="center"/>
              <w:rPr>
                <w:sz w:val="22"/>
                <w:szCs w:val="22"/>
              </w:rPr>
            </w:pPr>
            <w:r w:rsidRPr="00163117">
              <w:rPr>
                <w:sz w:val="22"/>
                <w:szCs w:val="22"/>
              </w:rPr>
              <w:t>4</w:t>
            </w:r>
          </w:p>
        </w:tc>
        <w:tc>
          <w:tcPr>
            <w:tcW w:w="4393" w:type="dxa"/>
          </w:tcPr>
          <w:p w:rsidR="00706B79" w:rsidRPr="00163117" w:rsidRDefault="00706B79" w:rsidP="00680BD1">
            <w:pPr>
              <w:rPr>
                <w:sz w:val="22"/>
                <w:szCs w:val="22"/>
              </w:rPr>
            </w:pPr>
            <w:r w:rsidRPr="00163117">
              <w:rPr>
                <w:sz w:val="22"/>
                <w:szCs w:val="22"/>
              </w:rPr>
              <w:t>Срок (период) выполнения работ (оказания услуг)</w:t>
            </w:r>
          </w:p>
          <w:p w:rsidR="00706B79" w:rsidRPr="00163117" w:rsidRDefault="00706B79" w:rsidP="00680BD1">
            <w:pPr>
              <w:rPr>
                <w:sz w:val="22"/>
                <w:szCs w:val="22"/>
              </w:rPr>
            </w:pPr>
          </w:p>
        </w:tc>
        <w:tc>
          <w:tcPr>
            <w:tcW w:w="2978" w:type="dxa"/>
          </w:tcPr>
          <w:p w:rsidR="00706B79" w:rsidRPr="00163117" w:rsidRDefault="00706B79" w:rsidP="00680BD1">
            <w:pPr>
              <w:rPr>
                <w:sz w:val="22"/>
                <w:szCs w:val="22"/>
              </w:rPr>
            </w:pPr>
          </w:p>
        </w:tc>
        <w:tc>
          <w:tcPr>
            <w:tcW w:w="2091" w:type="dxa"/>
          </w:tcPr>
          <w:p w:rsidR="00706B79" w:rsidRPr="00163117" w:rsidRDefault="00706B79" w:rsidP="00680BD1">
            <w:pPr>
              <w:rPr>
                <w:sz w:val="22"/>
                <w:szCs w:val="22"/>
              </w:rPr>
            </w:pPr>
            <w:r w:rsidRPr="00163117">
              <w:rPr>
                <w:sz w:val="22"/>
                <w:szCs w:val="22"/>
              </w:rPr>
              <w:t>День</w:t>
            </w:r>
          </w:p>
          <w:p w:rsidR="00706B79" w:rsidRPr="00163117" w:rsidRDefault="00706B79" w:rsidP="00680BD1">
            <w:pPr>
              <w:rPr>
                <w:sz w:val="22"/>
                <w:szCs w:val="22"/>
              </w:rPr>
            </w:pPr>
          </w:p>
        </w:tc>
      </w:tr>
      <w:tr w:rsidR="00706B79" w:rsidRPr="00163117" w:rsidTr="00680BD1">
        <w:tc>
          <w:tcPr>
            <w:tcW w:w="675" w:type="dxa"/>
          </w:tcPr>
          <w:p w:rsidR="00706B79" w:rsidRPr="00163117" w:rsidRDefault="00706B79" w:rsidP="00680BD1">
            <w:pPr>
              <w:jc w:val="center"/>
              <w:rPr>
                <w:sz w:val="22"/>
                <w:szCs w:val="22"/>
              </w:rPr>
            </w:pPr>
            <w:r w:rsidRPr="00163117">
              <w:rPr>
                <w:sz w:val="22"/>
                <w:szCs w:val="22"/>
              </w:rPr>
              <w:t>5</w:t>
            </w:r>
          </w:p>
        </w:tc>
        <w:tc>
          <w:tcPr>
            <w:tcW w:w="4393" w:type="dxa"/>
          </w:tcPr>
          <w:p w:rsidR="00706B79" w:rsidRPr="00163117" w:rsidRDefault="00706B79" w:rsidP="00680BD1">
            <w:pPr>
              <w:rPr>
                <w:sz w:val="22"/>
                <w:szCs w:val="22"/>
              </w:rPr>
            </w:pPr>
            <w:r w:rsidRPr="00163117">
              <w:rPr>
                <w:sz w:val="22"/>
                <w:szCs w:val="22"/>
              </w:rPr>
              <w:t>Гарантийный срок (гарантийный срок на результат работ, услуг)</w:t>
            </w:r>
          </w:p>
          <w:p w:rsidR="00706B79" w:rsidRPr="00163117" w:rsidRDefault="00706B79" w:rsidP="00680BD1">
            <w:pPr>
              <w:rPr>
                <w:sz w:val="22"/>
                <w:szCs w:val="22"/>
              </w:rPr>
            </w:pPr>
          </w:p>
        </w:tc>
        <w:tc>
          <w:tcPr>
            <w:tcW w:w="2978" w:type="dxa"/>
          </w:tcPr>
          <w:p w:rsidR="00706B79" w:rsidRPr="00163117" w:rsidRDefault="00706B79" w:rsidP="00680BD1">
            <w:pPr>
              <w:rPr>
                <w:sz w:val="22"/>
                <w:szCs w:val="22"/>
              </w:rPr>
            </w:pPr>
          </w:p>
        </w:tc>
        <w:tc>
          <w:tcPr>
            <w:tcW w:w="2091" w:type="dxa"/>
          </w:tcPr>
          <w:p w:rsidR="00706B79" w:rsidRPr="00163117" w:rsidRDefault="00706B79" w:rsidP="00680BD1">
            <w:pPr>
              <w:rPr>
                <w:sz w:val="22"/>
                <w:szCs w:val="22"/>
              </w:rPr>
            </w:pPr>
            <w:r w:rsidRPr="00163117">
              <w:rPr>
                <w:sz w:val="22"/>
                <w:szCs w:val="22"/>
              </w:rPr>
              <w:t>Месяц</w:t>
            </w:r>
          </w:p>
          <w:p w:rsidR="00706B79" w:rsidRPr="00163117" w:rsidRDefault="00706B79" w:rsidP="00680BD1">
            <w:pPr>
              <w:rPr>
                <w:sz w:val="22"/>
                <w:szCs w:val="22"/>
              </w:rPr>
            </w:pPr>
          </w:p>
        </w:tc>
      </w:tr>
    </w:tbl>
    <w:p w:rsidR="00706B79" w:rsidRPr="00163117" w:rsidRDefault="00706B79" w:rsidP="00706B79">
      <w:pPr>
        <w:rPr>
          <w:sz w:val="22"/>
          <w:szCs w:val="22"/>
        </w:rPr>
      </w:pPr>
    </w:p>
    <w:p w:rsidR="00706B79" w:rsidRPr="00163117" w:rsidRDefault="00706B79" w:rsidP="00706B79">
      <w:pPr>
        <w:rPr>
          <w:sz w:val="22"/>
          <w:szCs w:val="22"/>
        </w:rPr>
      </w:pPr>
    </w:p>
    <w:p w:rsidR="00706B79" w:rsidRPr="00163117" w:rsidRDefault="00706B79" w:rsidP="00706B79">
      <w:pPr>
        <w:rPr>
          <w:sz w:val="22"/>
          <w:szCs w:val="22"/>
        </w:rPr>
      </w:pPr>
      <w:r w:rsidRPr="00163117">
        <w:rPr>
          <w:sz w:val="22"/>
          <w:szCs w:val="22"/>
        </w:rPr>
        <w:t xml:space="preserve">Подпись лица, имеющего право на подписание заявки___________________________________________    </w:t>
      </w:r>
    </w:p>
    <w:p w:rsidR="00706B79" w:rsidRPr="00163117" w:rsidRDefault="00706B79" w:rsidP="00706B79">
      <w:pPr>
        <w:rPr>
          <w:sz w:val="22"/>
          <w:szCs w:val="22"/>
        </w:rPr>
      </w:pPr>
    </w:p>
    <w:p w:rsidR="00706B79" w:rsidRPr="00163117" w:rsidRDefault="00706B79" w:rsidP="00706B79">
      <w:pPr>
        <w:rPr>
          <w:sz w:val="22"/>
          <w:szCs w:val="22"/>
        </w:rPr>
      </w:pPr>
    </w:p>
    <w:p w:rsidR="00706B79" w:rsidRPr="00163117" w:rsidRDefault="00706B79" w:rsidP="00706B79">
      <w:pPr>
        <w:rPr>
          <w:sz w:val="22"/>
          <w:szCs w:val="22"/>
        </w:rPr>
      </w:pPr>
    </w:p>
    <w:p w:rsidR="00706B79" w:rsidRPr="00163117" w:rsidRDefault="00706B79" w:rsidP="00706B79">
      <w:pPr>
        <w:rPr>
          <w:sz w:val="22"/>
          <w:szCs w:val="22"/>
        </w:rPr>
      </w:pPr>
    </w:p>
    <w:p w:rsidR="00706B79" w:rsidRPr="00163117" w:rsidRDefault="00706B79" w:rsidP="00706B79">
      <w:pPr>
        <w:rPr>
          <w:sz w:val="22"/>
          <w:szCs w:val="22"/>
        </w:rPr>
      </w:pPr>
    </w:p>
    <w:p w:rsidR="00706B79" w:rsidRPr="00163117" w:rsidRDefault="00706B79" w:rsidP="00706B79">
      <w:pPr>
        <w:rPr>
          <w:sz w:val="22"/>
          <w:szCs w:val="22"/>
        </w:rPr>
      </w:pPr>
    </w:p>
    <w:p w:rsidR="00706B79" w:rsidRPr="00163117" w:rsidRDefault="00706B79" w:rsidP="00706B79">
      <w:pPr>
        <w:rPr>
          <w:sz w:val="22"/>
          <w:szCs w:val="22"/>
        </w:rPr>
      </w:pPr>
    </w:p>
    <w:p w:rsidR="00706B79" w:rsidRPr="00163117" w:rsidRDefault="00706B79" w:rsidP="00706B79">
      <w:pPr>
        <w:rPr>
          <w:sz w:val="22"/>
          <w:szCs w:val="22"/>
        </w:rPr>
      </w:pPr>
    </w:p>
    <w:p w:rsidR="00706B79" w:rsidRPr="00163117" w:rsidRDefault="00706B79" w:rsidP="00706B79">
      <w:pPr>
        <w:rPr>
          <w:sz w:val="22"/>
          <w:szCs w:val="22"/>
        </w:rPr>
      </w:pPr>
    </w:p>
    <w:p w:rsidR="00706B79" w:rsidRPr="00163117" w:rsidRDefault="00706B79" w:rsidP="00706B79">
      <w:pPr>
        <w:rPr>
          <w:sz w:val="22"/>
          <w:szCs w:val="22"/>
        </w:rPr>
      </w:pPr>
    </w:p>
    <w:p w:rsidR="00706B79" w:rsidRPr="00163117" w:rsidRDefault="00706B79" w:rsidP="00706B79">
      <w:pPr>
        <w:rPr>
          <w:sz w:val="22"/>
          <w:szCs w:val="22"/>
        </w:rPr>
      </w:pPr>
    </w:p>
    <w:p w:rsidR="00706B79" w:rsidRPr="00163117" w:rsidRDefault="00706B79" w:rsidP="00706B79">
      <w:pPr>
        <w:rPr>
          <w:sz w:val="22"/>
          <w:szCs w:val="22"/>
        </w:rPr>
      </w:pPr>
    </w:p>
    <w:p w:rsidR="00706B79" w:rsidRPr="00163117" w:rsidRDefault="00706B79" w:rsidP="00706B79">
      <w:pPr>
        <w:rPr>
          <w:sz w:val="22"/>
          <w:szCs w:val="22"/>
        </w:rPr>
      </w:pPr>
    </w:p>
    <w:p w:rsidR="00706B79" w:rsidRPr="00163117" w:rsidRDefault="00706B79" w:rsidP="00706B79">
      <w:pPr>
        <w:rPr>
          <w:sz w:val="22"/>
          <w:szCs w:val="22"/>
        </w:rPr>
      </w:pPr>
    </w:p>
    <w:p w:rsidR="00706B79" w:rsidRPr="00163117" w:rsidRDefault="00706B79" w:rsidP="00706B79">
      <w:pPr>
        <w:rPr>
          <w:sz w:val="22"/>
          <w:szCs w:val="22"/>
        </w:rPr>
      </w:pPr>
    </w:p>
    <w:p w:rsidR="00706B79" w:rsidRPr="00163117" w:rsidRDefault="00706B79" w:rsidP="00706B79">
      <w:pPr>
        <w:rPr>
          <w:sz w:val="22"/>
          <w:szCs w:val="22"/>
        </w:rPr>
      </w:pPr>
    </w:p>
    <w:p w:rsidR="00706B79" w:rsidRPr="00163117" w:rsidRDefault="00706B79" w:rsidP="00706B79">
      <w:pPr>
        <w:rPr>
          <w:sz w:val="22"/>
          <w:szCs w:val="22"/>
        </w:rPr>
      </w:pPr>
    </w:p>
    <w:p w:rsidR="00706B79" w:rsidRPr="00163117" w:rsidRDefault="00706B79" w:rsidP="00706B79">
      <w:pPr>
        <w:rPr>
          <w:sz w:val="22"/>
          <w:szCs w:val="22"/>
        </w:rPr>
      </w:pPr>
    </w:p>
    <w:p w:rsidR="00706B79" w:rsidRPr="00163117" w:rsidRDefault="00706B79" w:rsidP="00706B79">
      <w:pPr>
        <w:rPr>
          <w:sz w:val="22"/>
          <w:szCs w:val="22"/>
        </w:rPr>
      </w:pPr>
    </w:p>
    <w:p w:rsidR="00706B79" w:rsidRPr="00163117" w:rsidRDefault="00706B79" w:rsidP="00706B79">
      <w:pPr>
        <w:rPr>
          <w:sz w:val="22"/>
          <w:szCs w:val="22"/>
        </w:rPr>
      </w:pPr>
    </w:p>
    <w:p w:rsidR="00706B79" w:rsidRPr="00163117" w:rsidRDefault="00706B79" w:rsidP="00706B79">
      <w:pPr>
        <w:rPr>
          <w:sz w:val="22"/>
          <w:szCs w:val="22"/>
        </w:rPr>
      </w:pPr>
    </w:p>
    <w:p w:rsidR="00706B79" w:rsidRPr="00163117" w:rsidRDefault="00706B79" w:rsidP="00706B79">
      <w:pPr>
        <w:rPr>
          <w:sz w:val="22"/>
          <w:szCs w:val="22"/>
        </w:rPr>
      </w:pPr>
    </w:p>
    <w:p w:rsidR="00706B79" w:rsidRPr="00163117" w:rsidRDefault="00706B79" w:rsidP="00706B79">
      <w:pPr>
        <w:rPr>
          <w:sz w:val="22"/>
          <w:szCs w:val="22"/>
        </w:rPr>
      </w:pPr>
    </w:p>
    <w:p w:rsidR="00706B79" w:rsidRPr="00163117" w:rsidRDefault="00706B79" w:rsidP="00706B79">
      <w:pPr>
        <w:rPr>
          <w:sz w:val="22"/>
          <w:szCs w:val="22"/>
        </w:rPr>
      </w:pPr>
    </w:p>
    <w:p w:rsidR="00706B79" w:rsidRPr="00163117" w:rsidRDefault="00706B79" w:rsidP="00706B79">
      <w:pPr>
        <w:widowControl w:val="0"/>
        <w:spacing w:before="60" w:after="120"/>
        <w:jc w:val="both"/>
        <w:outlineLvl w:val="1"/>
        <w:rPr>
          <w:b/>
          <w:bCs/>
          <w:iCs/>
          <w:sz w:val="24"/>
          <w:szCs w:val="24"/>
        </w:rPr>
      </w:pPr>
      <w:r w:rsidRPr="00163117">
        <w:rPr>
          <w:b/>
          <w:bCs/>
          <w:iCs/>
          <w:sz w:val="24"/>
          <w:szCs w:val="24"/>
        </w:rPr>
        <w:lastRenderedPageBreak/>
        <w:t>5.12.</w:t>
      </w:r>
      <w:r w:rsidRPr="00163117">
        <w:rPr>
          <w:color w:val="660066"/>
          <w:sz w:val="24"/>
          <w:szCs w:val="24"/>
        </w:rPr>
        <w:t xml:space="preserve"> </w:t>
      </w:r>
      <w:r w:rsidRPr="00163117">
        <w:rPr>
          <w:b/>
          <w:sz w:val="24"/>
          <w:szCs w:val="24"/>
        </w:rPr>
        <w:t xml:space="preserve">Коммерческое предложение </w:t>
      </w:r>
      <w:r w:rsidRPr="00163117">
        <w:rPr>
          <w:b/>
          <w:bCs/>
          <w:iCs/>
          <w:sz w:val="24"/>
          <w:szCs w:val="24"/>
        </w:rPr>
        <w:t>(форма 12)</w:t>
      </w:r>
    </w:p>
    <w:p w:rsidR="00706B79" w:rsidRPr="00163117" w:rsidRDefault="00706B79" w:rsidP="00706B79">
      <w:pPr>
        <w:rPr>
          <w:sz w:val="24"/>
          <w:szCs w:val="24"/>
        </w:rPr>
      </w:pPr>
    </w:p>
    <w:p w:rsidR="00706B79" w:rsidRPr="00163117" w:rsidRDefault="00706B79" w:rsidP="00706B79">
      <w:pPr>
        <w:spacing w:after="586" w:line="268" w:lineRule="auto"/>
        <w:ind w:left="12" w:hanging="6"/>
        <w:jc w:val="center"/>
        <w:rPr>
          <w:color w:val="000000"/>
          <w:sz w:val="24"/>
          <w:szCs w:val="22"/>
        </w:rPr>
      </w:pPr>
      <w:r w:rsidRPr="00163117">
        <w:rPr>
          <w:color w:val="000000"/>
          <w:sz w:val="24"/>
          <w:szCs w:val="22"/>
        </w:rPr>
        <w:t>Ценовое предложение</w:t>
      </w:r>
    </w:p>
    <w:p w:rsidR="00706B79" w:rsidRPr="00163117" w:rsidRDefault="00706B79" w:rsidP="00706B79">
      <w:pPr>
        <w:spacing w:after="18" w:line="259" w:lineRule="auto"/>
        <w:rPr>
          <w:color w:val="000000"/>
          <w:sz w:val="24"/>
          <w:szCs w:val="22"/>
        </w:rPr>
      </w:pPr>
      <w:r w:rsidRPr="00163117">
        <w:rPr>
          <w:color w:val="000000"/>
          <w:sz w:val="24"/>
          <w:szCs w:val="22"/>
        </w:rPr>
        <w:t xml:space="preserve"> </w:t>
      </w:r>
      <w:r w:rsidRPr="00163117">
        <w:rPr>
          <w:color w:val="000000"/>
          <w:sz w:val="24"/>
          <w:szCs w:val="22"/>
        </w:rPr>
        <w:tab/>
        <w:t xml:space="preserve"> </w:t>
      </w:r>
      <w:r w:rsidRPr="00163117">
        <w:rPr>
          <w:color w:val="000000"/>
          <w:sz w:val="24"/>
          <w:szCs w:val="22"/>
        </w:rPr>
        <w:tab/>
        <w:t xml:space="preserve"> </w:t>
      </w:r>
      <w:r w:rsidRPr="00163117">
        <w:rPr>
          <w:color w:val="000000"/>
          <w:sz w:val="24"/>
          <w:szCs w:val="22"/>
        </w:rPr>
        <w:tab/>
        <w:t xml:space="preserve"> </w:t>
      </w:r>
    </w:p>
    <w:tbl>
      <w:tblPr>
        <w:tblStyle w:val="TableGrid"/>
        <w:tblpPr w:vertAnchor="text" w:tblpX="3491" w:tblpY="-88"/>
        <w:tblOverlap w:val="never"/>
        <w:tblW w:w="5377" w:type="dxa"/>
        <w:tblInd w:w="0" w:type="dxa"/>
        <w:tblCellMar>
          <w:top w:w="43" w:type="dxa"/>
          <w:left w:w="115" w:type="dxa"/>
          <w:right w:w="115" w:type="dxa"/>
        </w:tblCellMar>
        <w:tblLook w:val="04A0" w:firstRow="1" w:lastRow="0" w:firstColumn="1" w:lastColumn="0" w:noHBand="0" w:noVBand="1"/>
      </w:tblPr>
      <w:tblGrid>
        <w:gridCol w:w="5377"/>
      </w:tblGrid>
      <w:tr w:rsidR="00706B79" w:rsidRPr="00163117" w:rsidTr="00680BD1">
        <w:trPr>
          <w:trHeight w:val="350"/>
        </w:trPr>
        <w:tc>
          <w:tcPr>
            <w:tcW w:w="5377" w:type="dxa"/>
            <w:tcBorders>
              <w:top w:val="single" w:sz="8" w:space="0" w:color="000000"/>
              <w:left w:val="single" w:sz="8" w:space="0" w:color="000000"/>
              <w:bottom w:val="single" w:sz="8" w:space="0" w:color="000000"/>
              <w:right w:val="single" w:sz="4" w:space="0" w:color="000000"/>
            </w:tcBorders>
          </w:tcPr>
          <w:p w:rsidR="00706B79" w:rsidRPr="00163117" w:rsidRDefault="00706B79" w:rsidP="00680BD1">
            <w:pPr>
              <w:spacing w:line="259" w:lineRule="auto"/>
              <w:ind w:left="52"/>
              <w:jc w:val="center"/>
              <w:rPr>
                <w:color w:val="000000"/>
                <w:sz w:val="24"/>
                <w:szCs w:val="22"/>
              </w:rPr>
            </w:pPr>
          </w:p>
        </w:tc>
      </w:tr>
    </w:tbl>
    <w:p w:rsidR="00706B79" w:rsidRPr="00163117" w:rsidRDefault="00706B79" w:rsidP="00706B79">
      <w:pPr>
        <w:spacing w:after="13" w:line="268" w:lineRule="auto"/>
        <w:ind w:left="12" w:right="1266" w:hanging="6"/>
        <w:jc w:val="both"/>
        <w:rPr>
          <w:color w:val="000000"/>
          <w:sz w:val="24"/>
          <w:szCs w:val="22"/>
        </w:rPr>
      </w:pPr>
      <w:r w:rsidRPr="00163117">
        <w:rPr>
          <w:color w:val="000000"/>
          <w:sz w:val="24"/>
          <w:szCs w:val="22"/>
        </w:rPr>
        <w:t xml:space="preserve">№ закупки </w:t>
      </w:r>
    </w:p>
    <w:p w:rsidR="00706B79" w:rsidRPr="00163117" w:rsidRDefault="00706B79" w:rsidP="00706B79">
      <w:pPr>
        <w:spacing w:after="208" w:line="259" w:lineRule="auto"/>
        <w:ind w:left="259"/>
        <w:rPr>
          <w:color w:val="000000"/>
          <w:sz w:val="24"/>
          <w:szCs w:val="22"/>
        </w:rPr>
      </w:pPr>
      <w:r w:rsidRPr="00163117">
        <w:rPr>
          <w:color w:val="000000"/>
          <w:sz w:val="24"/>
          <w:szCs w:val="22"/>
        </w:rPr>
        <w:t xml:space="preserve"> </w:t>
      </w:r>
      <w:r w:rsidRPr="00163117">
        <w:rPr>
          <w:color w:val="000000"/>
          <w:sz w:val="24"/>
          <w:szCs w:val="22"/>
        </w:rPr>
        <w:tab/>
        <w:t xml:space="preserve"> </w:t>
      </w:r>
      <w:r w:rsidRPr="00163117">
        <w:rPr>
          <w:color w:val="000000"/>
          <w:sz w:val="24"/>
          <w:szCs w:val="22"/>
        </w:rPr>
        <w:tab/>
        <w:t xml:space="preserve"> </w:t>
      </w:r>
      <w:r w:rsidRPr="00163117">
        <w:rPr>
          <w:color w:val="000000"/>
          <w:sz w:val="24"/>
          <w:szCs w:val="22"/>
        </w:rPr>
        <w:tab/>
        <w:t xml:space="preserve"> </w:t>
      </w:r>
    </w:p>
    <w:tbl>
      <w:tblPr>
        <w:tblStyle w:val="TableGrid"/>
        <w:tblpPr w:vertAnchor="text" w:tblpX="3491" w:tblpY="-182"/>
        <w:tblOverlap w:val="never"/>
        <w:tblW w:w="5382" w:type="dxa"/>
        <w:tblInd w:w="0" w:type="dxa"/>
        <w:tblCellMar>
          <w:left w:w="115" w:type="dxa"/>
          <w:right w:w="115" w:type="dxa"/>
        </w:tblCellMar>
        <w:tblLook w:val="04A0" w:firstRow="1" w:lastRow="0" w:firstColumn="1" w:lastColumn="0" w:noHBand="0" w:noVBand="1"/>
      </w:tblPr>
      <w:tblGrid>
        <w:gridCol w:w="5382"/>
      </w:tblGrid>
      <w:tr w:rsidR="00706B79" w:rsidRPr="00163117" w:rsidTr="00680BD1">
        <w:trPr>
          <w:trHeight w:val="809"/>
        </w:trPr>
        <w:tc>
          <w:tcPr>
            <w:tcW w:w="5382" w:type="dxa"/>
            <w:tcBorders>
              <w:top w:val="single" w:sz="4" w:space="0" w:color="000000"/>
              <w:left w:val="single" w:sz="4" w:space="0" w:color="000000"/>
              <w:bottom w:val="single" w:sz="4" w:space="0" w:color="000000"/>
              <w:right w:val="single" w:sz="4" w:space="0" w:color="000000"/>
            </w:tcBorders>
            <w:vAlign w:val="center"/>
          </w:tcPr>
          <w:p w:rsidR="00706B79" w:rsidRPr="00163117" w:rsidRDefault="00706B79" w:rsidP="00680BD1">
            <w:pPr>
              <w:spacing w:line="259" w:lineRule="auto"/>
              <w:ind w:left="52"/>
              <w:jc w:val="center"/>
              <w:rPr>
                <w:color w:val="000000"/>
                <w:sz w:val="24"/>
                <w:szCs w:val="22"/>
              </w:rPr>
            </w:pPr>
          </w:p>
        </w:tc>
      </w:tr>
    </w:tbl>
    <w:p w:rsidR="00706B79" w:rsidRPr="00163117" w:rsidRDefault="00706B79" w:rsidP="00706B79">
      <w:pPr>
        <w:spacing w:after="13" w:line="268" w:lineRule="auto"/>
        <w:ind w:left="12" w:right="1266" w:hanging="6"/>
        <w:jc w:val="both"/>
        <w:rPr>
          <w:color w:val="000000"/>
          <w:sz w:val="24"/>
          <w:szCs w:val="22"/>
        </w:rPr>
      </w:pPr>
      <w:r w:rsidRPr="00163117">
        <w:rPr>
          <w:color w:val="000000"/>
          <w:sz w:val="24"/>
          <w:szCs w:val="22"/>
        </w:rPr>
        <w:t xml:space="preserve">Полное фирменное наименование </w:t>
      </w:r>
    </w:p>
    <w:p w:rsidR="00706B79" w:rsidRPr="00163117" w:rsidRDefault="00706B79" w:rsidP="00706B79">
      <w:pPr>
        <w:spacing w:after="13" w:line="268" w:lineRule="auto"/>
        <w:ind w:left="12" w:right="1266" w:hanging="6"/>
        <w:jc w:val="both"/>
        <w:rPr>
          <w:color w:val="000000"/>
          <w:sz w:val="24"/>
          <w:szCs w:val="22"/>
        </w:rPr>
      </w:pPr>
      <w:r w:rsidRPr="00163117">
        <w:rPr>
          <w:color w:val="000000"/>
          <w:sz w:val="24"/>
          <w:szCs w:val="22"/>
        </w:rPr>
        <w:t xml:space="preserve">или ФИО </w:t>
      </w:r>
    </w:p>
    <w:p w:rsidR="00706B79" w:rsidRPr="00163117" w:rsidRDefault="00706B79" w:rsidP="00706B79">
      <w:pPr>
        <w:spacing w:after="147" w:line="259" w:lineRule="auto"/>
        <w:ind w:left="259"/>
        <w:rPr>
          <w:color w:val="000000"/>
          <w:sz w:val="24"/>
          <w:szCs w:val="22"/>
        </w:rPr>
      </w:pPr>
      <w:r w:rsidRPr="00163117">
        <w:rPr>
          <w:color w:val="000000"/>
          <w:sz w:val="24"/>
          <w:szCs w:val="22"/>
        </w:rPr>
        <w:t xml:space="preserve"> </w:t>
      </w:r>
      <w:r w:rsidRPr="00163117">
        <w:rPr>
          <w:color w:val="000000"/>
          <w:sz w:val="24"/>
          <w:szCs w:val="22"/>
        </w:rPr>
        <w:tab/>
        <w:t xml:space="preserve"> </w:t>
      </w:r>
      <w:r w:rsidRPr="00163117">
        <w:rPr>
          <w:color w:val="000000"/>
          <w:sz w:val="24"/>
          <w:szCs w:val="22"/>
        </w:rPr>
        <w:tab/>
        <w:t xml:space="preserve"> </w:t>
      </w:r>
      <w:r w:rsidRPr="00163117">
        <w:rPr>
          <w:color w:val="000000"/>
          <w:sz w:val="24"/>
          <w:szCs w:val="22"/>
        </w:rPr>
        <w:tab/>
        <w:t xml:space="preserve"> </w:t>
      </w:r>
    </w:p>
    <w:tbl>
      <w:tblPr>
        <w:tblStyle w:val="TableGrid"/>
        <w:tblpPr w:vertAnchor="text" w:tblpX="3491" w:tblpY="-71"/>
        <w:tblOverlap w:val="never"/>
        <w:tblW w:w="3984" w:type="dxa"/>
        <w:tblInd w:w="0" w:type="dxa"/>
        <w:tblCellMar>
          <w:top w:w="36" w:type="dxa"/>
          <w:left w:w="115" w:type="dxa"/>
          <w:right w:w="115" w:type="dxa"/>
        </w:tblCellMar>
        <w:tblLook w:val="04A0" w:firstRow="1" w:lastRow="0" w:firstColumn="1" w:lastColumn="0" w:noHBand="0" w:noVBand="1"/>
      </w:tblPr>
      <w:tblGrid>
        <w:gridCol w:w="3984"/>
      </w:tblGrid>
      <w:tr w:rsidR="00706B79" w:rsidRPr="00163117" w:rsidTr="00680BD1">
        <w:trPr>
          <w:trHeight w:val="338"/>
        </w:trPr>
        <w:tc>
          <w:tcPr>
            <w:tcW w:w="3984" w:type="dxa"/>
            <w:tcBorders>
              <w:top w:val="single" w:sz="4" w:space="0" w:color="000000"/>
              <w:left w:val="single" w:sz="4" w:space="0" w:color="000000"/>
              <w:bottom w:val="single" w:sz="4" w:space="0" w:color="000000"/>
              <w:right w:val="single" w:sz="4" w:space="0" w:color="000000"/>
            </w:tcBorders>
          </w:tcPr>
          <w:p w:rsidR="00706B79" w:rsidRPr="00163117" w:rsidRDefault="00706B79" w:rsidP="00680BD1">
            <w:pPr>
              <w:spacing w:line="259" w:lineRule="auto"/>
              <w:ind w:left="52"/>
              <w:jc w:val="center"/>
              <w:rPr>
                <w:color w:val="000000"/>
                <w:sz w:val="24"/>
                <w:szCs w:val="22"/>
              </w:rPr>
            </w:pPr>
          </w:p>
        </w:tc>
      </w:tr>
    </w:tbl>
    <w:p w:rsidR="00706B79" w:rsidRPr="00163117" w:rsidRDefault="00706B79" w:rsidP="00706B79">
      <w:pPr>
        <w:spacing w:after="13" w:line="268" w:lineRule="auto"/>
        <w:ind w:left="12" w:right="1266" w:hanging="6"/>
        <w:jc w:val="both"/>
        <w:rPr>
          <w:color w:val="000000"/>
          <w:sz w:val="24"/>
          <w:szCs w:val="22"/>
        </w:rPr>
      </w:pPr>
      <w:r w:rsidRPr="00163117">
        <w:rPr>
          <w:color w:val="000000"/>
          <w:sz w:val="24"/>
          <w:szCs w:val="22"/>
        </w:rPr>
        <w:t xml:space="preserve">ИНН   </w:t>
      </w:r>
    </w:p>
    <w:p w:rsidR="00706B79" w:rsidRPr="00163117" w:rsidRDefault="00706B79" w:rsidP="00706B79">
      <w:pPr>
        <w:spacing w:after="147" w:line="259" w:lineRule="auto"/>
        <w:ind w:left="259"/>
        <w:rPr>
          <w:color w:val="000000"/>
          <w:sz w:val="24"/>
          <w:szCs w:val="22"/>
        </w:rPr>
      </w:pPr>
      <w:r w:rsidRPr="00163117">
        <w:rPr>
          <w:color w:val="000000"/>
          <w:sz w:val="24"/>
          <w:szCs w:val="22"/>
        </w:rPr>
        <w:t xml:space="preserve"> </w:t>
      </w:r>
      <w:r w:rsidRPr="00163117">
        <w:rPr>
          <w:color w:val="000000"/>
          <w:sz w:val="24"/>
          <w:szCs w:val="22"/>
        </w:rPr>
        <w:tab/>
        <w:t xml:space="preserve"> </w:t>
      </w:r>
      <w:r w:rsidRPr="00163117">
        <w:rPr>
          <w:color w:val="000000"/>
          <w:sz w:val="24"/>
          <w:szCs w:val="22"/>
        </w:rPr>
        <w:tab/>
        <w:t xml:space="preserve"> </w:t>
      </w:r>
      <w:r w:rsidRPr="00163117">
        <w:rPr>
          <w:color w:val="000000"/>
          <w:sz w:val="24"/>
          <w:szCs w:val="22"/>
        </w:rPr>
        <w:tab/>
        <w:t xml:space="preserve"> </w:t>
      </w:r>
    </w:p>
    <w:tbl>
      <w:tblPr>
        <w:tblStyle w:val="TableGrid"/>
        <w:tblpPr w:vertAnchor="text" w:tblpX="3491" w:tblpY="-74"/>
        <w:tblOverlap w:val="never"/>
        <w:tblW w:w="3984" w:type="dxa"/>
        <w:tblInd w:w="0" w:type="dxa"/>
        <w:tblCellMar>
          <w:top w:w="39" w:type="dxa"/>
          <w:left w:w="115" w:type="dxa"/>
          <w:right w:w="115" w:type="dxa"/>
        </w:tblCellMar>
        <w:tblLook w:val="04A0" w:firstRow="1" w:lastRow="0" w:firstColumn="1" w:lastColumn="0" w:noHBand="0" w:noVBand="1"/>
      </w:tblPr>
      <w:tblGrid>
        <w:gridCol w:w="3984"/>
      </w:tblGrid>
      <w:tr w:rsidR="00706B79" w:rsidRPr="00163117" w:rsidTr="00680BD1">
        <w:trPr>
          <w:trHeight w:val="341"/>
        </w:trPr>
        <w:tc>
          <w:tcPr>
            <w:tcW w:w="3984" w:type="dxa"/>
            <w:tcBorders>
              <w:top w:val="single" w:sz="4" w:space="0" w:color="000000"/>
              <w:left w:val="single" w:sz="4" w:space="0" w:color="000000"/>
              <w:bottom w:val="single" w:sz="4" w:space="0" w:color="000000"/>
              <w:right w:val="single" w:sz="4" w:space="0" w:color="000000"/>
            </w:tcBorders>
          </w:tcPr>
          <w:p w:rsidR="00706B79" w:rsidRPr="00163117" w:rsidRDefault="00706B79" w:rsidP="00680BD1">
            <w:pPr>
              <w:spacing w:line="259" w:lineRule="auto"/>
              <w:ind w:left="52"/>
              <w:jc w:val="center"/>
              <w:rPr>
                <w:color w:val="000000"/>
                <w:sz w:val="24"/>
                <w:szCs w:val="22"/>
              </w:rPr>
            </w:pPr>
          </w:p>
        </w:tc>
      </w:tr>
    </w:tbl>
    <w:p w:rsidR="00706B79" w:rsidRPr="00163117" w:rsidRDefault="00706B79" w:rsidP="00706B79">
      <w:pPr>
        <w:spacing w:after="144" w:line="268" w:lineRule="auto"/>
        <w:ind w:left="12" w:right="1266" w:hanging="6"/>
        <w:jc w:val="both"/>
        <w:rPr>
          <w:color w:val="000000"/>
          <w:sz w:val="24"/>
          <w:szCs w:val="22"/>
        </w:rPr>
      </w:pPr>
      <w:r w:rsidRPr="00163117">
        <w:rPr>
          <w:color w:val="000000"/>
          <w:sz w:val="24"/>
          <w:szCs w:val="22"/>
        </w:rPr>
        <w:t xml:space="preserve">КПП   </w:t>
      </w:r>
    </w:p>
    <w:p w:rsidR="00706B79" w:rsidRPr="00163117" w:rsidRDefault="00706B79" w:rsidP="00706B79">
      <w:pPr>
        <w:spacing w:line="259" w:lineRule="auto"/>
        <w:ind w:left="259" w:right="2274"/>
        <w:rPr>
          <w:color w:val="000000"/>
          <w:sz w:val="24"/>
          <w:szCs w:val="22"/>
        </w:rPr>
      </w:pPr>
      <w:r w:rsidRPr="00163117">
        <w:rPr>
          <w:color w:val="000000"/>
          <w:sz w:val="24"/>
          <w:szCs w:val="22"/>
        </w:rPr>
        <w:t xml:space="preserve"> </w:t>
      </w:r>
      <w:r w:rsidRPr="00163117">
        <w:rPr>
          <w:color w:val="000000"/>
          <w:sz w:val="24"/>
          <w:szCs w:val="22"/>
        </w:rPr>
        <w:tab/>
        <w:t xml:space="preserve"> </w:t>
      </w:r>
      <w:r w:rsidRPr="00163117">
        <w:rPr>
          <w:color w:val="000000"/>
          <w:sz w:val="24"/>
          <w:szCs w:val="22"/>
        </w:rPr>
        <w:tab/>
        <w:t xml:space="preserve"> </w:t>
      </w:r>
      <w:r w:rsidRPr="00163117">
        <w:rPr>
          <w:color w:val="000000"/>
          <w:sz w:val="24"/>
          <w:szCs w:val="22"/>
        </w:rPr>
        <w:tab/>
        <w:t xml:space="preserve">  </w:t>
      </w:r>
      <w:r w:rsidRPr="00163117">
        <w:rPr>
          <w:color w:val="000000"/>
          <w:sz w:val="24"/>
          <w:szCs w:val="22"/>
        </w:rPr>
        <w:tab/>
        <w:t xml:space="preserve"> </w:t>
      </w:r>
      <w:r w:rsidRPr="00163117">
        <w:rPr>
          <w:color w:val="000000"/>
          <w:sz w:val="24"/>
          <w:szCs w:val="22"/>
        </w:rPr>
        <w:tab/>
        <w:t xml:space="preserve"> </w:t>
      </w:r>
      <w:r w:rsidRPr="00163117">
        <w:rPr>
          <w:color w:val="000000"/>
          <w:sz w:val="24"/>
          <w:szCs w:val="22"/>
        </w:rPr>
        <w:tab/>
        <w:t xml:space="preserve"> </w:t>
      </w:r>
    </w:p>
    <w:tbl>
      <w:tblPr>
        <w:tblStyle w:val="TableGrid"/>
        <w:tblW w:w="9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3" w:type="dxa"/>
          <w:right w:w="115" w:type="dxa"/>
        </w:tblCellMar>
        <w:tblLook w:val="04A0" w:firstRow="1" w:lastRow="0" w:firstColumn="1" w:lastColumn="0" w:noHBand="0" w:noVBand="1"/>
      </w:tblPr>
      <w:tblGrid>
        <w:gridCol w:w="844"/>
        <w:gridCol w:w="2861"/>
        <w:gridCol w:w="3344"/>
        <w:gridCol w:w="1985"/>
      </w:tblGrid>
      <w:tr w:rsidR="00706B79" w:rsidRPr="00163117" w:rsidTr="00680BD1">
        <w:trPr>
          <w:trHeight w:val="670"/>
        </w:trPr>
        <w:tc>
          <w:tcPr>
            <w:tcW w:w="844" w:type="dxa"/>
            <w:vAlign w:val="center"/>
          </w:tcPr>
          <w:p w:rsidR="00706B79" w:rsidRPr="00163117" w:rsidRDefault="00706B79" w:rsidP="00680BD1">
            <w:pPr>
              <w:spacing w:line="259" w:lineRule="auto"/>
              <w:ind w:left="108"/>
              <w:jc w:val="center"/>
              <w:rPr>
                <w:color w:val="000000"/>
                <w:sz w:val="24"/>
                <w:szCs w:val="22"/>
              </w:rPr>
            </w:pPr>
            <w:r w:rsidRPr="00163117">
              <w:rPr>
                <w:color w:val="000000"/>
                <w:sz w:val="24"/>
                <w:szCs w:val="22"/>
              </w:rPr>
              <w:t>№</w:t>
            </w:r>
          </w:p>
        </w:tc>
        <w:tc>
          <w:tcPr>
            <w:tcW w:w="2861" w:type="dxa"/>
            <w:vAlign w:val="center"/>
          </w:tcPr>
          <w:p w:rsidR="00706B79" w:rsidRPr="00163117" w:rsidRDefault="00706B79" w:rsidP="00680BD1">
            <w:pPr>
              <w:spacing w:line="259" w:lineRule="auto"/>
              <w:jc w:val="center"/>
              <w:rPr>
                <w:color w:val="000000"/>
                <w:sz w:val="24"/>
                <w:szCs w:val="22"/>
              </w:rPr>
            </w:pPr>
            <w:r w:rsidRPr="00163117">
              <w:rPr>
                <w:color w:val="000000"/>
                <w:sz w:val="24"/>
                <w:szCs w:val="22"/>
              </w:rPr>
              <w:t>Ценовой параметр</w:t>
            </w:r>
          </w:p>
        </w:tc>
        <w:tc>
          <w:tcPr>
            <w:tcW w:w="3344" w:type="dxa"/>
            <w:vAlign w:val="center"/>
          </w:tcPr>
          <w:p w:rsidR="00706B79" w:rsidRPr="00163117" w:rsidRDefault="00706B79" w:rsidP="00680BD1">
            <w:pPr>
              <w:spacing w:line="259" w:lineRule="auto"/>
              <w:jc w:val="center"/>
              <w:rPr>
                <w:color w:val="000000"/>
                <w:sz w:val="24"/>
                <w:szCs w:val="22"/>
              </w:rPr>
            </w:pPr>
            <w:r w:rsidRPr="00163117">
              <w:rPr>
                <w:color w:val="000000"/>
                <w:sz w:val="24"/>
                <w:szCs w:val="22"/>
              </w:rPr>
              <w:t>Значение</w:t>
            </w:r>
          </w:p>
        </w:tc>
        <w:tc>
          <w:tcPr>
            <w:tcW w:w="1985" w:type="dxa"/>
          </w:tcPr>
          <w:p w:rsidR="00706B79" w:rsidRPr="00163117" w:rsidRDefault="00706B79" w:rsidP="00680BD1">
            <w:pPr>
              <w:spacing w:line="259" w:lineRule="auto"/>
              <w:jc w:val="center"/>
              <w:rPr>
                <w:color w:val="000000"/>
                <w:sz w:val="24"/>
                <w:szCs w:val="22"/>
              </w:rPr>
            </w:pPr>
            <w:r w:rsidRPr="00163117">
              <w:rPr>
                <w:color w:val="000000"/>
                <w:sz w:val="24"/>
                <w:szCs w:val="22"/>
              </w:rPr>
              <w:t>Единица измерения</w:t>
            </w:r>
          </w:p>
        </w:tc>
      </w:tr>
      <w:tr w:rsidR="00706B79" w:rsidRPr="00163117" w:rsidTr="00680BD1">
        <w:trPr>
          <w:trHeight w:val="689"/>
        </w:trPr>
        <w:tc>
          <w:tcPr>
            <w:tcW w:w="844" w:type="dxa"/>
            <w:vAlign w:val="center"/>
          </w:tcPr>
          <w:p w:rsidR="00706B79" w:rsidRPr="00163117" w:rsidRDefault="00706B79" w:rsidP="00680BD1">
            <w:pPr>
              <w:spacing w:line="259" w:lineRule="auto"/>
              <w:ind w:left="108"/>
              <w:rPr>
                <w:color w:val="000000"/>
                <w:sz w:val="24"/>
                <w:szCs w:val="22"/>
              </w:rPr>
            </w:pPr>
            <w:r w:rsidRPr="00163117">
              <w:rPr>
                <w:color w:val="000000"/>
                <w:sz w:val="24"/>
                <w:szCs w:val="22"/>
              </w:rPr>
              <w:t xml:space="preserve">1 </w:t>
            </w:r>
          </w:p>
        </w:tc>
        <w:tc>
          <w:tcPr>
            <w:tcW w:w="2861" w:type="dxa"/>
          </w:tcPr>
          <w:p w:rsidR="00706B79" w:rsidRPr="00163117" w:rsidRDefault="00706B79" w:rsidP="00680BD1">
            <w:pPr>
              <w:spacing w:line="259" w:lineRule="auto"/>
              <w:rPr>
                <w:color w:val="000000"/>
                <w:sz w:val="24"/>
                <w:szCs w:val="22"/>
              </w:rPr>
            </w:pPr>
            <w:r w:rsidRPr="00163117">
              <w:rPr>
                <w:color w:val="000000"/>
                <w:sz w:val="24"/>
                <w:szCs w:val="22"/>
              </w:rPr>
              <w:t xml:space="preserve">Предлагаемая цена договора без учета НДС </w:t>
            </w:r>
          </w:p>
        </w:tc>
        <w:tc>
          <w:tcPr>
            <w:tcW w:w="3344" w:type="dxa"/>
          </w:tcPr>
          <w:p w:rsidR="00706B79" w:rsidRPr="00163117" w:rsidRDefault="00706B79" w:rsidP="00680BD1">
            <w:pPr>
              <w:spacing w:line="259" w:lineRule="auto"/>
              <w:jc w:val="center"/>
              <w:rPr>
                <w:color w:val="000000"/>
                <w:sz w:val="24"/>
                <w:szCs w:val="22"/>
              </w:rPr>
            </w:pPr>
          </w:p>
        </w:tc>
        <w:tc>
          <w:tcPr>
            <w:tcW w:w="1985" w:type="dxa"/>
            <w:vAlign w:val="center"/>
          </w:tcPr>
          <w:p w:rsidR="00706B79" w:rsidRPr="00163117" w:rsidRDefault="00706B79" w:rsidP="00680BD1">
            <w:pPr>
              <w:spacing w:line="259" w:lineRule="auto"/>
              <w:jc w:val="center"/>
              <w:rPr>
                <w:color w:val="000000"/>
                <w:sz w:val="24"/>
                <w:szCs w:val="22"/>
              </w:rPr>
            </w:pPr>
            <w:r w:rsidRPr="00163117">
              <w:rPr>
                <w:color w:val="000000"/>
                <w:sz w:val="24"/>
                <w:szCs w:val="22"/>
              </w:rPr>
              <w:t>Рубль</w:t>
            </w:r>
          </w:p>
        </w:tc>
      </w:tr>
      <w:tr w:rsidR="00706B79" w:rsidRPr="00163117" w:rsidTr="00680BD1">
        <w:trPr>
          <w:trHeight w:val="660"/>
        </w:trPr>
        <w:tc>
          <w:tcPr>
            <w:tcW w:w="844" w:type="dxa"/>
            <w:vAlign w:val="center"/>
          </w:tcPr>
          <w:p w:rsidR="00706B79" w:rsidRPr="00163117" w:rsidRDefault="00706B79" w:rsidP="00680BD1">
            <w:pPr>
              <w:spacing w:line="259" w:lineRule="auto"/>
              <w:ind w:left="108"/>
              <w:rPr>
                <w:color w:val="000000"/>
                <w:sz w:val="24"/>
                <w:szCs w:val="22"/>
              </w:rPr>
            </w:pPr>
            <w:r w:rsidRPr="00163117">
              <w:rPr>
                <w:color w:val="000000"/>
                <w:sz w:val="24"/>
                <w:szCs w:val="22"/>
              </w:rPr>
              <w:t xml:space="preserve">2 </w:t>
            </w:r>
          </w:p>
        </w:tc>
        <w:tc>
          <w:tcPr>
            <w:tcW w:w="2861" w:type="dxa"/>
          </w:tcPr>
          <w:p w:rsidR="00706B79" w:rsidRPr="00163117" w:rsidRDefault="00706B79" w:rsidP="00680BD1">
            <w:pPr>
              <w:spacing w:line="259" w:lineRule="auto"/>
              <w:rPr>
                <w:color w:val="000000"/>
                <w:sz w:val="24"/>
                <w:szCs w:val="22"/>
              </w:rPr>
            </w:pPr>
            <w:r w:rsidRPr="00163117">
              <w:rPr>
                <w:color w:val="000000"/>
                <w:sz w:val="24"/>
                <w:szCs w:val="22"/>
              </w:rPr>
              <w:t xml:space="preserve">НДС предлагаемой цены договора </w:t>
            </w:r>
          </w:p>
        </w:tc>
        <w:tc>
          <w:tcPr>
            <w:tcW w:w="3344" w:type="dxa"/>
          </w:tcPr>
          <w:p w:rsidR="00706B79" w:rsidRPr="00163117" w:rsidRDefault="00706B79" w:rsidP="00680BD1">
            <w:pPr>
              <w:spacing w:line="259" w:lineRule="auto"/>
              <w:jc w:val="center"/>
              <w:rPr>
                <w:color w:val="000000"/>
                <w:sz w:val="24"/>
                <w:szCs w:val="22"/>
              </w:rPr>
            </w:pPr>
          </w:p>
        </w:tc>
        <w:tc>
          <w:tcPr>
            <w:tcW w:w="1985" w:type="dxa"/>
            <w:vAlign w:val="center"/>
          </w:tcPr>
          <w:p w:rsidR="00706B79" w:rsidRPr="00163117" w:rsidRDefault="00706B79" w:rsidP="00680BD1">
            <w:pPr>
              <w:spacing w:line="259" w:lineRule="auto"/>
              <w:jc w:val="center"/>
              <w:rPr>
                <w:color w:val="000000"/>
                <w:sz w:val="24"/>
                <w:szCs w:val="22"/>
              </w:rPr>
            </w:pPr>
            <w:r w:rsidRPr="00163117">
              <w:rPr>
                <w:color w:val="000000"/>
                <w:sz w:val="24"/>
                <w:szCs w:val="22"/>
              </w:rPr>
              <w:t>Рубль</w:t>
            </w:r>
          </w:p>
        </w:tc>
      </w:tr>
      <w:tr w:rsidR="00706B79" w:rsidRPr="00163117" w:rsidTr="00680BD1">
        <w:trPr>
          <w:trHeight w:val="643"/>
        </w:trPr>
        <w:tc>
          <w:tcPr>
            <w:tcW w:w="844" w:type="dxa"/>
            <w:vAlign w:val="center"/>
          </w:tcPr>
          <w:p w:rsidR="00706B79" w:rsidRPr="00163117" w:rsidRDefault="00706B79" w:rsidP="00680BD1">
            <w:pPr>
              <w:spacing w:line="259" w:lineRule="auto"/>
              <w:ind w:left="108"/>
              <w:rPr>
                <w:color w:val="000000"/>
                <w:sz w:val="24"/>
                <w:szCs w:val="22"/>
              </w:rPr>
            </w:pPr>
            <w:r w:rsidRPr="00163117">
              <w:rPr>
                <w:color w:val="000000"/>
                <w:sz w:val="24"/>
                <w:szCs w:val="22"/>
              </w:rPr>
              <w:t xml:space="preserve">3 </w:t>
            </w:r>
          </w:p>
        </w:tc>
        <w:tc>
          <w:tcPr>
            <w:tcW w:w="2861" w:type="dxa"/>
          </w:tcPr>
          <w:p w:rsidR="00706B79" w:rsidRPr="00163117" w:rsidRDefault="00706B79" w:rsidP="00680BD1">
            <w:pPr>
              <w:spacing w:line="259" w:lineRule="auto"/>
              <w:rPr>
                <w:color w:val="000000"/>
                <w:sz w:val="24"/>
                <w:szCs w:val="22"/>
              </w:rPr>
            </w:pPr>
            <w:r w:rsidRPr="00163117">
              <w:rPr>
                <w:color w:val="000000"/>
                <w:sz w:val="24"/>
                <w:szCs w:val="22"/>
              </w:rPr>
              <w:t xml:space="preserve">Предлагаемая цена договора c учетом НДС </w:t>
            </w:r>
          </w:p>
        </w:tc>
        <w:tc>
          <w:tcPr>
            <w:tcW w:w="3344" w:type="dxa"/>
          </w:tcPr>
          <w:p w:rsidR="00706B79" w:rsidRPr="00163117" w:rsidRDefault="00706B79" w:rsidP="00680BD1">
            <w:pPr>
              <w:spacing w:line="259" w:lineRule="auto"/>
              <w:jc w:val="center"/>
              <w:rPr>
                <w:color w:val="000000"/>
                <w:sz w:val="24"/>
                <w:szCs w:val="22"/>
              </w:rPr>
            </w:pPr>
          </w:p>
        </w:tc>
        <w:tc>
          <w:tcPr>
            <w:tcW w:w="1985" w:type="dxa"/>
            <w:vAlign w:val="center"/>
          </w:tcPr>
          <w:p w:rsidR="00706B79" w:rsidRPr="00163117" w:rsidRDefault="00706B79" w:rsidP="00680BD1">
            <w:pPr>
              <w:spacing w:line="259" w:lineRule="auto"/>
              <w:jc w:val="center"/>
              <w:rPr>
                <w:color w:val="000000"/>
                <w:sz w:val="24"/>
                <w:szCs w:val="22"/>
              </w:rPr>
            </w:pPr>
            <w:r w:rsidRPr="00163117">
              <w:rPr>
                <w:color w:val="000000"/>
                <w:sz w:val="24"/>
                <w:szCs w:val="22"/>
              </w:rPr>
              <w:t>Рубль</w:t>
            </w:r>
          </w:p>
        </w:tc>
      </w:tr>
    </w:tbl>
    <w:p w:rsidR="00706B79" w:rsidRPr="00163117" w:rsidRDefault="00706B79" w:rsidP="00706B79">
      <w:pPr>
        <w:tabs>
          <w:tab w:val="left" w:pos="3045"/>
        </w:tabs>
        <w:spacing w:after="13" w:line="268" w:lineRule="auto"/>
        <w:jc w:val="both"/>
        <w:rPr>
          <w:color w:val="000000"/>
          <w:sz w:val="24"/>
          <w:szCs w:val="22"/>
        </w:rPr>
      </w:pPr>
    </w:p>
    <w:p w:rsidR="00706B79" w:rsidRPr="00163117" w:rsidRDefault="00706B79" w:rsidP="00706B79">
      <w:pPr>
        <w:tabs>
          <w:tab w:val="left" w:pos="3045"/>
        </w:tabs>
        <w:spacing w:after="13" w:line="268" w:lineRule="auto"/>
        <w:jc w:val="both"/>
        <w:rPr>
          <w:color w:val="000000"/>
          <w:sz w:val="24"/>
          <w:szCs w:val="22"/>
        </w:rPr>
      </w:pPr>
    </w:p>
    <w:p w:rsidR="00706B79" w:rsidRPr="00163117" w:rsidRDefault="00706B79" w:rsidP="00706B79">
      <w:pPr>
        <w:tabs>
          <w:tab w:val="left" w:pos="3045"/>
        </w:tabs>
        <w:spacing w:after="13" w:line="268" w:lineRule="auto"/>
        <w:rPr>
          <w:color w:val="000000"/>
          <w:sz w:val="24"/>
          <w:szCs w:val="22"/>
        </w:rPr>
      </w:pPr>
      <w:r w:rsidRPr="00163117">
        <w:rPr>
          <w:color w:val="000000"/>
          <w:sz w:val="24"/>
          <w:szCs w:val="22"/>
        </w:rPr>
        <w:t>Подпись лица, имеющего право на подписание заявки____________________________________</w:t>
      </w:r>
    </w:p>
    <w:p w:rsidR="00706B79" w:rsidRPr="00163117" w:rsidRDefault="00706B79" w:rsidP="00706B79">
      <w:pPr>
        <w:suppressAutoHyphens/>
        <w:rPr>
          <w:b/>
          <w:sz w:val="22"/>
          <w:szCs w:val="22"/>
          <w:u w:val="single"/>
          <w:lang w:eastAsia="zh-CN"/>
        </w:rPr>
      </w:pPr>
    </w:p>
    <w:p w:rsidR="00706B79" w:rsidRPr="006A0713" w:rsidRDefault="00706B79" w:rsidP="00706B79"/>
    <w:p w:rsidR="00CC50DF" w:rsidRPr="00CC50DF" w:rsidRDefault="00CC50DF" w:rsidP="00CC50DF">
      <w:pPr>
        <w:widowControl w:val="0"/>
        <w:spacing w:before="60" w:after="120"/>
        <w:jc w:val="both"/>
        <w:outlineLvl w:val="1"/>
        <w:rPr>
          <w:b/>
          <w:bCs/>
          <w:iCs/>
          <w:sz w:val="24"/>
          <w:szCs w:val="24"/>
        </w:rPr>
      </w:pPr>
    </w:p>
    <w:bookmarkEnd w:id="2388"/>
    <w:bookmarkEnd w:id="2389"/>
    <w:bookmarkEnd w:id="2377"/>
    <w:bookmarkEnd w:id="2378"/>
    <w:bookmarkEnd w:id="2379"/>
    <w:bookmarkEnd w:id="2380"/>
    <w:bookmarkEnd w:id="2381"/>
    <w:bookmarkEnd w:id="2382"/>
    <w:bookmarkEnd w:id="2383"/>
    <w:bookmarkEnd w:id="2384"/>
    <w:bookmarkEnd w:id="2385"/>
    <w:bookmarkEnd w:id="2386"/>
    <w:bookmarkEnd w:id="2387"/>
    <w:sectPr w:rsidR="00CC50DF" w:rsidRPr="00CC50DF" w:rsidSect="00163117">
      <w:pgSz w:w="11906" w:h="16838" w:code="9"/>
      <w:pgMar w:top="567" w:right="567" w:bottom="851" w:left="1418" w:header="284" w:footer="596"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2D59" w:rsidRDefault="008B2D59">
      <w:r>
        <w:separator/>
      </w:r>
    </w:p>
  </w:endnote>
  <w:endnote w:type="continuationSeparator" w:id="0">
    <w:p w:rsidR="008B2D59" w:rsidRDefault="008B2D59">
      <w:r>
        <w:continuationSeparator/>
      </w:r>
    </w:p>
  </w:endnote>
  <w:endnote w:type="continuationNotice" w:id="1">
    <w:p w:rsidR="008B2D59" w:rsidRDefault="008B2D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Andale Sans UI">
    <w:charset w:val="00"/>
    <w:family w:val="auto"/>
    <w:pitch w:val="variable"/>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D59" w:rsidRPr="004A4496" w:rsidRDefault="008B2D59" w:rsidP="0042671A">
    <w:pPr>
      <w:pStyle w:val="ab"/>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31060F">
      <w:rPr>
        <w:noProof/>
        <w:sz w:val="17"/>
        <w:szCs w:val="17"/>
      </w:rPr>
      <w:t>2</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31060F">
      <w:rPr>
        <w:noProof/>
        <w:sz w:val="17"/>
        <w:szCs w:val="17"/>
      </w:rPr>
      <w:t>58</w:t>
    </w:r>
    <w:r w:rsidRPr="004A4496">
      <w:rPr>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D59" w:rsidRPr="004A4496" w:rsidRDefault="008B2D59" w:rsidP="0042671A">
    <w:pPr>
      <w:pStyle w:val="ab"/>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31060F">
      <w:rPr>
        <w:noProof/>
        <w:sz w:val="17"/>
        <w:szCs w:val="17"/>
      </w:rPr>
      <w:t>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31060F">
      <w:rPr>
        <w:noProof/>
        <w:sz w:val="17"/>
        <w:szCs w:val="17"/>
      </w:rPr>
      <w:t>58</w:t>
    </w:r>
    <w:r w:rsidRPr="004A4496">
      <w:rPr>
        <w:sz w:val="17"/>
        <w:szCs w:val="17"/>
      </w:rPr>
      <w:fldChar w:fldCharType="end"/>
    </w:r>
  </w:p>
  <w:p w:rsidR="008B2D59" w:rsidRDefault="008B2D59"/>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2D59" w:rsidRDefault="008B2D59" w:rsidP="0042671A">
      <w:r>
        <w:separator/>
      </w:r>
    </w:p>
  </w:footnote>
  <w:footnote w:type="continuationSeparator" w:id="0">
    <w:p w:rsidR="008B2D59" w:rsidRDefault="008B2D59" w:rsidP="0042671A">
      <w:r>
        <w:continuationSeparator/>
      </w:r>
    </w:p>
  </w:footnote>
  <w:footnote w:type="continuationNotice" w:id="1">
    <w:p w:rsidR="008B2D59" w:rsidRDefault="008B2D59"/>
  </w:footnote>
  <w:footnote w:id="2">
    <w:p w:rsidR="008B2D59" w:rsidRDefault="008B2D59" w:rsidP="00CC50DF">
      <w:pPr>
        <w:pStyle w:val="affb"/>
      </w:pPr>
      <w:r>
        <w:rPr>
          <w:rStyle w:val="affd"/>
        </w:rPr>
        <w:footnoteRef/>
      </w:r>
      <w:r>
        <w:t xml:space="preserve"> Кредит, залог, поручительство и т.д.</w:t>
      </w:r>
    </w:p>
  </w:footnote>
  <w:footnote w:id="3">
    <w:p w:rsidR="008B2D59" w:rsidRDefault="008B2D59" w:rsidP="00CC50DF">
      <w:pPr>
        <w:pStyle w:val="affb"/>
      </w:pPr>
      <w:r>
        <w:rPr>
          <w:rStyle w:val="affd"/>
        </w:rPr>
        <w:footnoteRef/>
      </w:r>
      <w:r>
        <w:t xml:space="preserve"> Если применимо</w:t>
      </w:r>
    </w:p>
  </w:footnote>
  <w:footnote w:id="4">
    <w:p w:rsidR="008B2D59" w:rsidRDefault="008B2D59" w:rsidP="00CC50DF">
      <w:pPr>
        <w:pStyle w:val="affb"/>
      </w:pPr>
      <w:r>
        <w:rPr>
          <w:rStyle w:val="affd"/>
        </w:rPr>
        <w:footnoteRef/>
      </w:r>
      <w:r>
        <w:t xml:space="preserve"> Если применимо</w:t>
      </w:r>
    </w:p>
    <w:p w:rsidR="008B2D59" w:rsidRDefault="008B2D59" w:rsidP="00CC50DF">
      <w:pPr>
        <w:pStyle w:val="affb"/>
      </w:pPr>
    </w:p>
    <w:p w:rsidR="008B2D59" w:rsidRDefault="008B2D59" w:rsidP="00CC50DF">
      <w:pPr>
        <w:pStyle w:val="affb"/>
      </w:pPr>
    </w:p>
    <w:p w:rsidR="008B2D59" w:rsidRDefault="008B2D59" w:rsidP="00CC50DF">
      <w:pPr>
        <w:pStyle w:val="affb"/>
      </w:pPr>
    </w:p>
    <w:p w:rsidR="008B2D59" w:rsidRDefault="008B2D59" w:rsidP="00CC50DF">
      <w:pPr>
        <w:pStyle w:val="affb"/>
      </w:pPr>
    </w:p>
    <w:p w:rsidR="008B2D59" w:rsidRDefault="008B2D59" w:rsidP="00CC50DF">
      <w:pPr>
        <w:pStyle w:val="affb"/>
      </w:pPr>
    </w:p>
    <w:p w:rsidR="008B2D59" w:rsidRDefault="008B2D59" w:rsidP="00CC50DF">
      <w:pPr>
        <w:pStyle w:val="affb"/>
      </w:pPr>
    </w:p>
    <w:p w:rsidR="008B2D59" w:rsidRDefault="008B2D59" w:rsidP="00CC50DF">
      <w:pPr>
        <w:pStyle w:val="affb"/>
      </w:pPr>
    </w:p>
    <w:p w:rsidR="008B2D59" w:rsidRDefault="008B2D59" w:rsidP="00CC50DF">
      <w:pPr>
        <w:pStyle w:val="affb"/>
      </w:pPr>
    </w:p>
    <w:p w:rsidR="008B2D59" w:rsidRDefault="008B2D59" w:rsidP="00CC50DF">
      <w:pPr>
        <w:pStyle w:val="affb"/>
      </w:pPr>
    </w:p>
    <w:p w:rsidR="008B2D59" w:rsidRDefault="008B2D59" w:rsidP="00CC50DF">
      <w:pPr>
        <w:pStyle w:val="affb"/>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2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C6FC2798"/>
    <w:lvl w:ilvl="0">
      <w:start w:val="1"/>
      <w:numFmt w:val="decimal"/>
      <w:pStyle w:val="21"/>
      <w:lvlText w:val="%1."/>
      <w:lvlJc w:val="left"/>
      <w:pPr>
        <w:tabs>
          <w:tab w:val="num" w:pos="360"/>
        </w:tabs>
        <w:ind w:left="360" w:hanging="360"/>
      </w:pPr>
      <w:rPr>
        <w:rFonts w:cs="Times New Roman"/>
      </w:rPr>
    </w:lvl>
  </w:abstractNum>
  <w:abstractNum w:abstractNumId="5" w15:restartNumberingAfterBreak="0">
    <w:nsid w:val="FFFFFF89"/>
    <w:multiLevelType w:val="singleLevel"/>
    <w:tmpl w:val="2E562548"/>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FFFFFFFE"/>
    <w:multiLevelType w:val="singleLevel"/>
    <w:tmpl w:val="FFFFFFFF"/>
    <w:lvl w:ilvl="0">
      <w:numFmt w:val="decimal"/>
      <w:lvlText w:val="*"/>
      <w:lvlJc w:val="left"/>
    </w:lvl>
  </w:abstractNum>
  <w:abstractNum w:abstractNumId="7" w15:restartNumberingAfterBreak="0">
    <w:nsid w:val="00000001"/>
    <w:multiLevelType w:val="multilevel"/>
    <w:tmpl w:val="00000000"/>
    <w:lvl w:ilvl="0">
      <w:start w:val="1"/>
      <w:numFmt w:val="bullet"/>
      <w:lvlText w:val="•"/>
      <w:lvlJc w:val="left"/>
      <w:rPr>
        <w:b w:val="0"/>
        <w:bCs w:val="0"/>
        <w:i w:val="0"/>
        <w:iCs w:val="0"/>
        <w:smallCaps w:val="0"/>
        <w:strike w:val="0"/>
        <w:color w:val="000000"/>
        <w:spacing w:val="0"/>
        <w:w w:val="100"/>
        <w:position w:val="0"/>
        <w:sz w:val="23"/>
        <w:szCs w:val="23"/>
        <w:u w:val="none"/>
      </w:rPr>
    </w:lvl>
    <w:lvl w:ilvl="1">
      <w:start w:val="1"/>
      <w:numFmt w:val="bullet"/>
      <w:lvlText w:val="•"/>
      <w:lvlJc w:val="left"/>
      <w:rPr>
        <w:b w:val="0"/>
        <w:bCs w:val="0"/>
        <w:i w:val="0"/>
        <w:iCs w:val="0"/>
        <w:smallCaps w:val="0"/>
        <w:strike w:val="0"/>
        <w:color w:val="000000"/>
        <w:spacing w:val="0"/>
        <w:w w:val="100"/>
        <w:position w:val="0"/>
        <w:sz w:val="23"/>
        <w:szCs w:val="23"/>
        <w:u w:val="none"/>
      </w:rPr>
    </w:lvl>
    <w:lvl w:ilvl="2">
      <w:start w:val="1"/>
      <w:numFmt w:val="bullet"/>
      <w:lvlText w:val="•"/>
      <w:lvlJc w:val="left"/>
      <w:rPr>
        <w:b w:val="0"/>
        <w:bCs w:val="0"/>
        <w:i w:val="0"/>
        <w:iCs w:val="0"/>
        <w:smallCaps w:val="0"/>
        <w:strike w:val="0"/>
        <w:color w:val="000000"/>
        <w:spacing w:val="0"/>
        <w:w w:val="100"/>
        <w:position w:val="0"/>
        <w:sz w:val="23"/>
        <w:szCs w:val="23"/>
        <w:u w:val="none"/>
      </w:rPr>
    </w:lvl>
    <w:lvl w:ilvl="3">
      <w:start w:val="1"/>
      <w:numFmt w:val="bullet"/>
      <w:lvlText w:val="•"/>
      <w:lvlJc w:val="left"/>
      <w:rPr>
        <w:b w:val="0"/>
        <w:bCs w:val="0"/>
        <w:i w:val="0"/>
        <w:iCs w:val="0"/>
        <w:smallCaps w:val="0"/>
        <w:strike w:val="0"/>
        <w:color w:val="000000"/>
        <w:spacing w:val="0"/>
        <w:w w:val="100"/>
        <w:position w:val="0"/>
        <w:sz w:val="23"/>
        <w:szCs w:val="23"/>
        <w:u w:val="none"/>
      </w:rPr>
    </w:lvl>
    <w:lvl w:ilvl="4">
      <w:start w:val="1"/>
      <w:numFmt w:val="bullet"/>
      <w:lvlText w:val="•"/>
      <w:lvlJc w:val="left"/>
      <w:rPr>
        <w:b w:val="0"/>
        <w:bCs w:val="0"/>
        <w:i w:val="0"/>
        <w:iCs w:val="0"/>
        <w:smallCaps w:val="0"/>
        <w:strike w:val="0"/>
        <w:color w:val="000000"/>
        <w:spacing w:val="0"/>
        <w:w w:val="100"/>
        <w:position w:val="0"/>
        <w:sz w:val="23"/>
        <w:szCs w:val="23"/>
        <w:u w:val="none"/>
      </w:rPr>
    </w:lvl>
    <w:lvl w:ilvl="5">
      <w:start w:val="1"/>
      <w:numFmt w:val="bullet"/>
      <w:lvlText w:val="•"/>
      <w:lvlJc w:val="left"/>
      <w:rPr>
        <w:b w:val="0"/>
        <w:bCs w:val="0"/>
        <w:i w:val="0"/>
        <w:iCs w:val="0"/>
        <w:smallCaps w:val="0"/>
        <w:strike w:val="0"/>
        <w:color w:val="000000"/>
        <w:spacing w:val="0"/>
        <w:w w:val="100"/>
        <w:position w:val="0"/>
        <w:sz w:val="23"/>
        <w:szCs w:val="23"/>
        <w:u w:val="none"/>
      </w:rPr>
    </w:lvl>
    <w:lvl w:ilvl="6">
      <w:start w:val="1"/>
      <w:numFmt w:val="bullet"/>
      <w:lvlText w:val="•"/>
      <w:lvlJc w:val="left"/>
      <w:rPr>
        <w:b w:val="0"/>
        <w:bCs w:val="0"/>
        <w:i w:val="0"/>
        <w:iCs w:val="0"/>
        <w:smallCaps w:val="0"/>
        <w:strike w:val="0"/>
        <w:color w:val="000000"/>
        <w:spacing w:val="0"/>
        <w:w w:val="100"/>
        <w:position w:val="0"/>
        <w:sz w:val="23"/>
        <w:szCs w:val="23"/>
        <w:u w:val="none"/>
      </w:rPr>
    </w:lvl>
    <w:lvl w:ilvl="7">
      <w:start w:val="1"/>
      <w:numFmt w:val="bullet"/>
      <w:lvlText w:val="•"/>
      <w:lvlJc w:val="left"/>
      <w:rPr>
        <w:b w:val="0"/>
        <w:bCs w:val="0"/>
        <w:i w:val="0"/>
        <w:iCs w:val="0"/>
        <w:smallCaps w:val="0"/>
        <w:strike w:val="0"/>
        <w:color w:val="000000"/>
        <w:spacing w:val="0"/>
        <w:w w:val="100"/>
        <w:position w:val="0"/>
        <w:sz w:val="23"/>
        <w:szCs w:val="23"/>
        <w:u w:val="none"/>
      </w:rPr>
    </w:lvl>
    <w:lvl w:ilvl="8">
      <w:start w:val="1"/>
      <w:numFmt w:val="bullet"/>
      <w:lvlText w:val="•"/>
      <w:lvlJc w:val="left"/>
      <w:rPr>
        <w:b w:val="0"/>
        <w:bCs w:val="0"/>
        <w:i w:val="0"/>
        <w:iCs w:val="0"/>
        <w:smallCaps w:val="0"/>
        <w:strike w:val="0"/>
        <w:color w:val="000000"/>
        <w:spacing w:val="0"/>
        <w:w w:val="100"/>
        <w:position w:val="0"/>
        <w:sz w:val="23"/>
        <w:szCs w:val="23"/>
        <w:u w:val="none"/>
      </w:rPr>
    </w:lvl>
  </w:abstractNum>
  <w:abstractNum w:abstractNumId="8" w15:restartNumberingAfterBreak="0">
    <w:nsid w:val="00000012"/>
    <w:multiLevelType w:val="singleLevel"/>
    <w:tmpl w:val="00000012"/>
    <w:name w:val="WW8Num30"/>
    <w:lvl w:ilvl="0">
      <w:start w:val="1"/>
      <w:numFmt w:val="bullet"/>
      <w:lvlText w:val=""/>
      <w:lvlJc w:val="left"/>
      <w:pPr>
        <w:tabs>
          <w:tab w:val="num" w:pos="720"/>
        </w:tabs>
        <w:ind w:left="720" w:hanging="360"/>
      </w:pPr>
      <w:rPr>
        <w:rFonts w:ascii="Symbol" w:hAnsi="Symbol" w:cs="Symbol"/>
      </w:rPr>
    </w:lvl>
  </w:abstractNum>
  <w:abstractNum w:abstractNumId="9" w15:restartNumberingAfterBreak="0">
    <w:nsid w:val="0AF17009"/>
    <w:multiLevelType w:val="hybridMultilevel"/>
    <w:tmpl w:val="30DE34C0"/>
    <w:lvl w:ilvl="0" w:tplc="CEF64C60">
      <w:start w:val="1"/>
      <w:numFmt w:val="decimal"/>
      <w:pStyle w:val="30"/>
      <w:lvlText w:val="%1."/>
      <w:lvlJc w:val="left"/>
      <w:pPr>
        <w:tabs>
          <w:tab w:val="num" w:pos="1276"/>
        </w:tabs>
        <w:ind w:left="1276" w:hanging="567"/>
      </w:pPr>
      <w:rPr>
        <w:rFonts w:ascii="Times New Roman" w:eastAsia="Times New Roman" w:hAnsi="Times New Roman" w:cs="Times New Roman"/>
      </w:rPr>
    </w:lvl>
    <w:lvl w:ilvl="1" w:tplc="5498D1EE">
      <w:start w:val="1"/>
      <w:numFmt w:val="lowerLetter"/>
      <w:lvlText w:val="%2."/>
      <w:lvlJc w:val="left"/>
      <w:pPr>
        <w:tabs>
          <w:tab w:val="num" w:pos="1582"/>
        </w:tabs>
        <w:ind w:left="1582" w:hanging="360"/>
      </w:pPr>
      <w:rPr>
        <w:rFonts w:cs="Times New Roman"/>
      </w:rPr>
    </w:lvl>
    <w:lvl w:ilvl="2" w:tplc="461C293C">
      <w:start w:val="1"/>
      <w:numFmt w:val="lowerRoman"/>
      <w:lvlText w:val="%3."/>
      <w:lvlJc w:val="right"/>
      <w:pPr>
        <w:tabs>
          <w:tab w:val="num" w:pos="2302"/>
        </w:tabs>
        <w:ind w:left="2302" w:hanging="180"/>
      </w:pPr>
      <w:rPr>
        <w:rFonts w:cs="Times New Roman"/>
      </w:rPr>
    </w:lvl>
    <w:lvl w:ilvl="3" w:tplc="2D241F62">
      <w:start w:val="1"/>
      <w:numFmt w:val="decimal"/>
      <w:lvlText w:val="%4."/>
      <w:lvlJc w:val="left"/>
      <w:pPr>
        <w:tabs>
          <w:tab w:val="num" w:pos="3022"/>
        </w:tabs>
        <w:ind w:left="3022" w:hanging="360"/>
      </w:pPr>
      <w:rPr>
        <w:rFonts w:cs="Times New Roman"/>
      </w:rPr>
    </w:lvl>
    <w:lvl w:ilvl="4" w:tplc="728250E8">
      <w:start w:val="1"/>
      <w:numFmt w:val="lowerLetter"/>
      <w:lvlText w:val="%5."/>
      <w:lvlJc w:val="left"/>
      <w:pPr>
        <w:tabs>
          <w:tab w:val="num" w:pos="3742"/>
        </w:tabs>
        <w:ind w:left="3742" w:hanging="360"/>
      </w:pPr>
      <w:rPr>
        <w:rFonts w:cs="Times New Roman"/>
      </w:rPr>
    </w:lvl>
    <w:lvl w:ilvl="5" w:tplc="5B4C0238">
      <w:start w:val="1"/>
      <w:numFmt w:val="lowerRoman"/>
      <w:lvlText w:val="%6."/>
      <w:lvlJc w:val="right"/>
      <w:pPr>
        <w:tabs>
          <w:tab w:val="num" w:pos="4462"/>
        </w:tabs>
        <w:ind w:left="4462" w:hanging="180"/>
      </w:pPr>
      <w:rPr>
        <w:rFonts w:cs="Times New Roman"/>
      </w:rPr>
    </w:lvl>
    <w:lvl w:ilvl="6" w:tplc="6E960A0C">
      <w:start w:val="1"/>
      <w:numFmt w:val="decimal"/>
      <w:lvlText w:val="%7."/>
      <w:lvlJc w:val="left"/>
      <w:pPr>
        <w:tabs>
          <w:tab w:val="num" w:pos="5182"/>
        </w:tabs>
        <w:ind w:left="5182" w:hanging="360"/>
      </w:pPr>
      <w:rPr>
        <w:rFonts w:cs="Times New Roman"/>
      </w:rPr>
    </w:lvl>
    <w:lvl w:ilvl="7" w:tplc="E362AEEC">
      <w:start w:val="1"/>
      <w:numFmt w:val="lowerLetter"/>
      <w:lvlText w:val="%8."/>
      <w:lvlJc w:val="left"/>
      <w:pPr>
        <w:tabs>
          <w:tab w:val="num" w:pos="5902"/>
        </w:tabs>
        <w:ind w:left="5902" w:hanging="360"/>
      </w:pPr>
      <w:rPr>
        <w:rFonts w:cs="Times New Roman"/>
      </w:rPr>
    </w:lvl>
    <w:lvl w:ilvl="8" w:tplc="0AD035A4">
      <w:start w:val="1"/>
      <w:numFmt w:val="lowerRoman"/>
      <w:lvlText w:val="%9."/>
      <w:lvlJc w:val="right"/>
      <w:pPr>
        <w:tabs>
          <w:tab w:val="num" w:pos="6622"/>
        </w:tabs>
        <w:ind w:left="6622" w:hanging="180"/>
      </w:pPr>
      <w:rPr>
        <w:rFonts w:cs="Times New Roman"/>
      </w:rPr>
    </w:lvl>
  </w:abstractNum>
  <w:abstractNum w:abstractNumId="10" w15:restartNumberingAfterBreak="0">
    <w:nsid w:val="0BC776DA"/>
    <w:multiLevelType w:val="hybridMultilevel"/>
    <w:tmpl w:val="ECE4662A"/>
    <w:lvl w:ilvl="0" w:tplc="0419000F">
      <w:start w:val="6"/>
      <w:numFmt w:val="decimal"/>
      <w:lvlText w:val="%1."/>
      <w:lvlJc w:val="left"/>
      <w:pPr>
        <w:ind w:left="36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0C1F3AEC"/>
    <w:multiLevelType w:val="hybridMultilevel"/>
    <w:tmpl w:val="6BA63A9E"/>
    <w:lvl w:ilvl="0" w:tplc="FB08F268">
      <w:start w:val="1"/>
      <w:numFmt w:val="decimal"/>
      <w:lvlText w:val="%1."/>
      <w:lvlJc w:val="left"/>
      <w:pPr>
        <w:ind w:left="720" w:hanging="360"/>
      </w:pPr>
      <w:rPr>
        <w:rFonts w:cs="Times New Roman"/>
      </w:rPr>
    </w:lvl>
    <w:lvl w:ilvl="1" w:tplc="1C542418" w:tentative="1">
      <w:start w:val="1"/>
      <w:numFmt w:val="lowerLetter"/>
      <w:lvlText w:val="%2."/>
      <w:lvlJc w:val="left"/>
      <w:pPr>
        <w:ind w:left="1440" w:hanging="360"/>
      </w:pPr>
      <w:rPr>
        <w:rFonts w:cs="Times New Roman"/>
      </w:rPr>
    </w:lvl>
    <w:lvl w:ilvl="2" w:tplc="2884B676" w:tentative="1">
      <w:start w:val="1"/>
      <w:numFmt w:val="lowerRoman"/>
      <w:lvlText w:val="%3."/>
      <w:lvlJc w:val="right"/>
      <w:pPr>
        <w:ind w:left="2160" w:hanging="180"/>
      </w:pPr>
      <w:rPr>
        <w:rFonts w:cs="Times New Roman"/>
      </w:rPr>
    </w:lvl>
    <w:lvl w:ilvl="3" w:tplc="664A89E6" w:tentative="1">
      <w:start w:val="1"/>
      <w:numFmt w:val="decimal"/>
      <w:lvlText w:val="%4."/>
      <w:lvlJc w:val="left"/>
      <w:pPr>
        <w:ind w:left="2880" w:hanging="360"/>
      </w:pPr>
      <w:rPr>
        <w:rFonts w:cs="Times New Roman"/>
      </w:rPr>
    </w:lvl>
    <w:lvl w:ilvl="4" w:tplc="C7581916" w:tentative="1">
      <w:start w:val="1"/>
      <w:numFmt w:val="lowerLetter"/>
      <w:lvlText w:val="%5."/>
      <w:lvlJc w:val="left"/>
      <w:pPr>
        <w:ind w:left="3600" w:hanging="360"/>
      </w:pPr>
      <w:rPr>
        <w:rFonts w:cs="Times New Roman"/>
      </w:rPr>
    </w:lvl>
    <w:lvl w:ilvl="5" w:tplc="B29C948E" w:tentative="1">
      <w:start w:val="1"/>
      <w:numFmt w:val="lowerRoman"/>
      <w:lvlText w:val="%6."/>
      <w:lvlJc w:val="right"/>
      <w:pPr>
        <w:ind w:left="4320" w:hanging="180"/>
      </w:pPr>
      <w:rPr>
        <w:rFonts w:cs="Times New Roman"/>
      </w:rPr>
    </w:lvl>
    <w:lvl w:ilvl="6" w:tplc="ACE69350" w:tentative="1">
      <w:start w:val="1"/>
      <w:numFmt w:val="decimal"/>
      <w:lvlText w:val="%7."/>
      <w:lvlJc w:val="left"/>
      <w:pPr>
        <w:ind w:left="5040" w:hanging="360"/>
      </w:pPr>
      <w:rPr>
        <w:rFonts w:cs="Times New Roman"/>
      </w:rPr>
    </w:lvl>
    <w:lvl w:ilvl="7" w:tplc="D5CA48B8" w:tentative="1">
      <w:start w:val="1"/>
      <w:numFmt w:val="lowerLetter"/>
      <w:lvlText w:val="%8."/>
      <w:lvlJc w:val="left"/>
      <w:pPr>
        <w:ind w:left="5760" w:hanging="360"/>
      </w:pPr>
      <w:rPr>
        <w:rFonts w:cs="Times New Roman"/>
      </w:rPr>
    </w:lvl>
    <w:lvl w:ilvl="8" w:tplc="17D259E6" w:tentative="1">
      <w:start w:val="1"/>
      <w:numFmt w:val="lowerRoman"/>
      <w:lvlText w:val="%9."/>
      <w:lvlJc w:val="right"/>
      <w:pPr>
        <w:ind w:left="6480" w:hanging="180"/>
      </w:pPr>
      <w:rPr>
        <w:rFonts w:cs="Times New Roman"/>
      </w:rPr>
    </w:lvl>
  </w:abstractNum>
  <w:abstractNum w:abstractNumId="13" w15:restartNumberingAfterBreak="0">
    <w:nsid w:val="16091825"/>
    <w:multiLevelType w:val="multilevel"/>
    <w:tmpl w:val="75E0A3CC"/>
    <w:lvl w:ilvl="0">
      <w:start w:val="1"/>
      <w:numFmt w:val="decimal"/>
      <w:pStyle w:val="a1"/>
      <w:lvlText w:val="%1."/>
      <w:lvlJc w:val="left"/>
      <w:pPr>
        <w:tabs>
          <w:tab w:val="num" w:pos="360"/>
        </w:tabs>
        <w:ind w:left="36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7" w15:restartNumberingAfterBreak="0">
    <w:nsid w:val="230A79E6"/>
    <w:multiLevelType w:val="multilevel"/>
    <w:tmpl w:val="FA180BE0"/>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8" w15:restartNumberingAfterBreak="0">
    <w:nsid w:val="252E05A0"/>
    <w:multiLevelType w:val="hybridMultilevel"/>
    <w:tmpl w:val="56683D3C"/>
    <w:lvl w:ilvl="0" w:tplc="7C0E8B50">
      <w:start w:val="1"/>
      <w:numFmt w:val="bullet"/>
      <w:lvlText w:val="-"/>
      <w:lvlJc w:val="left"/>
      <w:pPr>
        <w:tabs>
          <w:tab w:val="num" w:pos="780"/>
        </w:tabs>
        <w:ind w:left="780" w:hanging="42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614768A"/>
    <w:multiLevelType w:val="multilevel"/>
    <w:tmpl w:val="B39256B2"/>
    <w:lvl w:ilvl="0">
      <w:start w:val="2"/>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0" w15:restartNumberingAfterBreak="0">
    <w:nsid w:val="2B510FB6"/>
    <w:multiLevelType w:val="multilevel"/>
    <w:tmpl w:val="CA42C85C"/>
    <w:lvl w:ilvl="0">
      <w:start w:val="1"/>
      <w:numFmt w:val="decimal"/>
      <w:lvlText w:val="%1."/>
      <w:lvlJc w:val="left"/>
      <w:pPr>
        <w:ind w:left="720"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21"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33517001"/>
    <w:multiLevelType w:val="hybridMultilevel"/>
    <w:tmpl w:val="58C86402"/>
    <w:lvl w:ilvl="0" w:tplc="81BA4404">
      <w:start w:val="1"/>
      <w:numFmt w:val="bullet"/>
      <w:lvlText w:val=""/>
      <w:lvlJc w:val="left"/>
      <w:pPr>
        <w:tabs>
          <w:tab w:val="num" w:pos="1080"/>
        </w:tabs>
        <w:ind w:left="1080" w:hanging="360"/>
      </w:pPr>
      <w:rPr>
        <w:rFonts w:ascii="Symbol" w:hAnsi="Symbol" w:hint="default"/>
      </w:rPr>
    </w:lvl>
    <w:lvl w:ilvl="1" w:tplc="D0CA9680">
      <w:start w:val="1"/>
      <w:numFmt w:val="bullet"/>
      <w:lvlText w:val=""/>
      <w:lvlJc w:val="left"/>
      <w:pPr>
        <w:tabs>
          <w:tab w:val="num" w:pos="1440"/>
        </w:tabs>
        <w:ind w:left="1440" w:hanging="360"/>
      </w:pPr>
      <w:rPr>
        <w:rFonts w:ascii="Symbol" w:hAnsi="Symbol" w:hint="default"/>
      </w:rPr>
    </w:lvl>
    <w:lvl w:ilvl="2" w:tplc="2940D206">
      <w:start w:val="1"/>
      <w:numFmt w:val="decimal"/>
      <w:lvlText w:val="%3."/>
      <w:lvlJc w:val="left"/>
      <w:pPr>
        <w:tabs>
          <w:tab w:val="num" w:pos="2160"/>
        </w:tabs>
        <w:ind w:left="2160" w:hanging="360"/>
      </w:pPr>
      <w:rPr>
        <w:rFonts w:cs="Times New Roman"/>
      </w:rPr>
    </w:lvl>
    <w:lvl w:ilvl="3" w:tplc="BAA4AAB2">
      <w:start w:val="1"/>
      <w:numFmt w:val="decimal"/>
      <w:pStyle w:val="-4"/>
      <w:lvlText w:val="%4."/>
      <w:lvlJc w:val="left"/>
      <w:pPr>
        <w:tabs>
          <w:tab w:val="num" w:pos="2880"/>
        </w:tabs>
        <w:ind w:left="2880" w:hanging="360"/>
      </w:pPr>
      <w:rPr>
        <w:rFonts w:cs="Times New Roman"/>
      </w:rPr>
    </w:lvl>
    <w:lvl w:ilvl="4" w:tplc="2456428C">
      <w:start w:val="1"/>
      <w:numFmt w:val="decimal"/>
      <w:lvlText w:val="%5."/>
      <w:lvlJc w:val="left"/>
      <w:pPr>
        <w:tabs>
          <w:tab w:val="num" w:pos="3600"/>
        </w:tabs>
        <w:ind w:left="3600" w:hanging="360"/>
      </w:pPr>
      <w:rPr>
        <w:rFonts w:cs="Times New Roman"/>
      </w:rPr>
    </w:lvl>
    <w:lvl w:ilvl="5" w:tplc="89923314">
      <w:start w:val="1"/>
      <w:numFmt w:val="decimal"/>
      <w:lvlText w:val="%6."/>
      <w:lvlJc w:val="left"/>
      <w:pPr>
        <w:tabs>
          <w:tab w:val="num" w:pos="4320"/>
        </w:tabs>
        <w:ind w:left="4320" w:hanging="360"/>
      </w:pPr>
      <w:rPr>
        <w:rFonts w:cs="Times New Roman"/>
      </w:rPr>
    </w:lvl>
    <w:lvl w:ilvl="6" w:tplc="E1180B3A">
      <w:start w:val="1"/>
      <w:numFmt w:val="decimal"/>
      <w:lvlText w:val="%7."/>
      <w:lvlJc w:val="left"/>
      <w:pPr>
        <w:tabs>
          <w:tab w:val="num" w:pos="5040"/>
        </w:tabs>
        <w:ind w:left="5040" w:hanging="360"/>
      </w:pPr>
      <w:rPr>
        <w:rFonts w:cs="Times New Roman"/>
      </w:rPr>
    </w:lvl>
    <w:lvl w:ilvl="7" w:tplc="F6E081F8">
      <w:start w:val="1"/>
      <w:numFmt w:val="decimal"/>
      <w:lvlText w:val="%8."/>
      <w:lvlJc w:val="left"/>
      <w:pPr>
        <w:tabs>
          <w:tab w:val="num" w:pos="5760"/>
        </w:tabs>
        <w:ind w:left="5760" w:hanging="360"/>
      </w:pPr>
      <w:rPr>
        <w:rFonts w:cs="Times New Roman"/>
      </w:rPr>
    </w:lvl>
    <w:lvl w:ilvl="8" w:tplc="A5146708">
      <w:start w:val="1"/>
      <w:numFmt w:val="decimal"/>
      <w:lvlText w:val="%9."/>
      <w:lvlJc w:val="left"/>
      <w:pPr>
        <w:tabs>
          <w:tab w:val="num" w:pos="6480"/>
        </w:tabs>
        <w:ind w:left="6480" w:hanging="360"/>
      </w:pPr>
      <w:rPr>
        <w:rFonts w:cs="Times New Roman"/>
      </w:rPr>
    </w:lvl>
  </w:abstractNum>
  <w:abstractNum w:abstractNumId="23"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111"/>
      <w:lvlText w:val="%1.%2."/>
      <w:lvlJc w:val="left"/>
      <w:pPr>
        <w:tabs>
          <w:tab w:val="num" w:pos="1332"/>
        </w:tabs>
        <w:ind w:left="1332" w:hanging="432"/>
      </w:pPr>
      <w:rPr>
        <w:rFonts w:cs="Times New Roman" w:hint="default"/>
        <w:b w:val="0"/>
        <w:i w:val="0"/>
      </w:rPr>
    </w:lvl>
    <w:lvl w:ilvl="2">
      <w:start w:val="1"/>
      <w:numFmt w:val="decimal"/>
      <w:pStyle w:val="a2"/>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5" w15:restartNumberingAfterBreak="0">
    <w:nsid w:val="356A5FCE"/>
    <w:multiLevelType w:val="multilevel"/>
    <w:tmpl w:val="7D3AB19C"/>
    <w:lvl w:ilvl="0">
      <w:start w:val="1"/>
      <w:numFmt w:val="decimal"/>
      <w:pStyle w:val="a3"/>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6" w15:restartNumberingAfterBreak="0">
    <w:nsid w:val="3D5931C5"/>
    <w:multiLevelType w:val="multilevel"/>
    <w:tmpl w:val="150AA5A2"/>
    <w:lvl w:ilvl="0">
      <w:start w:val="2"/>
      <w:numFmt w:val="decimal"/>
      <w:lvlText w:val="%1."/>
      <w:lvlJc w:val="left"/>
      <w:pPr>
        <w:ind w:left="360" w:hanging="360"/>
      </w:pPr>
    </w:lvl>
    <w:lvl w:ilvl="1">
      <w:start w:val="5"/>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7" w15:restartNumberingAfterBreak="0">
    <w:nsid w:val="3D6E53FD"/>
    <w:multiLevelType w:val="hybridMultilevel"/>
    <w:tmpl w:val="9C62EF7C"/>
    <w:lvl w:ilvl="0" w:tplc="01CAE862">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EEC1491"/>
    <w:multiLevelType w:val="multilevel"/>
    <w:tmpl w:val="8612C5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3F2B04C6"/>
    <w:multiLevelType w:val="multilevel"/>
    <w:tmpl w:val="A656DEF8"/>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1"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3514507"/>
    <w:multiLevelType w:val="hybridMultilevel"/>
    <w:tmpl w:val="1A6ACA74"/>
    <w:lvl w:ilvl="0" w:tplc="436CEDD0">
      <w:start w:val="1"/>
      <w:numFmt w:val="decimal"/>
      <w:lvlText w:val="%1."/>
      <w:lvlJc w:val="left"/>
      <w:pPr>
        <w:ind w:left="720" w:hanging="360"/>
      </w:pPr>
      <w:rPr>
        <w:rFonts w:hint="default"/>
        <w:color w:val="auto"/>
      </w:rPr>
    </w:lvl>
    <w:lvl w:ilvl="1" w:tplc="04BE387A" w:tentative="1">
      <w:start w:val="1"/>
      <w:numFmt w:val="lowerLetter"/>
      <w:lvlText w:val="%2."/>
      <w:lvlJc w:val="left"/>
      <w:pPr>
        <w:ind w:left="1440" w:hanging="360"/>
      </w:pPr>
      <w:rPr>
        <w:rFonts w:cs="Times New Roman"/>
      </w:rPr>
    </w:lvl>
    <w:lvl w:ilvl="2" w:tplc="246EFCBE" w:tentative="1">
      <w:start w:val="1"/>
      <w:numFmt w:val="lowerRoman"/>
      <w:lvlText w:val="%3."/>
      <w:lvlJc w:val="right"/>
      <w:pPr>
        <w:ind w:left="2160" w:hanging="180"/>
      </w:pPr>
      <w:rPr>
        <w:rFonts w:cs="Times New Roman"/>
      </w:rPr>
    </w:lvl>
    <w:lvl w:ilvl="3" w:tplc="8A7AEA2E" w:tentative="1">
      <w:start w:val="1"/>
      <w:numFmt w:val="decimal"/>
      <w:lvlText w:val="%4."/>
      <w:lvlJc w:val="left"/>
      <w:pPr>
        <w:ind w:left="2880" w:hanging="360"/>
      </w:pPr>
      <w:rPr>
        <w:rFonts w:cs="Times New Roman"/>
      </w:rPr>
    </w:lvl>
    <w:lvl w:ilvl="4" w:tplc="916088A2" w:tentative="1">
      <w:start w:val="1"/>
      <w:numFmt w:val="lowerLetter"/>
      <w:lvlText w:val="%5."/>
      <w:lvlJc w:val="left"/>
      <w:pPr>
        <w:ind w:left="3600" w:hanging="360"/>
      </w:pPr>
      <w:rPr>
        <w:rFonts w:cs="Times New Roman"/>
      </w:rPr>
    </w:lvl>
    <w:lvl w:ilvl="5" w:tplc="29249DDA" w:tentative="1">
      <w:start w:val="1"/>
      <w:numFmt w:val="lowerRoman"/>
      <w:lvlText w:val="%6."/>
      <w:lvlJc w:val="right"/>
      <w:pPr>
        <w:ind w:left="4320" w:hanging="180"/>
      </w:pPr>
      <w:rPr>
        <w:rFonts w:cs="Times New Roman"/>
      </w:rPr>
    </w:lvl>
    <w:lvl w:ilvl="6" w:tplc="63C03042" w:tentative="1">
      <w:start w:val="1"/>
      <w:numFmt w:val="decimal"/>
      <w:lvlText w:val="%7."/>
      <w:lvlJc w:val="left"/>
      <w:pPr>
        <w:ind w:left="5040" w:hanging="360"/>
      </w:pPr>
      <w:rPr>
        <w:rFonts w:cs="Times New Roman"/>
      </w:rPr>
    </w:lvl>
    <w:lvl w:ilvl="7" w:tplc="C62AB750" w:tentative="1">
      <w:start w:val="1"/>
      <w:numFmt w:val="lowerLetter"/>
      <w:lvlText w:val="%8."/>
      <w:lvlJc w:val="left"/>
      <w:pPr>
        <w:ind w:left="5760" w:hanging="360"/>
      </w:pPr>
      <w:rPr>
        <w:rFonts w:cs="Times New Roman"/>
      </w:rPr>
    </w:lvl>
    <w:lvl w:ilvl="8" w:tplc="FA0C3382" w:tentative="1">
      <w:start w:val="1"/>
      <w:numFmt w:val="lowerRoman"/>
      <w:lvlText w:val="%9."/>
      <w:lvlJc w:val="right"/>
      <w:pPr>
        <w:ind w:left="6480" w:hanging="180"/>
      </w:pPr>
      <w:rPr>
        <w:rFonts w:cs="Times New Roman"/>
      </w:rPr>
    </w:lvl>
  </w:abstractNum>
  <w:abstractNum w:abstractNumId="33"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4CD0092E"/>
    <w:multiLevelType w:val="hybridMultilevel"/>
    <w:tmpl w:val="CA16455C"/>
    <w:lvl w:ilvl="0" w:tplc="8CB0B18A">
      <w:start w:val="1"/>
      <w:numFmt w:val="bullet"/>
      <w:pStyle w:val="-6"/>
      <w:lvlText w:val=""/>
      <w:lvlJc w:val="left"/>
      <w:pPr>
        <w:tabs>
          <w:tab w:val="num" w:pos="1430"/>
        </w:tabs>
        <w:ind w:left="1430" w:hanging="360"/>
      </w:pPr>
      <w:rPr>
        <w:rFonts w:ascii="Symbol" w:hAnsi="Symbol" w:hint="default"/>
      </w:rPr>
    </w:lvl>
    <w:lvl w:ilvl="1" w:tplc="839A1A34">
      <w:start w:val="1"/>
      <w:numFmt w:val="bullet"/>
      <w:lvlText w:val=""/>
      <w:lvlJc w:val="left"/>
      <w:pPr>
        <w:tabs>
          <w:tab w:val="num" w:pos="2150"/>
        </w:tabs>
        <w:ind w:left="2150" w:hanging="360"/>
      </w:pPr>
      <w:rPr>
        <w:rFonts w:ascii="Symbol" w:hAnsi="Symbol" w:hint="default"/>
      </w:rPr>
    </w:lvl>
    <w:lvl w:ilvl="2" w:tplc="7F26379A">
      <w:start w:val="1"/>
      <w:numFmt w:val="bullet"/>
      <w:lvlText w:val=""/>
      <w:lvlJc w:val="left"/>
      <w:pPr>
        <w:tabs>
          <w:tab w:val="num" w:pos="2870"/>
        </w:tabs>
        <w:ind w:left="2870" w:hanging="360"/>
      </w:pPr>
      <w:rPr>
        <w:rFonts w:ascii="Wingdings" w:hAnsi="Wingdings" w:hint="default"/>
      </w:rPr>
    </w:lvl>
    <w:lvl w:ilvl="3" w:tplc="7B68E21E">
      <w:start w:val="1"/>
      <w:numFmt w:val="bullet"/>
      <w:lvlText w:val=""/>
      <w:lvlJc w:val="left"/>
      <w:pPr>
        <w:tabs>
          <w:tab w:val="num" w:pos="3590"/>
        </w:tabs>
        <w:ind w:left="3590" w:hanging="360"/>
      </w:pPr>
      <w:rPr>
        <w:rFonts w:ascii="Symbol" w:hAnsi="Symbol" w:hint="default"/>
      </w:rPr>
    </w:lvl>
    <w:lvl w:ilvl="4" w:tplc="33E2F4AC">
      <w:start w:val="1"/>
      <w:numFmt w:val="bullet"/>
      <w:lvlText w:val="o"/>
      <w:lvlJc w:val="left"/>
      <w:pPr>
        <w:tabs>
          <w:tab w:val="num" w:pos="4310"/>
        </w:tabs>
        <w:ind w:left="4310" w:hanging="360"/>
      </w:pPr>
      <w:rPr>
        <w:rFonts w:ascii="Courier New" w:hAnsi="Courier New" w:hint="default"/>
      </w:rPr>
    </w:lvl>
    <w:lvl w:ilvl="5" w:tplc="F2E4B752">
      <w:start w:val="1"/>
      <w:numFmt w:val="bullet"/>
      <w:lvlText w:val=""/>
      <w:lvlJc w:val="left"/>
      <w:pPr>
        <w:tabs>
          <w:tab w:val="num" w:pos="5030"/>
        </w:tabs>
        <w:ind w:left="5030" w:hanging="360"/>
      </w:pPr>
      <w:rPr>
        <w:rFonts w:ascii="Wingdings" w:hAnsi="Wingdings" w:hint="default"/>
      </w:rPr>
    </w:lvl>
    <w:lvl w:ilvl="6" w:tplc="56183B0A">
      <w:start w:val="1"/>
      <w:numFmt w:val="bullet"/>
      <w:lvlText w:val=""/>
      <w:lvlJc w:val="left"/>
      <w:pPr>
        <w:tabs>
          <w:tab w:val="num" w:pos="5750"/>
        </w:tabs>
        <w:ind w:left="5750" w:hanging="360"/>
      </w:pPr>
      <w:rPr>
        <w:rFonts w:ascii="Symbol" w:hAnsi="Symbol" w:hint="default"/>
      </w:rPr>
    </w:lvl>
    <w:lvl w:ilvl="7" w:tplc="3C0AB95E">
      <w:start w:val="1"/>
      <w:numFmt w:val="bullet"/>
      <w:lvlText w:val="o"/>
      <w:lvlJc w:val="left"/>
      <w:pPr>
        <w:tabs>
          <w:tab w:val="num" w:pos="6470"/>
        </w:tabs>
        <w:ind w:left="6470" w:hanging="360"/>
      </w:pPr>
      <w:rPr>
        <w:rFonts w:ascii="Courier New" w:hAnsi="Courier New" w:hint="default"/>
      </w:rPr>
    </w:lvl>
    <w:lvl w:ilvl="8" w:tplc="F1CE1FFE">
      <w:start w:val="1"/>
      <w:numFmt w:val="bullet"/>
      <w:lvlText w:val=""/>
      <w:lvlJc w:val="left"/>
      <w:pPr>
        <w:tabs>
          <w:tab w:val="num" w:pos="7190"/>
        </w:tabs>
        <w:ind w:left="7190" w:hanging="360"/>
      </w:pPr>
      <w:rPr>
        <w:rFonts w:ascii="Wingdings" w:hAnsi="Wingdings" w:hint="default"/>
      </w:rPr>
    </w:lvl>
  </w:abstractNum>
  <w:abstractNum w:abstractNumId="36" w15:restartNumberingAfterBreak="0">
    <w:nsid w:val="4F942973"/>
    <w:multiLevelType w:val="hybridMultilevel"/>
    <w:tmpl w:val="7ACEBF76"/>
    <w:lvl w:ilvl="0" w:tplc="1774FC38">
      <w:start w:val="1"/>
      <w:numFmt w:val="decimal"/>
      <w:lvlText w:val="%1."/>
      <w:lvlJc w:val="left"/>
      <w:pPr>
        <w:tabs>
          <w:tab w:val="num" w:pos="540"/>
        </w:tabs>
        <w:ind w:left="540" w:hanging="360"/>
      </w:pPr>
      <w:rPr>
        <w:rFonts w:hint="default"/>
      </w:rPr>
    </w:lvl>
    <w:lvl w:ilvl="1" w:tplc="C0540B60">
      <w:start w:val="1"/>
      <w:numFmt w:val="bullet"/>
      <w:lvlText w:val="-"/>
      <w:lvlJc w:val="left"/>
      <w:pPr>
        <w:tabs>
          <w:tab w:val="num" w:pos="1260"/>
        </w:tabs>
        <w:ind w:left="1260" w:hanging="360"/>
      </w:pPr>
      <w:rPr>
        <w:rFonts w:ascii="Times New Roman" w:eastAsia="Times New Roman" w:hAnsi="Times New Roman" w:cs="Times New Roman" w:hint="default"/>
      </w:r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37"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8"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9"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40" w15:restartNumberingAfterBreak="0">
    <w:nsid w:val="632668B2"/>
    <w:multiLevelType w:val="hybridMultilevel"/>
    <w:tmpl w:val="A2EA5C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6AD4D9B"/>
    <w:multiLevelType w:val="hybridMultilevel"/>
    <w:tmpl w:val="B5AC0C66"/>
    <w:lvl w:ilvl="0" w:tplc="6AD6F1F2">
      <w:start w:val="1"/>
      <w:numFmt w:val="decimal"/>
      <w:lvlText w:val="%1."/>
      <w:lvlJc w:val="left"/>
      <w:pPr>
        <w:tabs>
          <w:tab w:val="num" w:pos="360"/>
        </w:tabs>
        <w:ind w:left="360" w:hanging="360"/>
      </w:pPr>
      <w:rPr>
        <w:rFonts w:cs="Times New Roman"/>
      </w:rPr>
    </w:lvl>
    <w:lvl w:ilvl="1" w:tplc="9ADEB018">
      <w:numFmt w:val="none"/>
      <w:lvlText w:val=""/>
      <w:lvlJc w:val="left"/>
      <w:pPr>
        <w:tabs>
          <w:tab w:val="num" w:pos="360"/>
        </w:tabs>
      </w:pPr>
      <w:rPr>
        <w:rFonts w:cs="Times New Roman"/>
      </w:rPr>
    </w:lvl>
    <w:lvl w:ilvl="2" w:tplc="02DAD50A">
      <w:numFmt w:val="none"/>
      <w:lvlText w:val=""/>
      <w:lvlJc w:val="left"/>
      <w:pPr>
        <w:tabs>
          <w:tab w:val="num" w:pos="360"/>
        </w:tabs>
      </w:pPr>
      <w:rPr>
        <w:rFonts w:cs="Times New Roman"/>
      </w:rPr>
    </w:lvl>
    <w:lvl w:ilvl="3" w:tplc="9ACE6B78">
      <w:numFmt w:val="none"/>
      <w:lvlText w:val=""/>
      <w:lvlJc w:val="left"/>
      <w:pPr>
        <w:tabs>
          <w:tab w:val="num" w:pos="360"/>
        </w:tabs>
      </w:pPr>
      <w:rPr>
        <w:rFonts w:cs="Times New Roman"/>
      </w:rPr>
    </w:lvl>
    <w:lvl w:ilvl="4" w:tplc="3C724910">
      <w:numFmt w:val="none"/>
      <w:lvlText w:val=""/>
      <w:lvlJc w:val="left"/>
      <w:pPr>
        <w:tabs>
          <w:tab w:val="num" w:pos="360"/>
        </w:tabs>
      </w:pPr>
      <w:rPr>
        <w:rFonts w:cs="Times New Roman"/>
      </w:rPr>
    </w:lvl>
    <w:lvl w:ilvl="5" w:tplc="7B028DCA">
      <w:numFmt w:val="none"/>
      <w:lvlText w:val=""/>
      <w:lvlJc w:val="left"/>
      <w:pPr>
        <w:tabs>
          <w:tab w:val="num" w:pos="360"/>
        </w:tabs>
      </w:pPr>
      <w:rPr>
        <w:rFonts w:cs="Times New Roman"/>
      </w:rPr>
    </w:lvl>
    <w:lvl w:ilvl="6" w:tplc="1D4AE480">
      <w:numFmt w:val="none"/>
      <w:lvlText w:val=""/>
      <w:lvlJc w:val="left"/>
      <w:pPr>
        <w:tabs>
          <w:tab w:val="num" w:pos="360"/>
        </w:tabs>
      </w:pPr>
      <w:rPr>
        <w:rFonts w:cs="Times New Roman"/>
      </w:rPr>
    </w:lvl>
    <w:lvl w:ilvl="7" w:tplc="C36206DA">
      <w:numFmt w:val="none"/>
      <w:lvlText w:val=""/>
      <w:lvlJc w:val="left"/>
      <w:pPr>
        <w:tabs>
          <w:tab w:val="num" w:pos="360"/>
        </w:tabs>
      </w:pPr>
      <w:rPr>
        <w:rFonts w:cs="Times New Roman"/>
      </w:rPr>
    </w:lvl>
    <w:lvl w:ilvl="8" w:tplc="519AECB8">
      <w:numFmt w:val="none"/>
      <w:lvlText w:val=""/>
      <w:lvlJc w:val="left"/>
      <w:pPr>
        <w:tabs>
          <w:tab w:val="num" w:pos="360"/>
        </w:tabs>
      </w:pPr>
      <w:rPr>
        <w:rFonts w:cs="Times New Roman"/>
      </w:rPr>
    </w:lvl>
  </w:abstractNum>
  <w:abstractNum w:abstractNumId="42"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44"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45" w15:restartNumberingAfterBreak="0">
    <w:nsid w:val="786A3F49"/>
    <w:multiLevelType w:val="multilevel"/>
    <w:tmpl w:val="24646512"/>
    <w:lvl w:ilvl="0">
      <w:start w:val="1"/>
      <w:numFmt w:val="upperRoman"/>
      <w:pStyle w:val="a4"/>
      <w:lvlText w:val="РАЗДЕЛ %1."/>
      <w:lvlJc w:val="left"/>
      <w:pPr>
        <w:snapToGrid w:val="0"/>
        <w:ind w:left="360" w:hanging="360"/>
      </w:pPr>
      <w:rPr>
        <w:rFonts w:ascii="Times New Roman" w:hAnsi="Times New Roman" w:cs="Times New Roman" w:hint="default"/>
        <w:b/>
        <w:bCs w:val="0"/>
        <w:i w:val="0"/>
        <w:iCs w:val="0"/>
        <w:caps w:val="0"/>
        <w:smallCaps w:val="0"/>
        <w:strike w:val="0"/>
        <w:dstrike w:val="0"/>
        <w:outline w:val="0"/>
        <w:shadow w:val="0"/>
        <w:emboss w:val="0"/>
        <w:imprint w:val="0"/>
        <w:noProof w:val="0"/>
        <w:vanish w:val="0"/>
        <w:webHidden w:val="0"/>
        <w:color w:val="000000"/>
        <w:spacing w:val="0"/>
        <w:w w:val="1"/>
        <w:kern w:val="0"/>
        <w:position w:val="0"/>
        <w:sz w:val="2"/>
        <w:szCs w:val="2"/>
        <w:u w:val="none" w:color="000000"/>
        <w:effect w:val="none"/>
        <w:bdr w:val="none" w:sz="0" w:space="0" w:color="auto" w:frame="1"/>
        <w:shd w:val="clear" w:color="auto" w:fill="000000"/>
        <w:vertAlign w:val="baseline"/>
        <w:em w:val="none"/>
        <w:lang w:val="x-none" w:eastAsia="x-none" w:bidi="x-none"/>
        <w:specVanish w:val="0"/>
      </w:rPr>
    </w:lvl>
    <w:lvl w:ilvl="1">
      <w:start w:val="1"/>
      <w:numFmt w:val="decimal"/>
      <w:lvlRestart w:val="0"/>
      <w:pStyle w:val="RUS1"/>
      <w:lvlText w:val="%2."/>
      <w:lvlJc w:val="left"/>
      <w:pPr>
        <w:snapToGrid w:val="0"/>
        <w:ind w:left="0" w:firstLine="284"/>
      </w:pPr>
      <w:rPr>
        <w:rFonts w:ascii="Times New Roman" w:hAnsi="Times New Roman" w:cs="Times New Roman" w:hint="default"/>
        <w:b/>
        <w:bCs w:val="0"/>
        <w:i w:val="0"/>
        <w:iCs w:val="0"/>
        <w:caps w:val="0"/>
        <w:smallCaps w:val="0"/>
        <w:strike w:val="0"/>
        <w:dstrike w:val="0"/>
        <w:outline w:val="0"/>
        <w:shadow w:val="0"/>
        <w:emboss w:val="0"/>
        <w:imprint w:val="0"/>
        <w:noProof w:val="0"/>
        <w:vanish w:val="0"/>
        <w:webHidden w:val="0"/>
        <w:color w:val="000000"/>
        <w:spacing w:val="0"/>
        <w:w w:val="1"/>
        <w:kern w:val="0"/>
        <w:position w:val="0"/>
        <w:sz w:val="2"/>
        <w:szCs w:val="2"/>
        <w:u w:val="none" w:color="000000"/>
        <w:effect w:val="none"/>
        <w:bdr w:val="none" w:sz="0" w:space="0" w:color="auto" w:frame="1"/>
        <w:shd w:val="clear" w:color="auto" w:fill="000000"/>
        <w:vertAlign w:val="baseline"/>
        <w:em w:val="none"/>
        <w:lang w:val="x-none" w:eastAsia="x-none" w:bidi="x-none"/>
        <w:specVanish w:val="0"/>
      </w:rPr>
    </w:lvl>
    <w:lvl w:ilvl="2">
      <w:start w:val="1"/>
      <w:numFmt w:val="decimal"/>
      <w:pStyle w:val="RUS11"/>
      <w:lvlText w:val="%2.%3."/>
      <w:lvlJc w:val="left"/>
      <w:pPr>
        <w:snapToGrid w:val="0"/>
        <w:ind w:left="0" w:firstLine="567"/>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webHidden w:val="0"/>
        <w:color w:val="000000"/>
        <w:spacing w:val="0"/>
        <w:w w:val="1"/>
        <w:kern w:val="0"/>
        <w:position w:val="0"/>
        <w:sz w:val="2"/>
        <w:szCs w:val="2"/>
        <w:u w:val="none" w:color="000000"/>
        <w:effect w:val="none"/>
        <w:bdr w:val="none" w:sz="0" w:space="0" w:color="auto" w:frame="1"/>
        <w:shd w:val="clear" w:color="auto" w:fill="000000"/>
        <w:vertAlign w:val="baseline"/>
        <w:em w:val="none"/>
        <w:lang w:val="x-none" w:eastAsia="x-none" w:bidi="x-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rPr>
    </w:lvl>
    <w:lvl w:ilvl="4">
      <w:start w:val="1"/>
      <w:numFmt w:val="decimal"/>
      <w:pStyle w:val="RUS10"/>
      <w:lvlText w:val="(%5)"/>
      <w:lvlJc w:val="left"/>
      <w:pPr>
        <w:ind w:left="1785" w:hanging="792"/>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rPr>
    </w:lvl>
    <w:lvl w:ilvl="5">
      <w:start w:val="1"/>
      <w:numFmt w:val="russianLower"/>
      <w:pStyle w:val="RUSa"/>
      <w:lvlText w:val="(%6)"/>
      <w:lvlJc w:val="left"/>
      <w:pPr>
        <w:snapToGrid w:val="0"/>
        <w:ind w:left="2736" w:hanging="936"/>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webHidden w:val="0"/>
        <w:color w:val="000000"/>
        <w:spacing w:val="0"/>
        <w:w w:val="1"/>
        <w:kern w:val="0"/>
        <w:position w:val="0"/>
        <w:sz w:val="2"/>
        <w:szCs w:val="2"/>
        <w:u w:val="none" w:color="000000"/>
        <w:effect w:val="none"/>
        <w:bdr w:val="none" w:sz="0" w:space="0" w:color="auto" w:frame="1"/>
        <w:shd w:val="clear" w:color="auto" w:fill="000000"/>
        <w:vertAlign w:val="baseline"/>
        <w:em w:val="none"/>
        <w:lang w:val="x-none" w:eastAsia="x-none" w:bidi="x-none"/>
        <w:specVanish w:val="0"/>
      </w:r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794514C0"/>
    <w:multiLevelType w:val="hybridMultilevel"/>
    <w:tmpl w:val="4490B35E"/>
    <w:lvl w:ilvl="0" w:tplc="0F160B06">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5"/>
  </w:num>
  <w:num w:numId="3">
    <w:abstractNumId w:val="3"/>
  </w:num>
  <w:num w:numId="4">
    <w:abstractNumId w:val="2"/>
  </w:num>
  <w:num w:numId="5">
    <w:abstractNumId w:val="33"/>
  </w:num>
  <w:num w:numId="6">
    <w:abstractNumId w:val="38"/>
  </w:num>
  <w:num w:numId="7">
    <w:abstractNumId w:val="23"/>
  </w:num>
  <w:num w:numId="8">
    <w:abstractNumId w:val="21"/>
  </w:num>
  <w:num w:numId="9">
    <w:abstractNumId w:val="13"/>
  </w:num>
  <w:num w:numId="10">
    <w:abstractNumId w:val="25"/>
  </w:num>
  <w:num w:numId="11">
    <w:abstractNumId w:val="24"/>
  </w:num>
  <w:num w:numId="12">
    <w:abstractNumId w:val="30"/>
  </w:num>
  <w:num w:numId="13">
    <w:abstractNumId w:val="35"/>
  </w:num>
  <w:num w:numId="14">
    <w:abstractNumId w:val="15"/>
  </w:num>
  <w:num w:numId="15">
    <w:abstractNumId w:val="41"/>
  </w:num>
  <w:num w:numId="16">
    <w:abstractNumId w:val="39"/>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7"/>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1"/>
  </w:num>
  <w:num w:numId="23">
    <w:abstractNumId w:val="9"/>
  </w:num>
  <w:num w:numId="24">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num>
  <w:num w:numId="27">
    <w:abstractNumId w:val="0"/>
    <w:lvlOverride w:ilvl="0">
      <w:startOverride w:val="1"/>
    </w:lvlOverride>
  </w:num>
  <w:num w:numId="28">
    <w:abstractNumId w:val="4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num>
  <w:num w:numId="3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6"/>
  </w:num>
  <w:num w:numId="37">
    <w:abstractNumId w:val="3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1"/>
  </w:num>
  <w:num w:numId="39">
    <w:abstractNumId w:val="42"/>
  </w:num>
  <w:num w:numId="40">
    <w:abstractNumId w:val="29"/>
  </w:num>
  <w:num w:numId="41">
    <w:abstractNumId w:val="16"/>
  </w:num>
  <w:num w:numId="42">
    <w:abstractNumId w:val="34"/>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8"/>
  </w:num>
  <w:num w:numId="45">
    <w:abstractNumId w:val="19"/>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7"/>
  </w:num>
  <w:num w:numId="47">
    <w:abstractNumId w:val="26"/>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6"/>
    <w:lvlOverride w:ilvl="0">
      <w:lvl w:ilvl="0">
        <w:numFmt w:val="bullet"/>
        <w:lvlText w:val="-"/>
        <w:legacy w:legacy="1" w:legacySpace="0" w:legacyIndent="134"/>
        <w:lvlJc w:val="left"/>
        <w:pPr>
          <w:ind w:left="0" w:firstLine="0"/>
        </w:pPr>
        <w:rPr>
          <w:rFonts w:ascii="Times New Roman" w:hAnsi="Times New Roman" w:cs="Times New Roman" w:hint="default"/>
        </w:rPr>
      </w:lvl>
    </w:lvlOverride>
  </w:num>
  <w:num w:numId="49">
    <w:abstractNumId w:val="1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7287"/>
    <w:rsid w:val="00004DB0"/>
    <w:rsid w:val="000233AD"/>
    <w:rsid w:val="00036317"/>
    <w:rsid w:val="000474D9"/>
    <w:rsid w:val="000520FE"/>
    <w:rsid w:val="000640B3"/>
    <w:rsid w:val="00074659"/>
    <w:rsid w:val="00086DA6"/>
    <w:rsid w:val="0009646C"/>
    <w:rsid w:val="000C138C"/>
    <w:rsid w:val="000C5D58"/>
    <w:rsid w:val="000D39C0"/>
    <w:rsid w:val="000D6B19"/>
    <w:rsid w:val="000D7E60"/>
    <w:rsid w:val="000E6255"/>
    <w:rsid w:val="000E6504"/>
    <w:rsid w:val="000F0671"/>
    <w:rsid w:val="000F7BFB"/>
    <w:rsid w:val="00105028"/>
    <w:rsid w:val="0010711C"/>
    <w:rsid w:val="00112DA5"/>
    <w:rsid w:val="001277AE"/>
    <w:rsid w:val="00137FC3"/>
    <w:rsid w:val="00143B9C"/>
    <w:rsid w:val="001478C8"/>
    <w:rsid w:val="00163117"/>
    <w:rsid w:val="00181ED0"/>
    <w:rsid w:val="00183B03"/>
    <w:rsid w:val="001A162B"/>
    <w:rsid w:val="001A1FFA"/>
    <w:rsid w:val="001A2F1C"/>
    <w:rsid w:val="001A3FC9"/>
    <w:rsid w:val="001B5198"/>
    <w:rsid w:val="001C0B72"/>
    <w:rsid w:val="001C693F"/>
    <w:rsid w:val="001C7AA0"/>
    <w:rsid w:val="001C7FBF"/>
    <w:rsid w:val="001D4D7C"/>
    <w:rsid w:val="001E595D"/>
    <w:rsid w:val="001F410A"/>
    <w:rsid w:val="0020026D"/>
    <w:rsid w:val="0021536A"/>
    <w:rsid w:val="002154B3"/>
    <w:rsid w:val="00233C34"/>
    <w:rsid w:val="002365C4"/>
    <w:rsid w:val="00250863"/>
    <w:rsid w:val="00256481"/>
    <w:rsid w:val="00265203"/>
    <w:rsid w:val="00281667"/>
    <w:rsid w:val="002A0647"/>
    <w:rsid w:val="002A3A1D"/>
    <w:rsid w:val="002B0CA5"/>
    <w:rsid w:val="002B4300"/>
    <w:rsid w:val="002C45B3"/>
    <w:rsid w:val="002E5591"/>
    <w:rsid w:val="0031060F"/>
    <w:rsid w:val="00310FEC"/>
    <w:rsid w:val="00323402"/>
    <w:rsid w:val="003319AC"/>
    <w:rsid w:val="00334C38"/>
    <w:rsid w:val="0035631D"/>
    <w:rsid w:val="003A2DC8"/>
    <w:rsid w:val="003E2608"/>
    <w:rsid w:val="003E54B6"/>
    <w:rsid w:val="003F25F0"/>
    <w:rsid w:val="004029E0"/>
    <w:rsid w:val="0042196E"/>
    <w:rsid w:val="0042671A"/>
    <w:rsid w:val="004408CE"/>
    <w:rsid w:val="00441CFC"/>
    <w:rsid w:val="00450461"/>
    <w:rsid w:val="004549E7"/>
    <w:rsid w:val="0046497F"/>
    <w:rsid w:val="00495E97"/>
    <w:rsid w:val="004A0714"/>
    <w:rsid w:val="004A16E5"/>
    <w:rsid w:val="004A3AE3"/>
    <w:rsid w:val="004A40F9"/>
    <w:rsid w:val="004A7C62"/>
    <w:rsid w:val="004B74A5"/>
    <w:rsid w:val="004D2504"/>
    <w:rsid w:val="004E42B4"/>
    <w:rsid w:val="004E4EB8"/>
    <w:rsid w:val="004E54F8"/>
    <w:rsid w:val="004E643D"/>
    <w:rsid w:val="004E7E12"/>
    <w:rsid w:val="004F2439"/>
    <w:rsid w:val="005167D5"/>
    <w:rsid w:val="00520152"/>
    <w:rsid w:val="0052232F"/>
    <w:rsid w:val="00545785"/>
    <w:rsid w:val="00553B5B"/>
    <w:rsid w:val="0056097B"/>
    <w:rsid w:val="0057466D"/>
    <w:rsid w:val="005746A9"/>
    <w:rsid w:val="005754EF"/>
    <w:rsid w:val="00580C41"/>
    <w:rsid w:val="00581C71"/>
    <w:rsid w:val="00585FE3"/>
    <w:rsid w:val="00593D09"/>
    <w:rsid w:val="00595E23"/>
    <w:rsid w:val="005C1A69"/>
    <w:rsid w:val="005C2381"/>
    <w:rsid w:val="005D10AE"/>
    <w:rsid w:val="005D5560"/>
    <w:rsid w:val="005F069D"/>
    <w:rsid w:val="005F64F9"/>
    <w:rsid w:val="00600AF6"/>
    <w:rsid w:val="00607B6F"/>
    <w:rsid w:val="006171AC"/>
    <w:rsid w:val="00622313"/>
    <w:rsid w:val="00656A24"/>
    <w:rsid w:val="00660372"/>
    <w:rsid w:val="00660CE2"/>
    <w:rsid w:val="00662BA1"/>
    <w:rsid w:val="0066516B"/>
    <w:rsid w:val="00673684"/>
    <w:rsid w:val="006836C0"/>
    <w:rsid w:val="006860AE"/>
    <w:rsid w:val="00690B0D"/>
    <w:rsid w:val="0069129C"/>
    <w:rsid w:val="00694707"/>
    <w:rsid w:val="006A0713"/>
    <w:rsid w:val="006B1AAE"/>
    <w:rsid w:val="006B24B8"/>
    <w:rsid w:val="006B6862"/>
    <w:rsid w:val="006E0AE6"/>
    <w:rsid w:val="006E45CE"/>
    <w:rsid w:val="006F08A8"/>
    <w:rsid w:val="006F51E4"/>
    <w:rsid w:val="00701FCA"/>
    <w:rsid w:val="00706B79"/>
    <w:rsid w:val="00710C8B"/>
    <w:rsid w:val="00721135"/>
    <w:rsid w:val="00737F53"/>
    <w:rsid w:val="007457EE"/>
    <w:rsid w:val="007475F4"/>
    <w:rsid w:val="00751256"/>
    <w:rsid w:val="007528D4"/>
    <w:rsid w:val="00755B8B"/>
    <w:rsid w:val="00767347"/>
    <w:rsid w:val="00781780"/>
    <w:rsid w:val="00784544"/>
    <w:rsid w:val="00785B9E"/>
    <w:rsid w:val="00787665"/>
    <w:rsid w:val="00790426"/>
    <w:rsid w:val="007C1633"/>
    <w:rsid w:val="007D5969"/>
    <w:rsid w:val="007D71C3"/>
    <w:rsid w:val="007E3AD0"/>
    <w:rsid w:val="007E57EC"/>
    <w:rsid w:val="007F52BA"/>
    <w:rsid w:val="007F52F9"/>
    <w:rsid w:val="007F63C1"/>
    <w:rsid w:val="0080145F"/>
    <w:rsid w:val="00801F92"/>
    <w:rsid w:val="00805F39"/>
    <w:rsid w:val="00825A34"/>
    <w:rsid w:val="00827307"/>
    <w:rsid w:val="00847DD6"/>
    <w:rsid w:val="00857C4C"/>
    <w:rsid w:val="0086255F"/>
    <w:rsid w:val="00865B8B"/>
    <w:rsid w:val="0089214D"/>
    <w:rsid w:val="00892460"/>
    <w:rsid w:val="008A0252"/>
    <w:rsid w:val="008A6245"/>
    <w:rsid w:val="008B0BF1"/>
    <w:rsid w:val="008B2D59"/>
    <w:rsid w:val="008C08DA"/>
    <w:rsid w:val="008C3080"/>
    <w:rsid w:val="008C79AE"/>
    <w:rsid w:val="008E11B3"/>
    <w:rsid w:val="008E4E0C"/>
    <w:rsid w:val="008F1BEF"/>
    <w:rsid w:val="008F355C"/>
    <w:rsid w:val="00912913"/>
    <w:rsid w:val="009152D7"/>
    <w:rsid w:val="009167AE"/>
    <w:rsid w:val="00922964"/>
    <w:rsid w:val="00975B2E"/>
    <w:rsid w:val="00982507"/>
    <w:rsid w:val="00982D7E"/>
    <w:rsid w:val="00A25BA4"/>
    <w:rsid w:val="00A2723D"/>
    <w:rsid w:val="00A34A1B"/>
    <w:rsid w:val="00A62C2E"/>
    <w:rsid w:val="00A82ACD"/>
    <w:rsid w:val="00A9389A"/>
    <w:rsid w:val="00AB5D41"/>
    <w:rsid w:val="00AC6EAF"/>
    <w:rsid w:val="00AD5FD2"/>
    <w:rsid w:val="00AE07E5"/>
    <w:rsid w:val="00AE2D55"/>
    <w:rsid w:val="00B33680"/>
    <w:rsid w:val="00B40681"/>
    <w:rsid w:val="00B85971"/>
    <w:rsid w:val="00B87B94"/>
    <w:rsid w:val="00B904D0"/>
    <w:rsid w:val="00BA092B"/>
    <w:rsid w:val="00BA49BC"/>
    <w:rsid w:val="00BB15B6"/>
    <w:rsid w:val="00BB763D"/>
    <w:rsid w:val="00BB7B9C"/>
    <w:rsid w:val="00BC4AFE"/>
    <w:rsid w:val="00BD6393"/>
    <w:rsid w:val="00BE6153"/>
    <w:rsid w:val="00BF2F15"/>
    <w:rsid w:val="00BF5724"/>
    <w:rsid w:val="00C01CF6"/>
    <w:rsid w:val="00C127A6"/>
    <w:rsid w:val="00C2551E"/>
    <w:rsid w:val="00C33B3A"/>
    <w:rsid w:val="00C540B4"/>
    <w:rsid w:val="00C96FCE"/>
    <w:rsid w:val="00CA3961"/>
    <w:rsid w:val="00CA5358"/>
    <w:rsid w:val="00CA64B3"/>
    <w:rsid w:val="00CA7014"/>
    <w:rsid w:val="00CB3118"/>
    <w:rsid w:val="00CC37A9"/>
    <w:rsid w:val="00CC50DF"/>
    <w:rsid w:val="00CD0F2F"/>
    <w:rsid w:val="00CD361E"/>
    <w:rsid w:val="00CD73C9"/>
    <w:rsid w:val="00CE403B"/>
    <w:rsid w:val="00CF0CA7"/>
    <w:rsid w:val="00CF12CD"/>
    <w:rsid w:val="00CF2F19"/>
    <w:rsid w:val="00CF41BE"/>
    <w:rsid w:val="00CF4478"/>
    <w:rsid w:val="00D005AD"/>
    <w:rsid w:val="00D006CA"/>
    <w:rsid w:val="00D05B55"/>
    <w:rsid w:val="00D21F82"/>
    <w:rsid w:val="00D311C3"/>
    <w:rsid w:val="00D3180C"/>
    <w:rsid w:val="00D36C66"/>
    <w:rsid w:val="00D44FC7"/>
    <w:rsid w:val="00D8379D"/>
    <w:rsid w:val="00D95846"/>
    <w:rsid w:val="00DA02E8"/>
    <w:rsid w:val="00DA126D"/>
    <w:rsid w:val="00DB6743"/>
    <w:rsid w:val="00DB7287"/>
    <w:rsid w:val="00DC20B6"/>
    <w:rsid w:val="00DC7755"/>
    <w:rsid w:val="00DD1227"/>
    <w:rsid w:val="00DD1A97"/>
    <w:rsid w:val="00DD5BB7"/>
    <w:rsid w:val="00DE2967"/>
    <w:rsid w:val="00DF18FF"/>
    <w:rsid w:val="00E0556A"/>
    <w:rsid w:val="00E12B72"/>
    <w:rsid w:val="00E33F54"/>
    <w:rsid w:val="00E70031"/>
    <w:rsid w:val="00E70A56"/>
    <w:rsid w:val="00E70BE1"/>
    <w:rsid w:val="00E72EF8"/>
    <w:rsid w:val="00E755C4"/>
    <w:rsid w:val="00E840B0"/>
    <w:rsid w:val="00E84FBA"/>
    <w:rsid w:val="00E8740F"/>
    <w:rsid w:val="00E970FE"/>
    <w:rsid w:val="00EB0BCF"/>
    <w:rsid w:val="00ED4632"/>
    <w:rsid w:val="00EE4B49"/>
    <w:rsid w:val="00EF4F60"/>
    <w:rsid w:val="00F157A0"/>
    <w:rsid w:val="00F16D22"/>
    <w:rsid w:val="00F21C48"/>
    <w:rsid w:val="00F27D7E"/>
    <w:rsid w:val="00F304C4"/>
    <w:rsid w:val="00F3267C"/>
    <w:rsid w:val="00F3718A"/>
    <w:rsid w:val="00F53F5B"/>
    <w:rsid w:val="00F569E2"/>
    <w:rsid w:val="00F63F54"/>
    <w:rsid w:val="00F64D83"/>
    <w:rsid w:val="00F77E57"/>
    <w:rsid w:val="00F934E7"/>
    <w:rsid w:val="00FD7FA3"/>
    <w:rsid w:val="00FE3996"/>
    <w:rsid w:val="00FF4FF7"/>
    <w:rsid w:val="00FF5B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AF3C91"/>
  <w15:docId w15:val="{CB7613D5-AB3E-4A71-8617-24270B833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660372"/>
    <w:pPr>
      <w:spacing w:after="0" w:line="240" w:lineRule="auto"/>
    </w:pPr>
    <w:rPr>
      <w:rFonts w:ascii="Times New Roman" w:eastAsia="Times New Roman" w:hAnsi="Times New Roman" w:cs="Times New Roman"/>
      <w:sz w:val="20"/>
      <w:szCs w:val="20"/>
      <w:lang w:eastAsia="ru-RU"/>
    </w:rPr>
  </w:style>
  <w:style w:type="paragraph" w:styleId="1">
    <w:name w:val="heading 1"/>
    <w:aliases w:val=" Знак,Document Header1,H1,Заголовок 1 Знак Знак Знак Знак Знак Знак Знак Знак Знак Знак Знак Знак Знак Знак Знак Знак Знак Знак Знак Знак Знак Знак Знак Знак Знак Знак"/>
    <w:basedOn w:val="a5"/>
    <w:next w:val="a5"/>
    <w:link w:val="10"/>
    <w:uiPriority w:val="99"/>
    <w:qFormat/>
    <w:rsid w:val="00B60A6A"/>
    <w:pPr>
      <w:keepNext/>
      <w:keepLines/>
      <w:pageBreakBefore/>
      <w:tabs>
        <w:tab w:val="num" w:pos="360"/>
      </w:tabs>
      <w:suppressAutoHyphens/>
      <w:spacing w:before="480" w:after="240"/>
      <w:ind w:left="360" w:hanging="360"/>
      <w:outlineLvl w:val="0"/>
    </w:pPr>
    <w:rPr>
      <w:rFonts w:ascii="Arial" w:hAnsi="Arial"/>
      <w:b/>
      <w:kern w:val="28"/>
    </w:rPr>
  </w:style>
  <w:style w:type="paragraph" w:styleId="21">
    <w:name w:val="heading 2"/>
    <w:aliases w:val="2,H2,RTC,h2,iz2,sub-sect,Б2"/>
    <w:basedOn w:val="a5"/>
    <w:next w:val="a5"/>
    <w:link w:val="210"/>
    <w:uiPriority w:val="99"/>
    <w:qFormat/>
    <w:rsid w:val="00B60A6A"/>
    <w:pPr>
      <w:keepNext/>
      <w:numPr>
        <w:ilvl w:val="1"/>
        <w:numId w:val="1"/>
      </w:numPr>
      <w:suppressAutoHyphens/>
      <w:spacing w:before="360" w:after="120"/>
      <w:outlineLvl w:val="1"/>
    </w:pPr>
    <w:rPr>
      <w:b/>
      <w:sz w:val="32"/>
    </w:rPr>
  </w:style>
  <w:style w:type="paragraph" w:styleId="32">
    <w:name w:val="heading 3"/>
    <w:aliases w:val="H3"/>
    <w:basedOn w:val="a5"/>
    <w:next w:val="a5"/>
    <w:link w:val="34"/>
    <w:qFormat/>
    <w:rsid w:val="00B60A6A"/>
    <w:pPr>
      <w:keepNext/>
      <w:numPr>
        <w:ilvl w:val="2"/>
        <w:numId w:val="5"/>
      </w:numPr>
      <w:suppressAutoHyphens/>
      <w:spacing w:before="120" w:after="120"/>
      <w:outlineLvl w:val="2"/>
    </w:pPr>
    <w:rPr>
      <w:b/>
      <w:sz w:val="28"/>
    </w:rPr>
  </w:style>
  <w:style w:type="paragraph" w:styleId="4">
    <w:name w:val="heading 4"/>
    <w:basedOn w:val="a5"/>
    <w:next w:val="a5"/>
    <w:link w:val="40"/>
    <w:uiPriority w:val="99"/>
    <w:qFormat/>
    <w:rsid w:val="00B60A6A"/>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5"/>
    <w:next w:val="a5"/>
    <w:link w:val="50"/>
    <w:uiPriority w:val="99"/>
    <w:qFormat/>
    <w:rsid w:val="00B60A6A"/>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5"/>
    <w:next w:val="a5"/>
    <w:link w:val="60"/>
    <w:qFormat/>
    <w:rsid w:val="00B60A6A"/>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5"/>
    <w:next w:val="a5"/>
    <w:link w:val="70"/>
    <w:uiPriority w:val="99"/>
    <w:qFormat/>
    <w:rsid w:val="00B60A6A"/>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5"/>
    <w:next w:val="a5"/>
    <w:link w:val="80"/>
    <w:uiPriority w:val="99"/>
    <w:qFormat/>
    <w:rsid w:val="00B60A6A"/>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5"/>
    <w:next w:val="a5"/>
    <w:link w:val="90"/>
    <w:uiPriority w:val="99"/>
    <w:qFormat/>
    <w:rsid w:val="00B60A6A"/>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 Знак Знак,Document Header1 Знак1,H1 Знак,Заголовок 1 Знак Знак Знак Знак Знак Знак Знак Знак Знак Знак Знак Знак Знак Знак Знак Знак Знак Знак Знак Знак Знак Знак Знак Знак Знак Знак Знак1"/>
    <w:basedOn w:val="a6"/>
    <w:link w:val="1"/>
    <w:uiPriority w:val="99"/>
    <w:rsid w:val="00B60A6A"/>
    <w:rPr>
      <w:rFonts w:ascii="Arial" w:eastAsia="Times New Roman" w:hAnsi="Arial" w:cs="Times New Roman"/>
      <w:b/>
      <w:kern w:val="28"/>
      <w:sz w:val="20"/>
      <w:szCs w:val="20"/>
      <w:lang w:eastAsia="ru-RU"/>
    </w:rPr>
  </w:style>
  <w:style w:type="character" w:customStyle="1" w:styleId="210">
    <w:name w:val="Заголовок 2 Знак1"/>
    <w:aliases w:val="2 Знак,H2 Знак,RTC Знак,h2 Знак,iz2 Знак1,sub-sect Знак,Б2 Знак"/>
    <w:link w:val="21"/>
    <w:uiPriority w:val="99"/>
    <w:locked/>
    <w:rsid w:val="00B60A6A"/>
    <w:rPr>
      <w:rFonts w:ascii="Times New Roman" w:eastAsia="Times New Roman" w:hAnsi="Times New Roman" w:cs="Times New Roman"/>
      <w:b/>
      <w:sz w:val="32"/>
      <w:szCs w:val="20"/>
      <w:lang w:eastAsia="ru-RU"/>
    </w:rPr>
  </w:style>
  <w:style w:type="character" w:customStyle="1" w:styleId="34">
    <w:name w:val="Заголовок 3 Знак"/>
    <w:aliases w:val="H3 Знак"/>
    <w:basedOn w:val="a6"/>
    <w:link w:val="32"/>
    <w:rsid w:val="00B60A6A"/>
    <w:rPr>
      <w:rFonts w:ascii="Times New Roman" w:eastAsia="Times New Roman" w:hAnsi="Times New Roman" w:cs="Times New Roman"/>
      <w:b/>
      <w:sz w:val="28"/>
      <w:szCs w:val="20"/>
      <w:lang w:eastAsia="ru-RU"/>
    </w:rPr>
  </w:style>
  <w:style w:type="character" w:customStyle="1" w:styleId="40">
    <w:name w:val="Заголовок 4 Знак"/>
    <w:basedOn w:val="a6"/>
    <w:link w:val="4"/>
    <w:uiPriority w:val="99"/>
    <w:rsid w:val="00B60A6A"/>
    <w:rPr>
      <w:rFonts w:ascii="Times New Roman" w:eastAsia="Times New Roman" w:hAnsi="Times New Roman" w:cs="Times New Roman"/>
      <w:b/>
      <w:i/>
      <w:sz w:val="28"/>
      <w:szCs w:val="20"/>
      <w:lang w:eastAsia="ru-RU"/>
    </w:rPr>
  </w:style>
  <w:style w:type="character" w:customStyle="1" w:styleId="50">
    <w:name w:val="Заголовок 5 Знак"/>
    <w:aliases w:val="Block Label Знак,H5 Знак,H51 Знак,Level 3 - i Знак,h5 Знак,h51 Знак,h52 Знак,test Знак"/>
    <w:basedOn w:val="a6"/>
    <w:link w:val="5"/>
    <w:uiPriority w:val="99"/>
    <w:rsid w:val="00B60A6A"/>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6"/>
    <w:link w:val="6"/>
    <w:rsid w:val="00B60A6A"/>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6"/>
    <w:link w:val="7"/>
    <w:uiPriority w:val="99"/>
    <w:rsid w:val="00B60A6A"/>
    <w:rPr>
      <w:rFonts w:ascii="Times New Roman" w:eastAsia="Times New Roman" w:hAnsi="Times New Roman" w:cs="Times New Roman"/>
      <w:sz w:val="26"/>
      <w:szCs w:val="20"/>
      <w:lang w:eastAsia="ru-RU"/>
    </w:rPr>
  </w:style>
  <w:style w:type="character" w:customStyle="1" w:styleId="80">
    <w:name w:val="Заголовок 8 Знак"/>
    <w:basedOn w:val="a6"/>
    <w:link w:val="8"/>
    <w:uiPriority w:val="99"/>
    <w:rsid w:val="00B60A6A"/>
    <w:rPr>
      <w:rFonts w:ascii="Times New Roman" w:eastAsia="Times New Roman" w:hAnsi="Times New Roman" w:cs="Times New Roman"/>
      <w:i/>
      <w:sz w:val="26"/>
      <w:szCs w:val="20"/>
      <w:lang w:eastAsia="ru-RU"/>
    </w:rPr>
  </w:style>
  <w:style w:type="character" w:customStyle="1" w:styleId="90">
    <w:name w:val="Заголовок 9 Знак"/>
    <w:basedOn w:val="a6"/>
    <w:link w:val="9"/>
    <w:uiPriority w:val="99"/>
    <w:rsid w:val="00B60A6A"/>
    <w:rPr>
      <w:rFonts w:ascii="Arial" w:eastAsia="Times New Roman" w:hAnsi="Arial" w:cs="Times New Roman"/>
      <w:sz w:val="20"/>
      <w:szCs w:val="20"/>
      <w:lang w:eastAsia="ru-RU"/>
    </w:rPr>
  </w:style>
  <w:style w:type="character" w:customStyle="1" w:styleId="23">
    <w:name w:val="Заголовок 2 Знак"/>
    <w:basedOn w:val="a6"/>
    <w:uiPriority w:val="9"/>
    <w:semiHidden/>
    <w:rsid w:val="00B60A6A"/>
    <w:rPr>
      <w:rFonts w:asciiTheme="majorHAnsi" w:eastAsiaTheme="majorEastAsia" w:hAnsiTheme="majorHAnsi" w:cstheme="majorBidi"/>
      <w:b/>
      <w:bCs/>
      <w:color w:val="4F81BD" w:themeColor="accent1"/>
      <w:sz w:val="26"/>
      <w:szCs w:val="26"/>
      <w:lang w:eastAsia="ru-RU"/>
    </w:rPr>
  </w:style>
  <w:style w:type="paragraph" w:styleId="a9">
    <w:name w:val="header"/>
    <w:basedOn w:val="a5"/>
    <w:link w:val="aa"/>
    <w:uiPriority w:val="99"/>
    <w:rsid w:val="00B60A6A"/>
    <w:pPr>
      <w:pBdr>
        <w:bottom w:val="single" w:sz="4" w:space="1" w:color="auto"/>
      </w:pBdr>
      <w:tabs>
        <w:tab w:val="center" w:pos="4153"/>
        <w:tab w:val="right" w:pos="8306"/>
      </w:tabs>
      <w:jc w:val="center"/>
    </w:pPr>
  </w:style>
  <w:style w:type="character" w:customStyle="1" w:styleId="aa">
    <w:name w:val="Верхний колонтитул Знак"/>
    <w:basedOn w:val="a6"/>
    <w:link w:val="a9"/>
    <w:uiPriority w:val="99"/>
    <w:rsid w:val="00B60A6A"/>
    <w:rPr>
      <w:rFonts w:ascii="Times New Roman" w:eastAsia="Times New Roman" w:hAnsi="Times New Roman" w:cs="Times New Roman"/>
      <w:sz w:val="20"/>
      <w:szCs w:val="20"/>
      <w:lang w:eastAsia="ru-RU"/>
    </w:rPr>
  </w:style>
  <w:style w:type="paragraph" w:styleId="ab">
    <w:name w:val="footer"/>
    <w:basedOn w:val="a5"/>
    <w:link w:val="ac"/>
    <w:uiPriority w:val="99"/>
    <w:rsid w:val="00B60A6A"/>
    <w:pPr>
      <w:tabs>
        <w:tab w:val="center" w:pos="4253"/>
        <w:tab w:val="right" w:pos="9356"/>
      </w:tabs>
      <w:jc w:val="both"/>
    </w:pPr>
  </w:style>
  <w:style w:type="character" w:customStyle="1" w:styleId="ac">
    <w:name w:val="Нижний колонтитул Знак"/>
    <w:basedOn w:val="a6"/>
    <w:link w:val="ab"/>
    <w:uiPriority w:val="99"/>
    <w:rsid w:val="00B60A6A"/>
    <w:rPr>
      <w:rFonts w:ascii="Times New Roman" w:eastAsia="Times New Roman" w:hAnsi="Times New Roman" w:cs="Times New Roman"/>
      <w:sz w:val="20"/>
      <w:szCs w:val="20"/>
      <w:lang w:eastAsia="ru-RU"/>
    </w:rPr>
  </w:style>
  <w:style w:type="character" w:styleId="ad">
    <w:name w:val="Hyperlink"/>
    <w:uiPriority w:val="99"/>
    <w:rsid w:val="00B60A6A"/>
    <w:rPr>
      <w:rFonts w:cs="Times New Roman"/>
      <w:color w:val="0000FF"/>
      <w:u w:val="single"/>
    </w:rPr>
  </w:style>
  <w:style w:type="character" w:styleId="ae">
    <w:name w:val="page number"/>
    <w:uiPriority w:val="99"/>
    <w:rsid w:val="00B60A6A"/>
    <w:rPr>
      <w:rFonts w:ascii="Times New Roman" w:hAnsi="Times New Roman" w:cs="Times New Roman"/>
      <w:sz w:val="20"/>
    </w:rPr>
  </w:style>
  <w:style w:type="paragraph" w:styleId="11">
    <w:name w:val="toc 1"/>
    <w:basedOn w:val="a5"/>
    <w:next w:val="a5"/>
    <w:autoRedefine/>
    <w:uiPriority w:val="39"/>
    <w:qFormat/>
    <w:rsid w:val="00B60A6A"/>
    <w:pPr>
      <w:tabs>
        <w:tab w:val="left" w:pos="660"/>
        <w:tab w:val="right" w:leader="dot" w:pos="9639"/>
      </w:tabs>
    </w:pPr>
  </w:style>
  <w:style w:type="paragraph" w:styleId="af">
    <w:name w:val="List Paragraph"/>
    <w:basedOn w:val="a5"/>
    <w:link w:val="af0"/>
    <w:uiPriority w:val="34"/>
    <w:qFormat/>
    <w:rsid w:val="00B60A6A"/>
    <w:pPr>
      <w:ind w:left="720"/>
      <w:contextualSpacing/>
    </w:pPr>
    <w:rPr>
      <w:sz w:val="24"/>
      <w:szCs w:val="24"/>
    </w:rPr>
  </w:style>
  <w:style w:type="character" w:customStyle="1" w:styleId="af0">
    <w:name w:val="Абзац списка Знак"/>
    <w:basedOn w:val="a6"/>
    <w:link w:val="af"/>
    <w:uiPriority w:val="34"/>
    <w:locked/>
    <w:rsid w:val="00B60A6A"/>
    <w:rPr>
      <w:rFonts w:ascii="Times New Roman" w:eastAsia="Times New Roman" w:hAnsi="Times New Roman" w:cs="Times New Roman"/>
      <w:sz w:val="24"/>
      <w:szCs w:val="24"/>
      <w:lang w:eastAsia="ru-RU"/>
    </w:rPr>
  </w:style>
  <w:style w:type="character" w:customStyle="1" w:styleId="ConsNonformat">
    <w:name w:val="ConsNonformat Знак"/>
    <w:link w:val="ConsNonformat0"/>
    <w:uiPriority w:val="99"/>
    <w:locked/>
    <w:rsid w:val="00B60A6A"/>
    <w:rPr>
      <w:rFonts w:ascii="Courier New" w:hAnsi="Courier New"/>
      <w:lang w:eastAsia="ru-RU"/>
    </w:rPr>
  </w:style>
  <w:style w:type="paragraph" w:customStyle="1" w:styleId="ConsNonformat0">
    <w:name w:val="ConsNonformat"/>
    <w:link w:val="ConsNonformat"/>
    <w:uiPriority w:val="99"/>
    <w:rsid w:val="00B60A6A"/>
    <w:pPr>
      <w:autoSpaceDE w:val="0"/>
      <w:autoSpaceDN w:val="0"/>
      <w:adjustRightInd w:val="0"/>
      <w:spacing w:after="0" w:line="240" w:lineRule="auto"/>
    </w:pPr>
    <w:rPr>
      <w:rFonts w:ascii="Courier New" w:hAnsi="Courier New"/>
      <w:lang w:eastAsia="ru-RU"/>
    </w:rPr>
  </w:style>
  <w:style w:type="character" w:styleId="af1">
    <w:name w:val="FollowedHyperlink"/>
    <w:uiPriority w:val="99"/>
    <w:rsid w:val="00B60A6A"/>
    <w:rPr>
      <w:rFonts w:cs="Times New Roman"/>
      <w:color w:val="800080"/>
      <w:u w:val="single"/>
    </w:rPr>
  </w:style>
  <w:style w:type="paragraph" w:customStyle="1" w:styleId="af2">
    <w:name w:val="Таблица шапка"/>
    <w:basedOn w:val="a5"/>
    <w:uiPriority w:val="99"/>
    <w:rsid w:val="00B60A6A"/>
    <w:pPr>
      <w:keepNext/>
      <w:spacing w:before="40" w:after="40"/>
      <w:ind w:left="57" w:right="57"/>
    </w:pPr>
    <w:rPr>
      <w:sz w:val="22"/>
    </w:rPr>
  </w:style>
  <w:style w:type="paragraph" w:customStyle="1" w:styleId="af3">
    <w:name w:val="Таблица текст"/>
    <w:basedOn w:val="a5"/>
    <w:uiPriority w:val="99"/>
    <w:rsid w:val="00B60A6A"/>
    <w:pPr>
      <w:spacing w:before="40" w:after="40"/>
      <w:ind w:left="57" w:right="57"/>
    </w:pPr>
    <w:rPr>
      <w:sz w:val="24"/>
    </w:rPr>
  </w:style>
  <w:style w:type="paragraph" w:customStyle="1" w:styleId="af4">
    <w:name w:val="Служебный"/>
    <w:basedOn w:val="af5"/>
    <w:uiPriority w:val="99"/>
    <w:rsid w:val="00B60A6A"/>
  </w:style>
  <w:style w:type="paragraph" w:customStyle="1" w:styleId="af5">
    <w:name w:val="Главы"/>
    <w:basedOn w:val="a1"/>
    <w:next w:val="a5"/>
    <w:uiPriority w:val="99"/>
    <w:rsid w:val="00B60A6A"/>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1">
    <w:name w:val="Структура"/>
    <w:basedOn w:val="a5"/>
    <w:uiPriority w:val="99"/>
    <w:rsid w:val="00B60A6A"/>
    <w:pPr>
      <w:pageBreakBefore/>
      <w:numPr>
        <w:numId w:val="9"/>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0">
    <w:name w:val="Пункт"/>
    <w:basedOn w:val="a5"/>
    <w:link w:val="12"/>
    <w:uiPriority w:val="99"/>
    <w:rsid w:val="00B60A6A"/>
    <w:pPr>
      <w:numPr>
        <w:numId w:val="2"/>
      </w:numPr>
      <w:tabs>
        <w:tab w:val="clear" w:pos="360"/>
        <w:tab w:val="num" w:pos="2160"/>
      </w:tabs>
      <w:spacing w:line="360" w:lineRule="auto"/>
      <w:ind w:left="2160" w:hanging="180"/>
      <w:jc w:val="both"/>
    </w:pPr>
  </w:style>
  <w:style w:type="character" w:customStyle="1" w:styleId="12">
    <w:name w:val="Пункт Знак1"/>
    <w:link w:val="a0"/>
    <w:uiPriority w:val="99"/>
    <w:locked/>
    <w:rsid w:val="00B60A6A"/>
    <w:rPr>
      <w:rFonts w:ascii="Times New Roman" w:eastAsia="Times New Roman" w:hAnsi="Times New Roman" w:cs="Times New Roman"/>
      <w:sz w:val="20"/>
      <w:szCs w:val="20"/>
      <w:lang w:eastAsia="ru-RU"/>
    </w:rPr>
  </w:style>
  <w:style w:type="character" w:customStyle="1" w:styleId="af6">
    <w:name w:val="Пункт Знак"/>
    <w:uiPriority w:val="99"/>
    <w:rsid w:val="00B60A6A"/>
    <w:rPr>
      <w:sz w:val="28"/>
      <w:lang w:val="ru-RU" w:eastAsia="ru-RU"/>
    </w:rPr>
  </w:style>
  <w:style w:type="paragraph" w:customStyle="1" w:styleId="a">
    <w:name w:val="Подпункт"/>
    <w:basedOn w:val="a0"/>
    <w:uiPriority w:val="99"/>
    <w:rsid w:val="00B60A6A"/>
    <w:pPr>
      <w:numPr>
        <w:numId w:val="4"/>
      </w:numPr>
      <w:tabs>
        <w:tab w:val="clear" w:pos="1209"/>
        <w:tab w:val="num" w:pos="360"/>
        <w:tab w:val="num" w:pos="1701"/>
        <w:tab w:val="num" w:pos="2880"/>
      </w:tabs>
      <w:ind w:left="2880" w:hanging="180"/>
    </w:pPr>
  </w:style>
  <w:style w:type="character" w:customStyle="1" w:styleId="af7">
    <w:name w:val="Подпункт Знак"/>
    <w:uiPriority w:val="99"/>
    <w:rsid w:val="00B60A6A"/>
    <w:rPr>
      <w:sz w:val="28"/>
      <w:lang w:val="ru-RU" w:eastAsia="ru-RU"/>
    </w:rPr>
  </w:style>
  <w:style w:type="character" w:customStyle="1" w:styleId="af8">
    <w:name w:val="комментарий"/>
    <w:uiPriority w:val="99"/>
    <w:rsid w:val="00B60A6A"/>
    <w:rPr>
      <w:b/>
      <w:i/>
      <w:shd w:val="clear" w:color="auto" w:fill="FFFF99"/>
    </w:rPr>
  </w:style>
  <w:style w:type="paragraph" w:customStyle="1" w:styleId="20">
    <w:name w:val="Пункт2"/>
    <w:basedOn w:val="a0"/>
    <w:link w:val="24"/>
    <w:uiPriority w:val="99"/>
    <w:rsid w:val="00B60A6A"/>
    <w:pPr>
      <w:keepNext/>
      <w:numPr>
        <w:numId w:val="3"/>
      </w:numPr>
      <w:tabs>
        <w:tab w:val="clear" w:pos="643"/>
        <w:tab w:val="num" w:pos="2160"/>
      </w:tabs>
      <w:suppressAutoHyphens/>
      <w:spacing w:before="240" w:after="120" w:line="240" w:lineRule="auto"/>
      <w:ind w:left="2160" w:hanging="180"/>
      <w:jc w:val="left"/>
      <w:outlineLvl w:val="2"/>
    </w:pPr>
    <w:rPr>
      <w:b/>
    </w:rPr>
  </w:style>
  <w:style w:type="character" w:customStyle="1" w:styleId="24">
    <w:name w:val="Пункт2 Знак"/>
    <w:link w:val="20"/>
    <w:uiPriority w:val="99"/>
    <w:locked/>
    <w:rsid w:val="00B60A6A"/>
    <w:rPr>
      <w:rFonts w:ascii="Times New Roman" w:eastAsia="Times New Roman" w:hAnsi="Times New Roman" w:cs="Times New Roman"/>
      <w:b/>
      <w:sz w:val="20"/>
      <w:szCs w:val="20"/>
      <w:lang w:eastAsia="ru-RU"/>
    </w:rPr>
  </w:style>
  <w:style w:type="paragraph" w:customStyle="1" w:styleId="af9">
    <w:name w:val="Подподпункт"/>
    <w:basedOn w:val="a"/>
    <w:rsid w:val="00B60A6A"/>
    <w:pPr>
      <w:numPr>
        <w:numId w:val="0"/>
      </w:numPr>
      <w:tabs>
        <w:tab w:val="clear" w:pos="2880"/>
        <w:tab w:val="num" w:pos="1008"/>
        <w:tab w:val="num" w:pos="1080"/>
        <w:tab w:val="num" w:pos="3600"/>
      </w:tabs>
      <w:ind w:left="1701" w:hanging="567"/>
    </w:pPr>
  </w:style>
  <w:style w:type="paragraph" w:styleId="a3">
    <w:name w:val="List Number"/>
    <w:basedOn w:val="a5"/>
    <w:uiPriority w:val="99"/>
    <w:rsid w:val="00B60A6A"/>
    <w:pPr>
      <w:numPr>
        <w:numId w:val="10"/>
      </w:numPr>
      <w:autoSpaceDE w:val="0"/>
      <w:autoSpaceDN w:val="0"/>
      <w:spacing w:before="60" w:line="360" w:lineRule="auto"/>
      <w:jc w:val="both"/>
    </w:pPr>
    <w:rPr>
      <w:sz w:val="28"/>
      <w:szCs w:val="24"/>
    </w:rPr>
  </w:style>
  <w:style w:type="paragraph" w:customStyle="1" w:styleId="afa">
    <w:name w:val="Пункт б/н"/>
    <w:basedOn w:val="a5"/>
    <w:uiPriority w:val="99"/>
    <w:rsid w:val="00B60A6A"/>
    <w:pPr>
      <w:tabs>
        <w:tab w:val="left" w:pos="1134"/>
      </w:tabs>
      <w:spacing w:line="360" w:lineRule="auto"/>
      <w:ind w:left="1134"/>
      <w:jc w:val="both"/>
    </w:pPr>
    <w:rPr>
      <w:sz w:val="28"/>
    </w:rPr>
  </w:style>
  <w:style w:type="paragraph" w:styleId="afb">
    <w:name w:val="List Bullet"/>
    <w:basedOn w:val="a5"/>
    <w:autoRedefine/>
    <w:uiPriority w:val="99"/>
    <w:rsid w:val="00B60A6A"/>
    <w:pPr>
      <w:tabs>
        <w:tab w:val="num" w:pos="1134"/>
        <w:tab w:val="num" w:pos="1314"/>
      </w:tabs>
      <w:spacing w:line="360" w:lineRule="auto"/>
      <w:ind w:firstLine="567"/>
      <w:jc w:val="both"/>
    </w:pPr>
    <w:rPr>
      <w:sz w:val="28"/>
    </w:rPr>
  </w:style>
  <w:style w:type="paragraph" w:customStyle="1" w:styleId="ConsTitle">
    <w:name w:val="ConsTitle"/>
    <w:uiPriority w:val="99"/>
    <w:rsid w:val="00B60A6A"/>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rmal">
    <w:name w:val="ConsNormal"/>
    <w:link w:val="ConsNormal0"/>
    <w:uiPriority w:val="99"/>
    <w:rsid w:val="00B60A6A"/>
    <w:pPr>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Normal0">
    <w:name w:val="ConsNormal Знак"/>
    <w:link w:val="ConsNormal"/>
    <w:uiPriority w:val="99"/>
    <w:locked/>
    <w:rsid w:val="00B60A6A"/>
    <w:rPr>
      <w:rFonts w:ascii="Arial" w:eastAsia="Times New Roman" w:hAnsi="Arial" w:cs="Times New Roman"/>
      <w:lang w:eastAsia="ru-RU"/>
    </w:rPr>
  </w:style>
  <w:style w:type="paragraph" w:customStyle="1" w:styleId="xl29">
    <w:name w:val="xl29"/>
    <w:basedOn w:val="a5"/>
    <w:uiPriority w:val="99"/>
    <w:rsid w:val="00B60A6A"/>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c">
    <w:name w:val="Body Text"/>
    <w:aliases w:val="Основной текст таблиц,Письмо в Интернет,в таблицах,в таблице,таблицы"/>
    <w:basedOn w:val="a5"/>
    <w:link w:val="afd"/>
    <w:rsid w:val="00B60A6A"/>
    <w:pPr>
      <w:tabs>
        <w:tab w:val="left" w:pos="142"/>
        <w:tab w:val="left" w:pos="567"/>
        <w:tab w:val="left" w:pos="1134"/>
        <w:tab w:val="left" w:pos="1843"/>
      </w:tabs>
      <w:ind w:right="56"/>
      <w:jc w:val="both"/>
    </w:pPr>
  </w:style>
  <w:style w:type="character" w:customStyle="1" w:styleId="afd">
    <w:name w:val="Основной текст Знак"/>
    <w:aliases w:val="Основной текст таблиц Знак1,Письмо в Интернет Знак,в таблицах Знак1,в таблице Знак1,таблицы Знак1"/>
    <w:basedOn w:val="a6"/>
    <w:link w:val="afc"/>
    <w:rsid w:val="00B60A6A"/>
    <w:rPr>
      <w:rFonts w:ascii="Times New Roman" w:eastAsia="Times New Roman" w:hAnsi="Times New Roman" w:cs="Times New Roman"/>
      <w:sz w:val="20"/>
      <w:szCs w:val="20"/>
      <w:lang w:eastAsia="ru-RU"/>
    </w:rPr>
  </w:style>
  <w:style w:type="paragraph" w:styleId="25">
    <w:name w:val="Body Text Indent 2"/>
    <w:basedOn w:val="a5"/>
    <w:link w:val="26"/>
    <w:uiPriority w:val="99"/>
    <w:rsid w:val="00B60A6A"/>
    <w:pPr>
      <w:spacing w:after="120" w:line="480" w:lineRule="auto"/>
      <w:ind w:left="283" w:firstLine="567"/>
      <w:jc w:val="both"/>
    </w:pPr>
  </w:style>
  <w:style w:type="character" w:customStyle="1" w:styleId="26">
    <w:name w:val="Основной текст с отступом 2 Знак"/>
    <w:basedOn w:val="a6"/>
    <w:link w:val="25"/>
    <w:uiPriority w:val="99"/>
    <w:rsid w:val="00B60A6A"/>
    <w:rPr>
      <w:rFonts w:ascii="Times New Roman" w:eastAsia="Times New Roman" w:hAnsi="Times New Roman" w:cs="Times New Roman"/>
      <w:sz w:val="20"/>
      <w:szCs w:val="20"/>
      <w:lang w:eastAsia="ru-RU"/>
    </w:rPr>
  </w:style>
  <w:style w:type="paragraph" w:customStyle="1" w:styleId="Normal1">
    <w:name w:val="Normal1"/>
    <w:uiPriority w:val="99"/>
    <w:rsid w:val="00B60A6A"/>
    <w:pPr>
      <w:spacing w:after="0" w:line="240" w:lineRule="auto"/>
    </w:pPr>
    <w:rPr>
      <w:rFonts w:ascii="Times New Roman" w:eastAsia="Times New Roman" w:hAnsi="Times New Roman" w:cs="Times New Roman"/>
      <w:sz w:val="20"/>
      <w:szCs w:val="20"/>
      <w:lang w:eastAsia="ru-RU"/>
    </w:rPr>
  </w:style>
  <w:style w:type="paragraph" w:customStyle="1" w:styleId="13">
    <w:name w:val="çàãîëîâîê 1"/>
    <w:basedOn w:val="Normal1"/>
    <w:next w:val="Normal1"/>
    <w:uiPriority w:val="99"/>
    <w:rsid w:val="00B60A6A"/>
    <w:pPr>
      <w:keepNext/>
      <w:widowControl w:val="0"/>
      <w:jc w:val="center"/>
    </w:pPr>
    <w:rPr>
      <w:b/>
      <w:sz w:val="24"/>
      <w:lang w:val="en-US"/>
    </w:rPr>
  </w:style>
  <w:style w:type="paragraph" w:customStyle="1" w:styleId="Roman12">
    <w:name w:val="Roman12"/>
    <w:basedOn w:val="a5"/>
    <w:uiPriority w:val="99"/>
    <w:rsid w:val="00B60A6A"/>
    <w:pPr>
      <w:tabs>
        <w:tab w:val="left" w:pos="1440"/>
      </w:tabs>
      <w:ind w:left="120" w:right="105" w:firstLine="720"/>
      <w:jc w:val="both"/>
    </w:pPr>
    <w:rPr>
      <w:i/>
      <w:iCs/>
      <w:color w:val="000000"/>
      <w:sz w:val="24"/>
      <w:szCs w:val="24"/>
    </w:rPr>
  </w:style>
  <w:style w:type="paragraph" w:customStyle="1" w:styleId="RomanS12">
    <w:name w:val="Сергей Roman S 12"/>
    <w:basedOn w:val="a5"/>
    <w:uiPriority w:val="99"/>
    <w:rsid w:val="00B60A6A"/>
    <w:pPr>
      <w:ind w:left="120" w:right="225" w:firstLine="720"/>
      <w:jc w:val="both"/>
    </w:pPr>
    <w:rPr>
      <w:i/>
      <w:sz w:val="24"/>
    </w:rPr>
  </w:style>
  <w:style w:type="character" w:styleId="afe">
    <w:name w:val="Emphasis"/>
    <w:uiPriority w:val="20"/>
    <w:qFormat/>
    <w:rsid w:val="00B60A6A"/>
    <w:rPr>
      <w:rFonts w:cs="Times New Roman"/>
      <w:i/>
    </w:rPr>
  </w:style>
  <w:style w:type="paragraph" w:styleId="35">
    <w:name w:val="Body Text 3"/>
    <w:basedOn w:val="a5"/>
    <w:link w:val="36"/>
    <w:uiPriority w:val="99"/>
    <w:rsid w:val="00B60A6A"/>
    <w:rPr>
      <w:sz w:val="16"/>
      <w:szCs w:val="16"/>
    </w:rPr>
  </w:style>
  <w:style w:type="character" w:customStyle="1" w:styleId="36">
    <w:name w:val="Основной текст 3 Знак"/>
    <w:basedOn w:val="a6"/>
    <w:link w:val="35"/>
    <w:uiPriority w:val="99"/>
    <w:rsid w:val="00B60A6A"/>
    <w:rPr>
      <w:rFonts w:ascii="Times New Roman" w:eastAsia="Times New Roman" w:hAnsi="Times New Roman" w:cs="Times New Roman"/>
      <w:sz w:val="16"/>
      <w:szCs w:val="16"/>
      <w:lang w:eastAsia="ru-RU"/>
    </w:rPr>
  </w:style>
  <w:style w:type="paragraph" w:customStyle="1" w:styleId="aff">
    <w:name w:val="Юристы"/>
    <w:basedOn w:val="37"/>
    <w:uiPriority w:val="99"/>
    <w:rsid w:val="00B60A6A"/>
    <w:pPr>
      <w:spacing w:before="120" w:after="0" w:line="240" w:lineRule="auto"/>
      <w:ind w:left="0" w:firstLine="0"/>
    </w:pPr>
    <w:rPr>
      <w:sz w:val="22"/>
      <w:szCs w:val="22"/>
    </w:rPr>
  </w:style>
  <w:style w:type="paragraph" w:styleId="37">
    <w:name w:val="Body Text Indent 3"/>
    <w:basedOn w:val="a5"/>
    <w:link w:val="38"/>
    <w:uiPriority w:val="99"/>
    <w:rsid w:val="00B60A6A"/>
    <w:pPr>
      <w:spacing w:after="120" w:line="360" w:lineRule="auto"/>
      <w:ind w:left="283" w:firstLine="567"/>
      <w:jc w:val="both"/>
    </w:pPr>
    <w:rPr>
      <w:sz w:val="16"/>
      <w:szCs w:val="16"/>
    </w:rPr>
  </w:style>
  <w:style w:type="character" w:customStyle="1" w:styleId="38">
    <w:name w:val="Основной текст с отступом 3 Знак"/>
    <w:basedOn w:val="a6"/>
    <w:link w:val="37"/>
    <w:uiPriority w:val="99"/>
    <w:rsid w:val="00B60A6A"/>
    <w:rPr>
      <w:rFonts w:ascii="Times New Roman" w:eastAsia="Times New Roman" w:hAnsi="Times New Roman" w:cs="Times New Roman"/>
      <w:sz w:val="16"/>
      <w:szCs w:val="16"/>
      <w:lang w:eastAsia="ru-RU"/>
    </w:rPr>
  </w:style>
  <w:style w:type="paragraph" w:customStyle="1" w:styleId="FR2">
    <w:name w:val="FR2"/>
    <w:uiPriority w:val="99"/>
    <w:rsid w:val="00B60A6A"/>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0">
    <w:name w:val="Body Text Indent"/>
    <w:aliases w:val="текст"/>
    <w:basedOn w:val="a5"/>
    <w:link w:val="aff1"/>
    <w:uiPriority w:val="99"/>
    <w:rsid w:val="00B60A6A"/>
    <w:pPr>
      <w:spacing w:after="120" w:line="360" w:lineRule="auto"/>
      <w:ind w:left="283" w:firstLine="567"/>
      <w:jc w:val="both"/>
    </w:pPr>
    <w:rPr>
      <w:sz w:val="28"/>
    </w:rPr>
  </w:style>
  <w:style w:type="character" w:customStyle="1" w:styleId="aff1">
    <w:name w:val="Основной текст с отступом Знак"/>
    <w:aliases w:val="текст Знак"/>
    <w:basedOn w:val="a6"/>
    <w:link w:val="aff0"/>
    <w:uiPriority w:val="99"/>
    <w:rsid w:val="00B60A6A"/>
    <w:rPr>
      <w:rFonts w:ascii="Times New Roman" w:eastAsia="Times New Roman" w:hAnsi="Times New Roman" w:cs="Times New Roman"/>
      <w:sz w:val="28"/>
      <w:szCs w:val="20"/>
      <w:lang w:eastAsia="ru-RU"/>
    </w:rPr>
  </w:style>
  <w:style w:type="paragraph" w:customStyle="1" w:styleId="aff2">
    <w:name w:val="Базовая сноска"/>
    <w:basedOn w:val="a5"/>
    <w:uiPriority w:val="99"/>
    <w:rsid w:val="00B60A6A"/>
    <w:pPr>
      <w:tabs>
        <w:tab w:val="left" w:pos="187"/>
      </w:tabs>
      <w:spacing w:line="220" w:lineRule="exact"/>
      <w:ind w:left="187" w:hanging="187"/>
    </w:pPr>
    <w:rPr>
      <w:sz w:val="18"/>
    </w:rPr>
  </w:style>
  <w:style w:type="paragraph" w:customStyle="1" w:styleId="Normal2">
    <w:name w:val="Normal2"/>
    <w:uiPriority w:val="99"/>
    <w:rsid w:val="00B60A6A"/>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4">
    <w:name w:val="заголовок 1"/>
    <w:basedOn w:val="a5"/>
    <w:next w:val="a5"/>
    <w:uiPriority w:val="99"/>
    <w:rsid w:val="00B60A6A"/>
    <w:pPr>
      <w:keepNext/>
      <w:spacing w:line="360" w:lineRule="atLeast"/>
      <w:ind w:right="51"/>
      <w:jc w:val="center"/>
    </w:pPr>
    <w:rPr>
      <w:b/>
      <w:sz w:val="22"/>
    </w:rPr>
  </w:style>
  <w:style w:type="paragraph" w:customStyle="1" w:styleId="Iniiaiieoaeno2">
    <w:name w:val="Iniiaiie oaeno 2"/>
    <w:basedOn w:val="a5"/>
    <w:uiPriority w:val="99"/>
    <w:rsid w:val="00B60A6A"/>
    <w:pPr>
      <w:widowControl w:val="0"/>
      <w:ind w:right="283" w:firstLine="240"/>
    </w:pPr>
    <w:rPr>
      <w:sz w:val="24"/>
    </w:rPr>
  </w:style>
  <w:style w:type="paragraph" w:customStyle="1" w:styleId="-3">
    <w:name w:val="Пункт-3"/>
    <w:basedOn w:val="a5"/>
    <w:uiPriority w:val="99"/>
    <w:rsid w:val="00B60A6A"/>
    <w:pPr>
      <w:tabs>
        <w:tab w:val="num" w:pos="1418"/>
      </w:tabs>
      <w:ind w:left="1418" w:hanging="1418"/>
      <w:jc w:val="both"/>
    </w:pPr>
    <w:rPr>
      <w:sz w:val="28"/>
    </w:rPr>
  </w:style>
  <w:style w:type="paragraph" w:customStyle="1" w:styleId="-40">
    <w:name w:val="Пункт-4"/>
    <w:basedOn w:val="a5"/>
    <w:uiPriority w:val="99"/>
    <w:rsid w:val="00B60A6A"/>
    <w:pPr>
      <w:tabs>
        <w:tab w:val="num" w:pos="1418"/>
      </w:tabs>
      <w:ind w:left="1418" w:hanging="1418"/>
      <w:jc w:val="both"/>
    </w:pPr>
    <w:rPr>
      <w:sz w:val="28"/>
    </w:rPr>
  </w:style>
  <w:style w:type="paragraph" w:customStyle="1" w:styleId="-5">
    <w:name w:val="Пункт-5"/>
    <w:basedOn w:val="a5"/>
    <w:uiPriority w:val="99"/>
    <w:rsid w:val="00B60A6A"/>
    <w:pPr>
      <w:tabs>
        <w:tab w:val="num" w:pos="1418"/>
      </w:tabs>
      <w:ind w:left="1418" w:hanging="1418"/>
      <w:jc w:val="both"/>
    </w:pPr>
    <w:rPr>
      <w:sz w:val="28"/>
    </w:rPr>
  </w:style>
  <w:style w:type="paragraph" w:customStyle="1" w:styleId="-60">
    <w:name w:val="Пункт-6"/>
    <w:basedOn w:val="a5"/>
    <w:uiPriority w:val="99"/>
    <w:rsid w:val="00B60A6A"/>
    <w:pPr>
      <w:tabs>
        <w:tab w:val="num" w:pos="1985"/>
      </w:tabs>
      <w:ind w:left="1985" w:hanging="567"/>
      <w:jc w:val="both"/>
    </w:pPr>
    <w:rPr>
      <w:sz w:val="28"/>
    </w:rPr>
  </w:style>
  <w:style w:type="paragraph" w:customStyle="1" w:styleId="-7">
    <w:name w:val="Пункт-7"/>
    <w:basedOn w:val="a5"/>
    <w:uiPriority w:val="99"/>
    <w:rsid w:val="00B60A6A"/>
    <w:pPr>
      <w:tabs>
        <w:tab w:val="num" w:pos="2552"/>
      </w:tabs>
      <w:ind w:left="2552" w:hanging="567"/>
      <w:jc w:val="both"/>
    </w:pPr>
    <w:rPr>
      <w:sz w:val="28"/>
    </w:rPr>
  </w:style>
  <w:style w:type="paragraph" w:customStyle="1" w:styleId="-30">
    <w:name w:val="Подзаголовок-3"/>
    <w:basedOn w:val="-3"/>
    <w:uiPriority w:val="99"/>
    <w:rsid w:val="00B60A6A"/>
    <w:pPr>
      <w:keepNext/>
      <w:tabs>
        <w:tab w:val="clear" w:pos="1418"/>
        <w:tab w:val="num" w:pos="360"/>
      </w:tabs>
      <w:suppressAutoHyphens/>
      <w:spacing w:before="240" w:after="120"/>
      <w:ind w:left="360" w:hanging="360"/>
      <w:outlineLvl w:val="2"/>
    </w:pPr>
    <w:rPr>
      <w:b/>
    </w:rPr>
  </w:style>
  <w:style w:type="paragraph" w:customStyle="1" w:styleId="xl24">
    <w:name w:val="xl24"/>
    <w:basedOn w:val="a5"/>
    <w:uiPriority w:val="99"/>
    <w:rsid w:val="00B60A6A"/>
    <w:pPr>
      <w:spacing w:before="100" w:beforeAutospacing="1" w:after="100" w:afterAutospacing="1"/>
      <w:textAlignment w:val="center"/>
    </w:pPr>
    <w:rPr>
      <w:color w:val="000000"/>
      <w:sz w:val="22"/>
      <w:szCs w:val="22"/>
    </w:rPr>
  </w:style>
  <w:style w:type="paragraph" w:customStyle="1" w:styleId="xl25">
    <w:name w:val="xl25"/>
    <w:basedOn w:val="a5"/>
    <w:uiPriority w:val="99"/>
    <w:rsid w:val="00B60A6A"/>
    <w:pPr>
      <w:spacing w:before="100" w:beforeAutospacing="1" w:after="100" w:afterAutospacing="1"/>
    </w:pPr>
    <w:rPr>
      <w:color w:val="000000"/>
      <w:sz w:val="22"/>
      <w:szCs w:val="22"/>
    </w:rPr>
  </w:style>
  <w:style w:type="paragraph" w:customStyle="1" w:styleId="xl26">
    <w:name w:val="xl2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5"/>
    <w:uiPriority w:val="99"/>
    <w:rsid w:val="00B60A6A"/>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5"/>
    <w:uiPriority w:val="99"/>
    <w:rsid w:val="00B60A6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5"/>
    <w:uiPriority w:val="99"/>
    <w:rsid w:val="00B60A6A"/>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5"/>
    <w:uiPriority w:val="99"/>
    <w:rsid w:val="00B60A6A"/>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5"/>
    <w:uiPriority w:val="99"/>
    <w:rsid w:val="00B60A6A"/>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5"/>
    <w:uiPriority w:val="99"/>
    <w:rsid w:val="00B60A6A"/>
    <w:pPr>
      <w:spacing w:before="100" w:beforeAutospacing="1" w:after="100" w:afterAutospacing="1"/>
    </w:pPr>
    <w:rPr>
      <w:sz w:val="22"/>
      <w:szCs w:val="22"/>
    </w:rPr>
  </w:style>
  <w:style w:type="paragraph" w:customStyle="1" w:styleId="xl69">
    <w:name w:val="xl69"/>
    <w:basedOn w:val="a5"/>
    <w:uiPriority w:val="99"/>
    <w:rsid w:val="00B60A6A"/>
    <w:pPr>
      <w:shd w:val="clear" w:color="auto" w:fill="FFFFFF"/>
      <w:spacing w:before="100" w:beforeAutospacing="1" w:after="100" w:afterAutospacing="1"/>
    </w:pPr>
    <w:rPr>
      <w:sz w:val="22"/>
      <w:szCs w:val="22"/>
    </w:rPr>
  </w:style>
  <w:style w:type="paragraph" w:customStyle="1" w:styleId="xl70">
    <w:name w:val="xl70"/>
    <w:basedOn w:val="a5"/>
    <w:uiPriority w:val="99"/>
    <w:rsid w:val="00B60A6A"/>
    <w:pPr>
      <w:spacing w:before="100" w:beforeAutospacing="1" w:after="100" w:afterAutospacing="1"/>
    </w:pPr>
    <w:rPr>
      <w:sz w:val="22"/>
      <w:szCs w:val="22"/>
    </w:rPr>
  </w:style>
  <w:style w:type="paragraph" w:customStyle="1" w:styleId="xl71">
    <w:name w:val="xl71"/>
    <w:basedOn w:val="a5"/>
    <w:uiPriority w:val="99"/>
    <w:rsid w:val="00B60A6A"/>
    <w:pPr>
      <w:spacing w:before="100" w:beforeAutospacing="1" w:after="100" w:afterAutospacing="1"/>
      <w:jc w:val="center"/>
    </w:pPr>
    <w:rPr>
      <w:sz w:val="22"/>
      <w:szCs w:val="22"/>
    </w:rPr>
  </w:style>
  <w:style w:type="paragraph" w:customStyle="1" w:styleId="xl72">
    <w:name w:val="xl72"/>
    <w:basedOn w:val="a5"/>
    <w:uiPriority w:val="99"/>
    <w:rsid w:val="00B60A6A"/>
    <w:pPr>
      <w:spacing w:before="100" w:beforeAutospacing="1" w:after="100" w:afterAutospacing="1"/>
      <w:jc w:val="center"/>
      <w:textAlignment w:val="center"/>
    </w:pPr>
    <w:rPr>
      <w:sz w:val="22"/>
      <w:szCs w:val="22"/>
    </w:rPr>
  </w:style>
  <w:style w:type="paragraph" w:customStyle="1" w:styleId="xl73">
    <w:name w:val="xl73"/>
    <w:basedOn w:val="a5"/>
    <w:uiPriority w:val="99"/>
    <w:rsid w:val="00B60A6A"/>
    <w:pPr>
      <w:spacing w:before="100" w:beforeAutospacing="1" w:after="100" w:afterAutospacing="1"/>
    </w:pPr>
    <w:rPr>
      <w:sz w:val="22"/>
      <w:szCs w:val="22"/>
    </w:rPr>
  </w:style>
  <w:style w:type="paragraph" w:customStyle="1" w:styleId="xl74">
    <w:name w:val="xl74"/>
    <w:basedOn w:val="a5"/>
    <w:uiPriority w:val="99"/>
    <w:rsid w:val="00B60A6A"/>
    <w:pPr>
      <w:spacing w:before="100" w:beforeAutospacing="1" w:after="100" w:afterAutospacing="1"/>
    </w:pPr>
    <w:rPr>
      <w:sz w:val="22"/>
      <w:szCs w:val="22"/>
    </w:rPr>
  </w:style>
  <w:style w:type="paragraph" w:customStyle="1" w:styleId="xl75">
    <w:name w:val="xl75"/>
    <w:basedOn w:val="a5"/>
    <w:uiPriority w:val="99"/>
    <w:rsid w:val="00B60A6A"/>
    <w:pPr>
      <w:spacing w:before="100" w:beforeAutospacing="1" w:after="100" w:afterAutospacing="1"/>
    </w:pPr>
    <w:rPr>
      <w:sz w:val="22"/>
      <w:szCs w:val="22"/>
    </w:rPr>
  </w:style>
  <w:style w:type="paragraph" w:customStyle="1" w:styleId="xl76">
    <w:name w:val="xl76"/>
    <w:basedOn w:val="a5"/>
    <w:uiPriority w:val="99"/>
    <w:rsid w:val="00B60A6A"/>
    <w:pPr>
      <w:spacing w:before="100" w:beforeAutospacing="1" w:after="100" w:afterAutospacing="1"/>
      <w:jc w:val="center"/>
      <w:textAlignment w:val="center"/>
    </w:pPr>
    <w:rPr>
      <w:b/>
      <w:bCs/>
      <w:sz w:val="22"/>
      <w:szCs w:val="22"/>
    </w:rPr>
  </w:style>
  <w:style w:type="paragraph" w:customStyle="1" w:styleId="xl77">
    <w:name w:val="xl77"/>
    <w:basedOn w:val="a5"/>
    <w:uiPriority w:val="99"/>
    <w:rsid w:val="00B60A6A"/>
    <w:pPr>
      <w:spacing w:before="100" w:beforeAutospacing="1" w:after="100" w:afterAutospacing="1"/>
      <w:jc w:val="both"/>
    </w:pPr>
    <w:rPr>
      <w:sz w:val="24"/>
      <w:szCs w:val="24"/>
    </w:rPr>
  </w:style>
  <w:style w:type="paragraph" w:customStyle="1" w:styleId="xl78">
    <w:name w:val="xl78"/>
    <w:basedOn w:val="a5"/>
    <w:uiPriority w:val="99"/>
    <w:rsid w:val="00B60A6A"/>
    <w:pPr>
      <w:spacing w:before="100" w:beforeAutospacing="1" w:after="100" w:afterAutospacing="1"/>
      <w:jc w:val="center"/>
    </w:pPr>
    <w:rPr>
      <w:sz w:val="24"/>
      <w:szCs w:val="24"/>
    </w:rPr>
  </w:style>
  <w:style w:type="paragraph" w:customStyle="1" w:styleId="xl79">
    <w:name w:val="xl79"/>
    <w:basedOn w:val="a5"/>
    <w:uiPriority w:val="99"/>
    <w:rsid w:val="00B60A6A"/>
    <w:pPr>
      <w:spacing w:before="100" w:beforeAutospacing="1" w:after="100" w:afterAutospacing="1"/>
      <w:jc w:val="center"/>
      <w:textAlignment w:val="center"/>
    </w:pPr>
    <w:rPr>
      <w:sz w:val="24"/>
      <w:szCs w:val="24"/>
    </w:rPr>
  </w:style>
  <w:style w:type="paragraph" w:customStyle="1" w:styleId="xl80">
    <w:name w:val="xl80"/>
    <w:basedOn w:val="a5"/>
    <w:uiPriority w:val="99"/>
    <w:rsid w:val="00B60A6A"/>
    <w:pPr>
      <w:spacing w:before="100" w:beforeAutospacing="1" w:after="100" w:afterAutospacing="1"/>
      <w:jc w:val="both"/>
      <w:textAlignment w:val="center"/>
    </w:pPr>
    <w:rPr>
      <w:sz w:val="22"/>
      <w:szCs w:val="22"/>
    </w:rPr>
  </w:style>
  <w:style w:type="paragraph" w:customStyle="1" w:styleId="xl81">
    <w:name w:val="xl81"/>
    <w:basedOn w:val="a5"/>
    <w:uiPriority w:val="99"/>
    <w:rsid w:val="00B60A6A"/>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5"/>
    <w:uiPriority w:val="99"/>
    <w:rsid w:val="00B60A6A"/>
    <w:pPr>
      <w:spacing w:before="100" w:beforeAutospacing="1" w:after="100" w:afterAutospacing="1"/>
      <w:jc w:val="both"/>
      <w:textAlignment w:val="center"/>
    </w:pPr>
    <w:rPr>
      <w:b/>
      <w:bCs/>
      <w:color w:val="000000"/>
      <w:sz w:val="22"/>
      <w:szCs w:val="22"/>
    </w:rPr>
  </w:style>
  <w:style w:type="paragraph" w:customStyle="1" w:styleId="xl83">
    <w:name w:val="xl8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5"/>
    <w:uiPriority w:val="99"/>
    <w:rsid w:val="00B60A6A"/>
    <w:pPr>
      <w:spacing w:before="100" w:beforeAutospacing="1" w:after="100" w:afterAutospacing="1"/>
      <w:jc w:val="both"/>
    </w:pPr>
    <w:rPr>
      <w:color w:val="000000"/>
      <w:sz w:val="22"/>
      <w:szCs w:val="22"/>
    </w:rPr>
  </w:style>
  <w:style w:type="paragraph" w:customStyle="1" w:styleId="xl87">
    <w:name w:val="xl87"/>
    <w:basedOn w:val="a5"/>
    <w:uiPriority w:val="99"/>
    <w:rsid w:val="00B60A6A"/>
    <w:pPr>
      <w:spacing w:before="100" w:beforeAutospacing="1" w:after="100" w:afterAutospacing="1"/>
      <w:jc w:val="both"/>
    </w:pPr>
    <w:rPr>
      <w:sz w:val="22"/>
      <w:szCs w:val="22"/>
    </w:rPr>
  </w:style>
  <w:style w:type="paragraph" w:customStyle="1" w:styleId="xl88">
    <w:name w:val="xl88"/>
    <w:basedOn w:val="a5"/>
    <w:uiPriority w:val="99"/>
    <w:rsid w:val="00B60A6A"/>
    <w:pPr>
      <w:spacing w:before="100" w:beforeAutospacing="1" w:after="100" w:afterAutospacing="1"/>
      <w:textAlignment w:val="center"/>
    </w:pPr>
    <w:rPr>
      <w:sz w:val="22"/>
      <w:szCs w:val="22"/>
    </w:rPr>
  </w:style>
  <w:style w:type="paragraph" w:customStyle="1" w:styleId="ConsPlusNormal">
    <w:name w:val="ConsPlusNormal"/>
    <w:rsid w:val="00B60A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ztxtlist">
    <w:name w:val="tz_txt_list"/>
    <w:basedOn w:val="a5"/>
    <w:uiPriority w:val="99"/>
    <w:rsid w:val="00B60A6A"/>
    <w:pPr>
      <w:numPr>
        <w:numId w:val="6"/>
      </w:numPr>
      <w:tabs>
        <w:tab w:val="num" w:pos="1425"/>
      </w:tabs>
      <w:spacing w:line="360" w:lineRule="auto"/>
      <w:ind w:left="1425"/>
      <w:jc w:val="both"/>
    </w:pPr>
    <w:rPr>
      <w:sz w:val="28"/>
      <w:szCs w:val="28"/>
    </w:rPr>
  </w:style>
  <w:style w:type="table" w:styleId="aff3">
    <w:name w:val="Table Grid"/>
    <w:basedOn w:val="a7"/>
    <w:uiPriority w:val="59"/>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B60A6A"/>
    <w:rPr>
      <w:rFonts w:ascii="Times New Roman" w:hAnsi="Times New Roman"/>
      <w:sz w:val="22"/>
    </w:rPr>
  </w:style>
  <w:style w:type="paragraph" w:customStyle="1" w:styleId="Style11">
    <w:name w:val="Style11"/>
    <w:basedOn w:val="a5"/>
    <w:uiPriority w:val="99"/>
    <w:rsid w:val="00B60A6A"/>
    <w:pPr>
      <w:widowControl w:val="0"/>
      <w:autoSpaceDE w:val="0"/>
      <w:autoSpaceDN w:val="0"/>
      <w:adjustRightInd w:val="0"/>
      <w:spacing w:line="277" w:lineRule="exact"/>
      <w:ind w:firstLine="706"/>
      <w:jc w:val="both"/>
    </w:pPr>
    <w:rPr>
      <w:sz w:val="24"/>
      <w:szCs w:val="24"/>
    </w:rPr>
  </w:style>
  <w:style w:type="paragraph" w:customStyle="1" w:styleId="Style9">
    <w:name w:val="Style9"/>
    <w:basedOn w:val="a5"/>
    <w:uiPriority w:val="99"/>
    <w:rsid w:val="00B60A6A"/>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5"/>
    <w:uiPriority w:val="99"/>
    <w:rsid w:val="00B60A6A"/>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5"/>
    <w:uiPriority w:val="99"/>
    <w:rsid w:val="00B60A6A"/>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5"/>
    <w:uiPriority w:val="99"/>
    <w:rsid w:val="00B60A6A"/>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5"/>
    <w:uiPriority w:val="99"/>
    <w:rsid w:val="00B60A6A"/>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5"/>
    <w:uiPriority w:val="99"/>
    <w:rsid w:val="00B60A6A"/>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5"/>
    <w:uiPriority w:val="99"/>
    <w:rsid w:val="00B60A6A"/>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B60A6A"/>
    <w:rPr>
      <w:rFonts w:ascii="Times New Roman" w:hAnsi="Times New Roman"/>
      <w:b/>
      <w:sz w:val="20"/>
    </w:rPr>
  </w:style>
  <w:style w:type="character" w:customStyle="1" w:styleId="FontStyle77">
    <w:name w:val="Font Style77"/>
    <w:uiPriority w:val="99"/>
    <w:rsid w:val="00B60A6A"/>
    <w:rPr>
      <w:rFonts w:ascii="Times New Roman" w:hAnsi="Times New Roman"/>
      <w:b/>
      <w:sz w:val="26"/>
    </w:rPr>
  </w:style>
  <w:style w:type="character" w:customStyle="1" w:styleId="FontStyle94">
    <w:name w:val="Font Style94"/>
    <w:uiPriority w:val="99"/>
    <w:rsid w:val="00B60A6A"/>
    <w:rPr>
      <w:rFonts w:ascii="Times New Roman" w:hAnsi="Times New Roman"/>
      <w:sz w:val="20"/>
    </w:rPr>
  </w:style>
  <w:style w:type="paragraph" w:customStyle="1" w:styleId="Style34">
    <w:name w:val="Style34"/>
    <w:basedOn w:val="a5"/>
    <w:uiPriority w:val="99"/>
    <w:rsid w:val="00B60A6A"/>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5"/>
    <w:uiPriority w:val="99"/>
    <w:rsid w:val="00B60A6A"/>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5"/>
    <w:uiPriority w:val="99"/>
    <w:rsid w:val="00B60A6A"/>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B60A6A"/>
    <w:rPr>
      <w:rFonts w:ascii="Times New Roman" w:hAnsi="Times New Roman"/>
      <w:b/>
      <w:sz w:val="22"/>
    </w:rPr>
  </w:style>
  <w:style w:type="paragraph" w:styleId="aff4">
    <w:name w:val="Balloon Text"/>
    <w:basedOn w:val="a5"/>
    <w:link w:val="aff5"/>
    <w:uiPriority w:val="99"/>
    <w:rsid w:val="00B60A6A"/>
    <w:rPr>
      <w:rFonts w:ascii="Tahoma" w:hAnsi="Tahoma"/>
      <w:sz w:val="16"/>
    </w:rPr>
  </w:style>
  <w:style w:type="character" w:customStyle="1" w:styleId="aff5">
    <w:name w:val="Текст выноски Знак"/>
    <w:basedOn w:val="a6"/>
    <w:link w:val="aff4"/>
    <w:uiPriority w:val="99"/>
    <w:rsid w:val="00B60A6A"/>
    <w:rPr>
      <w:rFonts w:ascii="Tahoma" w:eastAsia="Times New Roman" w:hAnsi="Tahoma" w:cs="Times New Roman"/>
      <w:sz w:val="16"/>
      <w:szCs w:val="20"/>
      <w:lang w:eastAsia="ru-RU"/>
    </w:rPr>
  </w:style>
  <w:style w:type="paragraph" w:customStyle="1" w:styleId="Style7">
    <w:name w:val="Style7"/>
    <w:basedOn w:val="a5"/>
    <w:uiPriority w:val="99"/>
    <w:rsid w:val="00B60A6A"/>
    <w:pPr>
      <w:widowControl w:val="0"/>
      <w:autoSpaceDE w:val="0"/>
      <w:autoSpaceDN w:val="0"/>
      <w:adjustRightInd w:val="0"/>
      <w:spacing w:line="281" w:lineRule="exact"/>
    </w:pPr>
    <w:rPr>
      <w:sz w:val="24"/>
      <w:szCs w:val="24"/>
    </w:rPr>
  </w:style>
  <w:style w:type="paragraph" w:styleId="22">
    <w:name w:val="List Bullet 2"/>
    <w:basedOn w:val="a5"/>
    <w:uiPriority w:val="99"/>
    <w:rsid w:val="00B60A6A"/>
    <w:pPr>
      <w:numPr>
        <w:numId w:val="8"/>
      </w:numPr>
      <w:tabs>
        <w:tab w:val="clear" w:pos="360"/>
        <w:tab w:val="num" w:pos="643"/>
      </w:tabs>
      <w:ind w:left="643"/>
      <w:contextualSpacing/>
    </w:pPr>
  </w:style>
  <w:style w:type="paragraph" w:styleId="27">
    <w:name w:val="List 2"/>
    <w:basedOn w:val="a5"/>
    <w:uiPriority w:val="99"/>
    <w:rsid w:val="00B60A6A"/>
    <w:pPr>
      <w:ind w:left="566" w:hanging="283"/>
      <w:contextualSpacing/>
    </w:pPr>
  </w:style>
  <w:style w:type="paragraph" w:styleId="39">
    <w:name w:val="List 3"/>
    <w:basedOn w:val="a5"/>
    <w:uiPriority w:val="99"/>
    <w:rsid w:val="00B60A6A"/>
    <w:pPr>
      <w:ind w:left="849" w:hanging="283"/>
      <w:contextualSpacing/>
    </w:pPr>
  </w:style>
  <w:style w:type="paragraph" w:styleId="41">
    <w:name w:val="List 4"/>
    <w:basedOn w:val="a5"/>
    <w:uiPriority w:val="99"/>
    <w:rsid w:val="00B60A6A"/>
    <w:pPr>
      <w:ind w:left="1132" w:hanging="283"/>
      <w:contextualSpacing/>
    </w:pPr>
  </w:style>
  <w:style w:type="paragraph" w:styleId="42">
    <w:name w:val="List Bullet 4"/>
    <w:basedOn w:val="a5"/>
    <w:uiPriority w:val="99"/>
    <w:rsid w:val="00B60A6A"/>
    <w:pPr>
      <w:tabs>
        <w:tab w:val="num" w:pos="1209"/>
      </w:tabs>
      <w:ind w:left="1209" w:hanging="360"/>
      <w:contextualSpacing/>
    </w:pPr>
  </w:style>
  <w:style w:type="paragraph" w:styleId="3a">
    <w:name w:val="List Continue 3"/>
    <w:basedOn w:val="a5"/>
    <w:uiPriority w:val="99"/>
    <w:rsid w:val="00B60A6A"/>
    <w:pPr>
      <w:spacing w:after="120"/>
      <w:ind w:left="849"/>
      <w:contextualSpacing/>
    </w:pPr>
  </w:style>
  <w:style w:type="paragraph" w:styleId="28">
    <w:name w:val="Body Text First Indent 2"/>
    <w:basedOn w:val="aff0"/>
    <w:link w:val="29"/>
    <w:uiPriority w:val="99"/>
    <w:rsid w:val="00B60A6A"/>
    <w:pPr>
      <w:spacing w:line="240" w:lineRule="auto"/>
      <w:ind w:firstLine="210"/>
      <w:jc w:val="left"/>
    </w:pPr>
  </w:style>
  <w:style w:type="character" w:customStyle="1" w:styleId="29">
    <w:name w:val="Красная строка 2 Знак"/>
    <w:basedOn w:val="aff1"/>
    <w:link w:val="28"/>
    <w:uiPriority w:val="99"/>
    <w:rsid w:val="00B60A6A"/>
    <w:rPr>
      <w:rFonts w:ascii="Times New Roman" w:eastAsia="Times New Roman" w:hAnsi="Times New Roman" w:cs="Times New Roman"/>
      <w:sz w:val="28"/>
      <w:szCs w:val="20"/>
      <w:lang w:eastAsia="ru-RU"/>
    </w:rPr>
  </w:style>
  <w:style w:type="paragraph" w:styleId="2a">
    <w:name w:val="Body Text 2"/>
    <w:basedOn w:val="a5"/>
    <w:link w:val="2b"/>
    <w:uiPriority w:val="99"/>
    <w:rsid w:val="00B60A6A"/>
    <w:pPr>
      <w:spacing w:after="120" w:line="480" w:lineRule="auto"/>
    </w:pPr>
  </w:style>
  <w:style w:type="character" w:customStyle="1" w:styleId="2b">
    <w:name w:val="Основной текст 2 Знак"/>
    <w:basedOn w:val="a6"/>
    <w:link w:val="2a"/>
    <w:uiPriority w:val="99"/>
    <w:rsid w:val="00B60A6A"/>
    <w:rPr>
      <w:rFonts w:ascii="Times New Roman" w:eastAsia="Times New Roman" w:hAnsi="Times New Roman" w:cs="Times New Roman"/>
      <w:sz w:val="20"/>
      <w:szCs w:val="20"/>
      <w:lang w:eastAsia="ru-RU"/>
    </w:rPr>
  </w:style>
  <w:style w:type="paragraph" w:customStyle="1" w:styleId="aff6">
    <w:name w:val="Знак Знак"/>
    <w:basedOn w:val="a5"/>
    <w:uiPriority w:val="99"/>
    <w:rsid w:val="00B60A6A"/>
    <w:pPr>
      <w:spacing w:after="160" w:line="240" w:lineRule="exact"/>
    </w:pPr>
    <w:rPr>
      <w:rFonts w:ascii="Verdana" w:hAnsi="Verdana" w:cs="Verdana"/>
      <w:lang w:val="en-US" w:eastAsia="en-US"/>
    </w:rPr>
  </w:style>
  <w:style w:type="paragraph" w:customStyle="1" w:styleId="15">
    <w:name w:val="Знак Знак Знак1"/>
    <w:basedOn w:val="a5"/>
    <w:uiPriority w:val="99"/>
    <w:rsid w:val="00B60A6A"/>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
    <w:uiPriority w:val="99"/>
    <w:rsid w:val="00B60A6A"/>
    <w:pPr>
      <w:keepLines w:val="0"/>
      <w:pageBreakBefore w:val="0"/>
      <w:numPr>
        <w:numId w:val="11"/>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B60A6A"/>
    <w:pPr>
      <w:keepNext w:val="0"/>
      <w:widowControl w:val="0"/>
      <w:numPr>
        <w:ilvl w:val="1"/>
      </w:numPr>
      <w:tabs>
        <w:tab w:val="num" w:pos="720"/>
        <w:tab w:val="num" w:pos="1368"/>
        <w:tab w:val="num" w:pos="1440"/>
      </w:tabs>
      <w:spacing w:before="0" w:after="60"/>
      <w:jc w:val="both"/>
      <w:outlineLvl w:val="1"/>
    </w:pPr>
    <w:rPr>
      <w:b w:val="0"/>
      <w:bCs w:val="0"/>
      <w:szCs w:val="22"/>
    </w:rPr>
  </w:style>
  <w:style w:type="paragraph" w:customStyle="1" w:styleId="aff7">
    <w:name w:val="подпункты договора"/>
    <w:basedOn w:val="a2"/>
    <w:uiPriority w:val="99"/>
    <w:rsid w:val="00B60A6A"/>
    <w:pPr>
      <w:numPr>
        <w:ilvl w:val="2"/>
      </w:numPr>
      <w:tabs>
        <w:tab w:val="num" w:pos="720"/>
        <w:tab w:val="num" w:pos="1332"/>
        <w:tab w:val="num" w:pos="2088"/>
        <w:tab w:val="num" w:pos="2160"/>
      </w:tabs>
    </w:pPr>
    <w:rPr>
      <w:bCs/>
    </w:rPr>
  </w:style>
  <w:style w:type="paragraph" w:customStyle="1" w:styleId="120">
    <w:name w:val="Знак1 Знак Знак Знак2"/>
    <w:basedOn w:val="a5"/>
    <w:uiPriority w:val="99"/>
    <w:rsid w:val="00B60A6A"/>
    <w:pPr>
      <w:tabs>
        <w:tab w:val="num" w:pos="360"/>
      </w:tabs>
      <w:spacing w:after="160" w:line="240" w:lineRule="exact"/>
    </w:pPr>
    <w:rPr>
      <w:rFonts w:ascii="Verdana" w:hAnsi="Verdana" w:cs="Verdana"/>
      <w:lang w:val="en-US" w:eastAsia="en-US"/>
    </w:rPr>
  </w:style>
  <w:style w:type="paragraph" w:customStyle="1" w:styleId="16">
    <w:name w:val="Знак1 Знак Знак Знак"/>
    <w:basedOn w:val="a5"/>
    <w:uiPriority w:val="99"/>
    <w:rsid w:val="00B60A6A"/>
    <w:pPr>
      <w:tabs>
        <w:tab w:val="num" w:pos="360"/>
      </w:tabs>
      <w:spacing w:after="160" w:line="240" w:lineRule="exact"/>
    </w:pPr>
    <w:rPr>
      <w:rFonts w:ascii="Verdana" w:hAnsi="Verdana" w:cs="Verdana"/>
      <w:lang w:val="en-US" w:eastAsia="en-US"/>
    </w:rPr>
  </w:style>
  <w:style w:type="paragraph" w:styleId="aff8">
    <w:name w:val="Normal (Web)"/>
    <w:basedOn w:val="a5"/>
    <w:rsid w:val="00B60A6A"/>
    <w:pPr>
      <w:spacing w:before="100" w:beforeAutospacing="1" w:after="100" w:afterAutospacing="1"/>
    </w:pPr>
    <w:rPr>
      <w:sz w:val="24"/>
      <w:szCs w:val="24"/>
    </w:rPr>
  </w:style>
  <w:style w:type="character" w:customStyle="1" w:styleId="highlite">
    <w:name w:val="highlite"/>
    <w:uiPriority w:val="99"/>
    <w:rsid w:val="00B60A6A"/>
  </w:style>
  <w:style w:type="paragraph" w:styleId="aff9">
    <w:name w:val="List"/>
    <w:basedOn w:val="a5"/>
    <w:uiPriority w:val="99"/>
    <w:rsid w:val="00B60A6A"/>
    <w:pPr>
      <w:ind w:left="283" w:hanging="283"/>
      <w:contextualSpacing/>
    </w:pPr>
  </w:style>
  <w:style w:type="paragraph" w:customStyle="1" w:styleId="Times12">
    <w:name w:val="Times 12"/>
    <w:basedOn w:val="a5"/>
    <w:uiPriority w:val="99"/>
    <w:rsid w:val="00B60A6A"/>
    <w:pPr>
      <w:overflowPunct w:val="0"/>
      <w:autoSpaceDE w:val="0"/>
      <w:autoSpaceDN w:val="0"/>
      <w:adjustRightInd w:val="0"/>
      <w:ind w:firstLine="567"/>
      <w:jc w:val="both"/>
    </w:pPr>
    <w:rPr>
      <w:bCs/>
      <w:sz w:val="24"/>
      <w:szCs w:val="22"/>
    </w:rPr>
  </w:style>
  <w:style w:type="character" w:styleId="affa">
    <w:name w:val="Strong"/>
    <w:uiPriority w:val="99"/>
    <w:qFormat/>
    <w:rsid w:val="00B60A6A"/>
    <w:rPr>
      <w:rFonts w:cs="Times New Roman"/>
      <w:b/>
    </w:rPr>
  </w:style>
  <w:style w:type="paragraph" w:customStyle="1" w:styleId="17">
    <w:name w:val="Абзац списка1"/>
    <w:basedOn w:val="a5"/>
    <w:uiPriority w:val="99"/>
    <w:rsid w:val="00B60A6A"/>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5"/>
    <w:rsid w:val="00B60A6A"/>
    <w:pPr>
      <w:numPr>
        <w:ilvl w:val="2"/>
        <w:numId w:val="12"/>
      </w:numPr>
      <w:ind w:right="-142"/>
      <w:jc w:val="both"/>
    </w:pPr>
    <w:rPr>
      <w:sz w:val="24"/>
    </w:rPr>
  </w:style>
  <w:style w:type="paragraph" w:customStyle="1" w:styleId="-6">
    <w:name w:val="пункт-6"/>
    <w:basedOn w:val="a5"/>
    <w:uiPriority w:val="99"/>
    <w:rsid w:val="00B60A6A"/>
    <w:pPr>
      <w:numPr>
        <w:numId w:val="13"/>
      </w:numPr>
      <w:spacing w:line="288" w:lineRule="auto"/>
      <w:jc w:val="both"/>
    </w:pPr>
    <w:rPr>
      <w:sz w:val="28"/>
      <w:szCs w:val="28"/>
    </w:rPr>
  </w:style>
  <w:style w:type="paragraph" w:styleId="2c">
    <w:name w:val="toc 2"/>
    <w:basedOn w:val="a5"/>
    <w:next w:val="a5"/>
    <w:autoRedefine/>
    <w:uiPriority w:val="39"/>
    <w:qFormat/>
    <w:rsid w:val="00B60A6A"/>
    <w:pPr>
      <w:tabs>
        <w:tab w:val="left" w:pos="426"/>
        <w:tab w:val="left" w:pos="880"/>
        <w:tab w:val="left" w:pos="9498"/>
        <w:tab w:val="right" w:leader="dot" w:pos="10648"/>
      </w:tabs>
      <w:spacing w:line="360" w:lineRule="auto"/>
    </w:pPr>
    <w:rPr>
      <w:b/>
      <w:i/>
      <w:noProof/>
    </w:rPr>
  </w:style>
  <w:style w:type="paragraph" w:styleId="3b">
    <w:name w:val="toc 3"/>
    <w:basedOn w:val="a5"/>
    <w:next w:val="a5"/>
    <w:autoRedefine/>
    <w:uiPriority w:val="39"/>
    <w:qFormat/>
    <w:rsid w:val="00B60A6A"/>
    <w:pPr>
      <w:tabs>
        <w:tab w:val="left" w:pos="880"/>
        <w:tab w:val="left" w:pos="9498"/>
        <w:tab w:val="right" w:leader="dot" w:pos="9781"/>
        <w:tab w:val="right" w:leader="dot" w:pos="10648"/>
      </w:tabs>
    </w:pPr>
  </w:style>
  <w:style w:type="paragraph" w:styleId="affb">
    <w:name w:val="footnote text"/>
    <w:basedOn w:val="a5"/>
    <w:link w:val="affc"/>
    <w:uiPriority w:val="99"/>
    <w:semiHidden/>
    <w:rsid w:val="00B60A6A"/>
  </w:style>
  <w:style w:type="character" w:customStyle="1" w:styleId="affc">
    <w:name w:val="Текст сноски Знак"/>
    <w:basedOn w:val="a6"/>
    <w:link w:val="affb"/>
    <w:uiPriority w:val="99"/>
    <w:semiHidden/>
    <w:rsid w:val="00B60A6A"/>
    <w:rPr>
      <w:rFonts w:ascii="Times New Roman" w:eastAsia="Times New Roman" w:hAnsi="Times New Roman" w:cs="Times New Roman"/>
      <w:sz w:val="20"/>
      <w:szCs w:val="20"/>
      <w:lang w:eastAsia="ru-RU"/>
    </w:rPr>
  </w:style>
  <w:style w:type="character" w:styleId="affd">
    <w:name w:val="footnote reference"/>
    <w:uiPriority w:val="99"/>
    <w:semiHidden/>
    <w:rsid w:val="00B60A6A"/>
    <w:rPr>
      <w:rFonts w:cs="Times New Roman"/>
      <w:vertAlign w:val="superscript"/>
    </w:rPr>
  </w:style>
  <w:style w:type="paragraph" w:customStyle="1" w:styleId="Aacao4">
    <w:name w:val="Aacao 4"/>
    <w:rsid w:val="00B60A6A"/>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e">
    <w:name w:val="!!_Заголовок_форма"/>
    <w:basedOn w:val="a5"/>
    <w:rsid w:val="00B60A6A"/>
    <w:pPr>
      <w:pageBreakBefore/>
      <w:suppressAutoHyphens/>
      <w:spacing w:after="20"/>
      <w:ind w:left="181"/>
      <w:jc w:val="center"/>
    </w:pPr>
    <w:rPr>
      <w:rFonts w:ascii="Arial" w:hAnsi="Arial"/>
      <w:color w:val="006CB1"/>
      <w:sz w:val="28"/>
      <w:szCs w:val="28"/>
    </w:rPr>
  </w:style>
  <w:style w:type="paragraph" w:customStyle="1" w:styleId="Indent1">
    <w:name w:val="Indent1"/>
    <w:basedOn w:val="a5"/>
    <w:rsid w:val="00B60A6A"/>
    <w:pPr>
      <w:spacing w:before="120"/>
      <w:ind w:left="1134" w:right="284"/>
      <w:jc w:val="both"/>
    </w:pPr>
    <w:rPr>
      <w:color w:val="000000"/>
      <w:sz w:val="22"/>
      <w:szCs w:val="22"/>
      <w:lang w:val="fr-FR" w:eastAsia="en-US"/>
    </w:rPr>
  </w:style>
  <w:style w:type="paragraph" w:styleId="afff">
    <w:name w:val="Subtitle"/>
    <w:basedOn w:val="a5"/>
    <w:link w:val="afff0"/>
    <w:uiPriority w:val="99"/>
    <w:qFormat/>
    <w:rsid w:val="00B60A6A"/>
    <w:rPr>
      <w:sz w:val="24"/>
    </w:rPr>
  </w:style>
  <w:style w:type="character" w:customStyle="1" w:styleId="afff0">
    <w:name w:val="Подзаголовок Знак"/>
    <w:basedOn w:val="a6"/>
    <w:link w:val="afff"/>
    <w:uiPriority w:val="99"/>
    <w:rsid w:val="00B60A6A"/>
    <w:rPr>
      <w:rFonts w:ascii="Times New Roman" w:eastAsia="Times New Roman" w:hAnsi="Times New Roman" w:cs="Times New Roman"/>
      <w:sz w:val="24"/>
      <w:szCs w:val="20"/>
      <w:lang w:eastAsia="ru-RU"/>
    </w:rPr>
  </w:style>
  <w:style w:type="character" w:customStyle="1" w:styleId="afff1">
    <w:name w:val="Схема документа Знак"/>
    <w:basedOn w:val="a6"/>
    <w:link w:val="afff2"/>
    <w:uiPriority w:val="99"/>
    <w:rsid w:val="00B60A6A"/>
    <w:rPr>
      <w:rFonts w:ascii="Times New Roman" w:eastAsia="Times New Roman" w:hAnsi="Times New Roman" w:cs="Times New Roman"/>
      <w:sz w:val="2"/>
      <w:szCs w:val="20"/>
      <w:shd w:val="clear" w:color="auto" w:fill="000080"/>
      <w:lang w:eastAsia="ru-RU"/>
    </w:rPr>
  </w:style>
  <w:style w:type="paragraph" w:styleId="afff2">
    <w:name w:val="Document Map"/>
    <w:basedOn w:val="a5"/>
    <w:link w:val="afff1"/>
    <w:uiPriority w:val="99"/>
    <w:rsid w:val="00B60A6A"/>
    <w:pPr>
      <w:shd w:val="clear" w:color="auto" w:fill="000080"/>
    </w:pPr>
    <w:rPr>
      <w:sz w:val="2"/>
    </w:rPr>
  </w:style>
  <w:style w:type="character" w:customStyle="1" w:styleId="afff3">
    <w:name w:val="Текст примечания Знак"/>
    <w:basedOn w:val="a6"/>
    <w:link w:val="afff4"/>
    <w:uiPriority w:val="99"/>
    <w:rsid w:val="00B60A6A"/>
    <w:rPr>
      <w:rFonts w:ascii="Times New Roman" w:eastAsia="Times New Roman" w:hAnsi="Times New Roman" w:cs="Times New Roman"/>
      <w:sz w:val="20"/>
      <w:szCs w:val="20"/>
      <w:lang w:eastAsia="ru-RU"/>
    </w:rPr>
  </w:style>
  <w:style w:type="paragraph" w:styleId="afff4">
    <w:name w:val="annotation text"/>
    <w:basedOn w:val="a5"/>
    <w:link w:val="afff3"/>
    <w:uiPriority w:val="99"/>
    <w:rsid w:val="00B60A6A"/>
  </w:style>
  <w:style w:type="character" w:customStyle="1" w:styleId="afff5">
    <w:name w:val="Тема примечания Знак"/>
    <w:basedOn w:val="afff3"/>
    <w:link w:val="afff6"/>
    <w:uiPriority w:val="99"/>
    <w:rsid w:val="00B60A6A"/>
    <w:rPr>
      <w:rFonts w:ascii="Times New Roman" w:eastAsia="Times New Roman" w:hAnsi="Times New Roman" w:cs="Times New Roman"/>
      <w:b/>
      <w:bCs/>
      <w:sz w:val="20"/>
      <w:szCs w:val="20"/>
      <w:lang w:eastAsia="ru-RU"/>
    </w:rPr>
  </w:style>
  <w:style w:type="paragraph" w:styleId="afff6">
    <w:name w:val="annotation subject"/>
    <w:basedOn w:val="afff4"/>
    <w:next w:val="afff4"/>
    <w:link w:val="afff5"/>
    <w:uiPriority w:val="99"/>
    <w:rsid w:val="00B60A6A"/>
    <w:rPr>
      <w:b/>
      <w:bCs/>
    </w:rPr>
  </w:style>
  <w:style w:type="paragraph" w:customStyle="1" w:styleId="N">
    <w:name w:val="!_Раздел_N"/>
    <w:rsid w:val="00B60A6A"/>
    <w:pPr>
      <w:keepNext/>
      <w:numPr>
        <w:numId w:val="16"/>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5"/>
    <w:rsid w:val="00B60A6A"/>
    <w:pPr>
      <w:keepNext/>
      <w:numPr>
        <w:ilvl w:val="1"/>
        <w:numId w:val="16"/>
      </w:numPr>
      <w:spacing w:before="240" w:after="120"/>
      <w:outlineLvl w:val="1"/>
    </w:pPr>
    <w:rPr>
      <w:rFonts w:ascii="Times New Roman" w:eastAsia="Times New Roman" w:hAnsi="Times New Roman" w:cs="Times New Roman"/>
      <w:b/>
      <w:bCs/>
      <w:sz w:val="24"/>
      <w:szCs w:val="20"/>
    </w:rPr>
  </w:style>
  <w:style w:type="paragraph" w:styleId="afff7">
    <w:name w:val="TOC Heading"/>
    <w:basedOn w:val="1"/>
    <w:next w:val="a5"/>
    <w:uiPriority w:val="39"/>
    <w:qFormat/>
    <w:rsid w:val="00B60A6A"/>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paragraph" w:styleId="afff8">
    <w:name w:val="Title"/>
    <w:basedOn w:val="a5"/>
    <w:link w:val="afff9"/>
    <w:qFormat/>
    <w:rsid w:val="00B60A6A"/>
    <w:pPr>
      <w:jc w:val="center"/>
    </w:pPr>
    <w:rPr>
      <w:b/>
      <w:bCs/>
      <w:sz w:val="24"/>
      <w:szCs w:val="24"/>
    </w:rPr>
  </w:style>
  <w:style w:type="character" w:customStyle="1" w:styleId="afff9">
    <w:name w:val="Заголовок Знак"/>
    <w:basedOn w:val="a6"/>
    <w:link w:val="afff8"/>
    <w:rsid w:val="00B60A6A"/>
    <w:rPr>
      <w:rFonts w:ascii="Times New Roman" w:eastAsia="Times New Roman" w:hAnsi="Times New Roman" w:cs="Times New Roman"/>
      <w:b/>
      <w:bCs/>
      <w:sz w:val="24"/>
      <w:szCs w:val="24"/>
      <w:lang w:eastAsia="ru-RU"/>
    </w:rPr>
  </w:style>
  <w:style w:type="character" w:customStyle="1" w:styleId="afffa">
    <w:name w:val="Текст концевой сноски Знак"/>
    <w:aliases w:val=" Знак Знак Char Char Знак Знак Знак"/>
    <w:basedOn w:val="a6"/>
    <w:link w:val="afffb"/>
    <w:rsid w:val="00B60A6A"/>
    <w:rPr>
      <w:rFonts w:ascii="Times New Roman" w:eastAsia="Times New Roman" w:hAnsi="Times New Roman" w:cs="Times New Roman"/>
      <w:sz w:val="20"/>
      <w:szCs w:val="20"/>
      <w:lang w:eastAsia="ru-RU"/>
    </w:rPr>
  </w:style>
  <w:style w:type="paragraph" w:styleId="afffb">
    <w:name w:val="endnote text"/>
    <w:aliases w:val=" Знак Знак Char Char Знак Знак"/>
    <w:basedOn w:val="a5"/>
    <w:link w:val="afffa"/>
    <w:unhideWhenUsed/>
    <w:rsid w:val="00B60A6A"/>
  </w:style>
  <w:style w:type="paragraph" w:customStyle="1" w:styleId="320">
    <w:name w:val="Основной текст с отступом 32"/>
    <w:basedOn w:val="a5"/>
    <w:rsid w:val="00B60A6A"/>
    <w:pPr>
      <w:tabs>
        <w:tab w:val="num" w:pos="720"/>
      </w:tabs>
      <w:ind w:left="720" w:right="-142" w:hanging="720"/>
      <w:jc w:val="both"/>
    </w:pPr>
    <w:rPr>
      <w:sz w:val="24"/>
    </w:rPr>
  </w:style>
  <w:style w:type="table" w:customStyle="1" w:styleId="18">
    <w:name w:val="Сетка таблицы1"/>
    <w:basedOn w:val="a7"/>
    <w:next w:val="aff3"/>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d">
    <w:name w:val="Основной текст (2)"/>
    <w:basedOn w:val="a6"/>
    <w:rsid w:val="00B60A6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styleId="afffc">
    <w:name w:val="annotation reference"/>
    <w:uiPriority w:val="99"/>
    <w:rsid w:val="00CA58A8"/>
    <w:rPr>
      <w:rFonts w:cs="Times New Roman"/>
      <w:sz w:val="16"/>
    </w:rPr>
  </w:style>
  <w:style w:type="character" w:styleId="afffd">
    <w:name w:val="endnote reference"/>
    <w:uiPriority w:val="99"/>
    <w:semiHidden/>
    <w:unhideWhenUsed/>
    <w:rsid w:val="00CA58A8"/>
    <w:rPr>
      <w:vertAlign w:val="superscript"/>
    </w:rPr>
  </w:style>
  <w:style w:type="paragraph" w:customStyle="1" w:styleId="ConsPlusNonformat">
    <w:name w:val="ConsPlusNonformat"/>
    <w:uiPriority w:val="99"/>
    <w:rsid w:val="00CA58A8"/>
    <w:pPr>
      <w:autoSpaceDE w:val="0"/>
      <w:autoSpaceDN w:val="0"/>
      <w:adjustRightInd w:val="0"/>
      <w:spacing w:after="0" w:line="240" w:lineRule="auto"/>
    </w:pPr>
    <w:rPr>
      <w:rFonts w:ascii="Courier New" w:eastAsia="Calibri" w:hAnsi="Courier New" w:cs="Courier New"/>
      <w:sz w:val="20"/>
      <w:szCs w:val="20"/>
      <w:lang w:eastAsia="ru-RU"/>
    </w:rPr>
  </w:style>
  <w:style w:type="paragraph" w:styleId="2">
    <w:name w:val="List Number 2"/>
    <w:basedOn w:val="a5"/>
    <w:rsid w:val="00CA58A8"/>
    <w:pPr>
      <w:widowControl w:val="0"/>
      <w:numPr>
        <w:numId w:val="22"/>
      </w:numPr>
      <w:jc w:val="both"/>
    </w:pPr>
    <w:rPr>
      <w:sz w:val="24"/>
      <w:szCs w:val="24"/>
    </w:rPr>
  </w:style>
  <w:style w:type="paragraph" w:customStyle="1" w:styleId="330">
    <w:name w:val="Основной текст с отступом 33"/>
    <w:basedOn w:val="a5"/>
    <w:rsid w:val="00CA58A8"/>
    <w:pPr>
      <w:tabs>
        <w:tab w:val="num" w:pos="720"/>
      </w:tabs>
      <w:ind w:left="720" w:right="-142" w:hanging="720"/>
      <w:jc w:val="both"/>
    </w:pPr>
    <w:rPr>
      <w:sz w:val="24"/>
    </w:rPr>
  </w:style>
  <w:style w:type="numbering" w:customStyle="1" w:styleId="19">
    <w:name w:val="Нет списка1"/>
    <w:next w:val="a8"/>
    <w:uiPriority w:val="99"/>
    <w:semiHidden/>
    <w:unhideWhenUsed/>
    <w:rsid w:val="00CA58A8"/>
  </w:style>
  <w:style w:type="character" w:customStyle="1" w:styleId="211">
    <w:name w:val="2 Знак1"/>
    <w:aliases w:val="H2 Знак1,RTC Знак1,h2 Знак1,iz2 Знак,sub-sect Знак1,Б2 Знак1"/>
    <w:rsid w:val="00CA58A8"/>
    <w:rPr>
      <w:rFonts w:ascii="Cambria" w:eastAsia="Calibri" w:hAnsi="Cambria"/>
      <w:b/>
      <w:i/>
      <w:iCs/>
      <w:sz w:val="28"/>
      <w:szCs w:val="28"/>
      <w:lang w:eastAsia="ru-RU"/>
    </w:rPr>
  </w:style>
  <w:style w:type="character" w:customStyle="1" w:styleId="Heading1Char">
    <w:name w:val="Heading 1 Char"/>
    <w:locked/>
    <w:rsid w:val="00CA58A8"/>
    <w:rPr>
      <w:rFonts w:ascii="Cambria" w:hAnsi="Cambria" w:cs="Times New Roman"/>
      <w:b/>
      <w:bCs/>
      <w:kern w:val="32"/>
      <w:sz w:val="32"/>
      <w:szCs w:val="32"/>
    </w:rPr>
  </w:style>
  <w:style w:type="character" w:customStyle="1" w:styleId="1a">
    <w:name w:val="Название Знак1"/>
    <w:rsid w:val="00CA58A8"/>
    <w:rPr>
      <w:rFonts w:eastAsia="Calibri"/>
      <w:b/>
      <w:sz w:val="28"/>
    </w:rPr>
  </w:style>
  <w:style w:type="character" w:customStyle="1" w:styleId="TitleChar">
    <w:name w:val="Title Char"/>
    <w:locked/>
    <w:rsid w:val="00CA58A8"/>
    <w:rPr>
      <w:rFonts w:ascii="Cambria" w:hAnsi="Cambria" w:cs="Times New Roman"/>
      <w:b/>
      <w:bCs/>
      <w:kern w:val="28"/>
      <w:sz w:val="32"/>
      <w:szCs w:val="32"/>
    </w:rPr>
  </w:style>
  <w:style w:type="character" w:customStyle="1" w:styleId="webofficeattributevalue1">
    <w:name w:val="webofficeattributevalue1"/>
    <w:rsid w:val="00CA58A8"/>
    <w:rPr>
      <w:rFonts w:ascii="Verdana" w:hAnsi="Verdana" w:cs="Times New Roman"/>
      <w:color w:val="000000"/>
      <w:sz w:val="18"/>
      <w:szCs w:val="18"/>
      <w:u w:val="none"/>
      <w:effect w:val="none"/>
    </w:rPr>
  </w:style>
  <w:style w:type="paragraph" w:customStyle="1" w:styleId="1b">
    <w:name w:val="Обычный1"/>
    <w:uiPriority w:val="99"/>
    <w:rsid w:val="00CA58A8"/>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e">
    <w:name w:val="Ариал"/>
    <w:basedOn w:val="a5"/>
    <w:link w:val="1c"/>
    <w:rsid w:val="00CA58A8"/>
    <w:pPr>
      <w:spacing w:before="120" w:after="120" w:line="360" w:lineRule="auto"/>
      <w:ind w:firstLine="851"/>
      <w:jc w:val="both"/>
    </w:pPr>
    <w:rPr>
      <w:rFonts w:ascii="Arial" w:eastAsia="Calibri" w:hAnsi="Arial"/>
    </w:rPr>
  </w:style>
  <w:style w:type="character" w:customStyle="1" w:styleId="1c">
    <w:name w:val="Ариал Знак1"/>
    <w:link w:val="afffe"/>
    <w:locked/>
    <w:rsid w:val="00CA58A8"/>
    <w:rPr>
      <w:rFonts w:ascii="Arial" w:eastAsia="Calibri" w:hAnsi="Arial" w:cs="Times New Roman"/>
      <w:sz w:val="20"/>
      <w:szCs w:val="20"/>
      <w:lang w:eastAsia="ru-RU"/>
    </w:rPr>
  </w:style>
  <w:style w:type="character" w:styleId="HTML">
    <w:name w:val="HTML Typewriter"/>
    <w:uiPriority w:val="99"/>
    <w:semiHidden/>
    <w:rsid w:val="00CA58A8"/>
    <w:rPr>
      <w:rFonts w:ascii="Courier New" w:hAnsi="Courier New" w:cs="Courier New"/>
      <w:sz w:val="20"/>
      <w:szCs w:val="20"/>
    </w:rPr>
  </w:style>
  <w:style w:type="character" w:customStyle="1" w:styleId="HeaderChar">
    <w:name w:val="Header Char"/>
    <w:semiHidden/>
    <w:locked/>
    <w:rsid w:val="00CA58A8"/>
    <w:rPr>
      <w:rFonts w:ascii="Arial" w:hAnsi="Arial" w:cs="Arial"/>
      <w:sz w:val="20"/>
      <w:szCs w:val="20"/>
    </w:rPr>
  </w:style>
  <w:style w:type="paragraph" w:customStyle="1" w:styleId="1d">
    <w:name w:val="Без интервала1"/>
    <w:qFormat/>
    <w:rsid w:val="00CA58A8"/>
    <w:pPr>
      <w:spacing w:after="0" w:line="240" w:lineRule="auto"/>
    </w:pPr>
    <w:rPr>
      <w:rFonts w:ascii="Calibri" w:eastAsia="Calibri" w:hAnsi="Calibri" w:cs="Times New Roman"/>
    </w:rPr>
  </w:style>
  <w:style w:type="paragraph" w:customStyle="1" w:styleId="2e">
    <w:name w:val="Абзац списка2"/>
    <w:basedOn w:val="a5"/>
    <w:qFormat/>
    <w:rsid w:val="00CA58A8"/>
    <w:pPr>
      <w:ind w:left="720"/>
    </w:pPr>
    <w:rPr>
      <w:sz w:val="24"/>
      <w:szCs w:val="24"/>
    </w:rPr>
  </w:style>
  <w:style w:type="character" w:customStyle="1" w:styleId="1e">
    <w:name w:val="Тема примечания Знак1"/>
    <w:uiPriority w:val="99"/>
    <w:semiHidden/>
    <w:rsid w:val="00CA58A8"/>
    <w:rPr>
      <w:rFonts w:eastAsia="Calibri"/>
      <w:b/>
      <w:bCs w:val="0"/>
      <w:sz w:val="20"/>
      <w:szCs w:val="20"/>
      <w:lang w:eastAsia="ru-RU"/>
    </w:rPr>
  </w:style>
  <w:style w:type="paragraph" w:customStyle="1" w:styleId="-">
    <w:name w:val="_Маркер (номер) - без заголовка"/>
    <w:basedOn w:val="a5"/>
    <w:rsid w:val="00CA58A8"/>
    <w:pPr>
      <w:spacing w:line="360" w:lineRule="auto"/>
      <w:ind w:left="1304" w:hanging="595"/>
    </w:pPr>
    <w:rPr>
      <w:sz w:val="24"/>
    </w:rPr>
  </w:style>
  <w:style w:type="character" w:customStyle="1" w:styleId="61">
    <w:name w:val="Знак Знак6"/>
    <w:uiPriority w:val="99"/>
    <w:locked/>
    <w:rsid w:val="00CA58A8"/>
    <w:rPr>
      <w:rFonts w:ascii="Arial" w:hAnsi="Arial" w:cs="Arial"/>
      <w:sz w:val="16"/>
      <w:szCs w:val="16"/>
      <w:lang w:eastAsia="ru-RU"/>
    </w:rPr>
  </w:style>
  <w:style w:type="paragraph" w:customStyle="1" w:styleId="CM4">
    <w:name w:val="CM4"/>
    <w:basedOn w:val="a5"/>
    <w:next w:val="a5"/>
    <w:rsid w:val="00CA58A8"/>
    <w:pPr>
      <w:widowControl w:val="0"/>
      <w:suppressAutoHyphens/>
      <w:autoSpaceDE w:val="0"/>
      <w:spacing w:line="246" w:lineRule="atLeast"/>
    </w:pPr>
    <w:rPr>
      <w:rFonts w:ascii="HiddenHorzOCl" w:eastAsia="Calibri" w:hAnsi="HiddenHorzOCl"/>
      <w:sz w:val="24"/>
      <w:szCs w:val="24"/>
      <w:lang w:eastAsia="ar-SA"/>
    </w:rPr>
  </w:style>
  <w:style w:type="paragraph" w:styleId="affff">
    <w:name w:val="Plain Text"/>
    <w:basedOn w:val="a5"/>
    <w:link w:val="affff0"/>
    <w:rsid w:val="00CA58A8"/>
    <w:rPr>
      <w:rFonts w:ascii="Consolas" w:hAnsi="Consolas"/>
      <w:sz w:val="21"/>
      <w:szCs w:val="21"/>
    </w:rPr>
  </w:style>
  <w:style w:type="character" w:customStyle="1" w:styleId="affff0">
    <w:name w:val="Текст Знак"/>
    <w:basedOn w:val="a6"/>
    <w:link w:val="affff"/>
    <w:rsid w:val="00CA58A8"/>
    <w:rPr>
      <w:rFonts w:ascii="Consolas" w:eastAsia="Times New Roman" w:hAnsi="Consolas" w:cs="Times New Roman"/>
      <w:sz w:val="21"/>
      <w:szCs w:val="21"/>
      <w:lang w:eastAsia="ru-RU"/>
    </w:rPr>
  </w:style>
  <w:style w:type="character" w:customStyle="1" w:styleId="shorttext">
    <w:name w:val="short_text"/>
    <w:basedOn w:val="a6"/>
    <w:rsid w:val="00CA58A8"/>
  </w:style>
  <w:style w:type="character" w:customStyle="1" w:styleId="BodyTextIndent3Char">
    <w:name w:val="Body Text Indent 3 Char"/>
    <w:semiHidden/>
    <w:locked/>
    <w:rsid w:val="00CA58A8"/>
    <w:rPr>
      <w:rFonts w:ascii="Arial" w:hAnsi="Arial" w:cs="Arial"/>
      <w:sz w:val="16"/>
      <w:szCs w:val="16"/>
    </w:rPr>
  </w:style>
  <w:style w:type="character" w:customStyle="1" w:styleId="BodyTextChar">
    <w:name w:val="Body Text Char"/>
    <w:semiHidden/>
    <w:locked/>
    <w:rsid w:val="00CA58A8"/>
    <w:rPr>
      <w:rFonts w:ascii="Arial" w:hAnsi="Arial" w:cs="Arial"/>
      <w:sz w:val="20"/>
      <w:szCs w:val="20"/>
    </w:rPr>
  </w:style>
  <w:style w:type="paragraph" w:styleId="affff1">
    <w:name w:val="Normal Indent"/>
    <w:basedOn w:val="a5"/>
    <w:rsid w:val="00CA58A8"/>
    <w:pPr>
      <w:ind w:left="708"/>
    </w:pPr>
    <w:rPr>
      <w:sz w:val="24"/>
      <w:szCs w:val="24"/>
    </w:rPr>
  </w:style>
  <w:style w:type="character" w:customStyle="1" w:styleId="310">
    <w:name w:val="Основной текст 3 Знак1"/>
    <w:rsid w:val="00CA58A8"/>
    <w:rPr>
      <w:rFonts w:ascii="Times New Roman" w:eastAsia="Times New Roman" w:hAnsi="Times New Roman" w:cs="Times New Roman"/>
      <w:sz w:val="16"/>
      <w:szCs w:val="16"/>
    </w:rPr>
  </w:style>
  <w:style w:type="paragraph" w:customStyle="1" w:styleId="affff2">
    <w:name w:val="Стиль начало"/>
    <w:basedOn w:val="a5"/>
    <w:rsid w:val="00CA58A8"/>
    <w:pPr>
      <w:widowControl w:val="0"/>
      <w:spacing w:line="264" w:lineRule="auto"/>
    </w:pPr>
    <w:rPr>
      <w:sz w:val="28"/>
      <w:szCs w:val="28"/>
    </w:rPr>
  </w:style>
  <w:style w:type="character" w:customStyle="1" w:styleId="1f">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Заголовок 1 Знак1,Знак Знак1"/>
    <w:uiPriority w:val="99"/>
    <w:rsid w:val="00CA58A8"/>
    <w:rPr>
      <w:sz w:val="24"/>
      <w:szCs w:val="24"/>
      <w:lang w:val="ru-RU" w:eastAsia="ru-RU" w:bidi="ar-SA"/>
    </w:rPr>
  </w:style>
  <w:style w:type="character" w:customStyle="1" w:styleId="affff3">
    <w:name w:val="текст Знак Знак"/>
    <w:rsid w:val="00CA58A8"/>
    <w:rPr>
      <w:sz w:val="28"/>
      <w:szCs w:val="28"/>
      <w:lang w:val="ru-RU" w:eastAsia="ru-RU" w:bidi="ar-SA"/>
    </w:rPr>
  </w:style>
  <w:style w:type="character" w:customStyle="1" w:styleId="affff4">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CA58A8"/>
    <w:rPr>
      <w:sz w:val="28"/>
      <w:szCs w:val="28"/>
      <w:lang w:val="ru-RU" w:eastAsia="ru-RU" w:bidi="ar-SA"/>
    </w:rPr>
  </w:style>
  <w:style w:type="paragraph" w:styleId="30">
    <w:name w:val="List Bullet 3"/>
    <w:basedOn w:val="a5"/>
    <w:autoRedefine/>
    <w:rsid w:val="00CA58A8"/>
    <w:pPr>
      <w:numPr>
        <w:numId w:val="23"/>
      </w:numPr>
      <w:tabs>
        <w:tab w:val="num" w:pos="1620"/>
      </w:tabs>
      <w:autoSpaceDE w:val="0"/>
      <w:autoSpaceDN w:val="0"/>
      <w:ind w:left="1620" w:hanging="360"/>
      <w:jc w:val="both"/>
    </w:pPr>
    <w:rPr>
      <w:sz w:val="28"/>
      <w:szCs w:val="28"/>
    </w:rPr>
  </w:style>
  <w:style w:type="paragraph" w:customStyle="1" w:styleId="-4">
    <w:name w:val="пункт-4"/>
    <w:basedOn w:val="a5"/>
    <w:rsid w:val="00CA58A8"/>
    <w:pPr>
      <w:numPr>
        <w:ilvl w:val="3"/>
        <w:numId w:val="24"/>
      </w:numPr>
      <w:tabs>
        <w:tab w:val="num" w:pos="1418"/>
      </w:tabs>
      <w:spacing w:line="360" w:lineRule="auto"/>
      <w:ind w:left="1418" w:hanging="1418"/>
      <w:jc w:val="both"/>
    </w:pPr>
    <w:rPr>
      <w:sz w:val="24"/>
      <w:szCs w:val="24"/>
    </w:rPr>
  </w:style>
  <w:style w:type="paragraph" w:customStyle="1" w:styleId="lev2">
    <w:name w:val="lev2"/>
    <w:basedOn w:val="afc"/>
    <w:rsid w:val="00CA58A8"/>
    <w:pPr>
      <w:numPr>
        <w:ilvl w:val="1"/>
        <w:numId w:val="25"/>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5"/>
    <w:rsid w:val="00CA58A8"/>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5"/>
    <w:rsid w:val="00CA58A8"/>
    <w:pPr>
      <w:tabs>
        <w:tab w:val="num" w:pos="720"/>
        <w:tab w:val="left" w:pos="1134"/>
      </w:tabs>
      <w:spacing w:line="360" w:lineRule="auto"/>
      <w:ind w:left="720" w:hanging="720"/>
      <w:jc w:val="both"/>
    </w:pPr>
    <w:rPr>
      <w:sz w:val="24"/>
      <w:szCs w:val="24"/>
    </w:rPr>
  </w:style>
  <w:style w:type="paragraph" w:customStyle="1" w:styleId="affff5">
    <w:name w:val="Íîðìàëüíûé"/>
    <w:rsid w:val="00CA58A8"/>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5"/>
    <w:rsid w:val="00CA58A8"/>
    <w:pPr>
      <w:ind w:firstLine="720"/>
    </w:pPr>
    <w:rPr>
      <w:sz w:val="26"/>
      <w:szCs w:val="26"/>
    </w:rPr>
  </w:style>
  <w:style w:type="paragraph" w:customStyle="1" w:styleId="affff6">
    <w:name w:val="Знак"/>
    <w:basedOn w:val="a5"/>
    <w:rsid w:val="00CA58A8"/>
    <w:pPr>
      <w:spacing w:after="160" w:line="240" w:lineRule="exact"/>
    </w:pPr>
    <w:rPr>
      <w:rFonts w:ascii="Verdana" w:hAnsi="Verdana" w:cs="Verdana"/>
      <w:lang w:val="en-US" w:eastAsia="en-US"/>
    </w:rPr>
  </w:style>
  <w:style w:type="paragraph" w:customStyle="1" w:styleId="affff7">
    <w:name w:val="Т"/>
    <w:basedOn w:val="a5"/>
    <w:link w:val="affff8"/>
    <w:uiPriority w:val="99"/>
    <w:rsid w:val="00CA58A8"/>
    <w:pPr>
      <w:widowControl w:val="0"/>
      <w:ind w:firstLine="709"/>
      <w:jc w:val="both"/>
    </w:pPr>
    <w:rPr>
      <w:rFonts w:eastAsia="Calibri"/>
      <w:sz w:val="24"/>
      <w:szCs w:val="24"/>
    </w:rPr>
  </w:style>
  <w:style w:type="character" w:customStyle="1" w:styleId="affff8">
    <w:name w:val="Т Знак"/>
    <w:link w:val="affff7"/>
    <w:uiPriority w:val="99"/>
    <w:locked/>
    <w:rsid w:val="00CA58A8"/>
    <w:rPr>
      <w:rFonts w:ascii="Times New Roman" w:eastAsia="Calibri" w:hAnsi="Times New Roman" w:cs="Times New Roman"/>
      <w:sz w:val="24"/>
      <w:szCs w:val="24"/>
      <w:lang w:eastAsia="ru-RU"/>
    </w:rPr>
  </w:style>
  <w:style w:type="paragraph" w:styleId="affff9">
    <w:name w:val="caption"/>
    <w:basedOn w:val="a5"/>
    <w:next w:val="a5"/>
    <w:uiPriority w:val="99"/>
    <w:qFormat/>
    <w:rsid w:val="00CA58A8"/>
    <w:pPr>
      <w:autoSpaceDE w:val="0"/>
      <w:autoSpaceDN w:val="0"/>
      <w:spacing w:before="360"/>
    </w:pPr>
    <w:rPr>
      <w:sz w:val="24"/>
      <w:szCs w:val="24"/>
    </w:rPr>
  </w:style>
  <w:style w:type="paragraph" w:customStyle="1" w:styleId="font6">
    <w:name w:val="font6"/>
    <w:basedOn w:val="a5"/>
    <w:rsid w:val="00CA58A8"/>
    <w:pPr>
      <w:spacing w:before="100" w:beforeAutospacing="1" w:after="100" w:afterAutospacing="1"/>
    </w:pPr>
    <w:rPr>
      <w:rFonts w:ascii="Arial CYR" w:eastAsia="Arial Unicode MS" w:hAnsi="Arial CYR" w:cs="Arial CYR"/>
      <w:sz w:val="24"/>
      <w:szCs w:val="24"/>
    </w:rPr>
  </w:style>
  <w:style w:type="paragraph" w:customStyle="1" w:styleId="affffa">
    <w:name w:val="Таблицы (моноширинный)"/>
    <w:basedOn w:val="a5"/>
    <w:next w:val="a5"/>
    <w:rsid w:val="00CA58A8"/>
    <w:pPr>
      <w:autoSpaceDE w:val="0"/>
      <w:autoSpaceDN w:val="0"/>
      <w:adjustRightInd w:val="0"/>
      <w:jc w:val="both"/>
    </w:pPr>
    <w:rPr>
      <w:rFonts w:ascii="Courier New" w:hAnsi="Courier New" w:cs="Courier New"/>
      <w:sz w:val="32"/>
      <w:szCs w:val="32"/>
    </w:rPr>
  </w:style>
  <w:style w:type="character" w:customStyle="1" w:styleId="affffb">
    <w:name w:val="Цветовое выделение"/>
    <w:rsid w:val="00CA58A8"/>
    <w:rPr>
      <w:b/>
      <w:bCs/>
      <w:color w:val="000080"/>
      <w:sz w:val="28"/>
      <w:szCs w:val="28"/>
    </w:rPr>
  </w:style>
  <w:style w:type="paragraph" w:customStyle="1" w:styleId="affffc">
    <w:name w:val="Прижатый влево"/>
    <w:basedOn w:val="a5"/>
    <w:next w:val="a5"/>
    <w:rsid w:val="00CA58A8"/>
    <w:pPr>
      <w:autoSpaceDE w:val="0"/>
      <w:autoSpaceDN w:val="0"/>
      <w:adjustRightInd w:val="0"/>
    </w:pPr>
    <w:rPr>
      <w:rFonts w:ascii="Arial" w:hAnsi="Arial"/>
      <w:sz w:val="28"/>
      <w:szCs w:val="28"/>
    </w:rPr>
  </w:style>
  <w:style w:type="character" w:customStyle="1" w:styleId="affffd">
    <w:name w:val="Гипертекстовая ссылка"/>
    <w:rsid w:val="00CA58A8"/>
    <w:rPr>
      <w:b/>
      <w:bCs/>
      <w:color w:val="008000"/>
      <w:sz w:val="28"/>
      <w:szCs w:val="28"/>
    </w:rPr>
  </w:style>
  <w:style w:type="paragraph" w:customStyle="1" w:styleId="font5">
    <w:name w:val="font5"/>
    <w:basedOn w:val="a5"/>
    <w:rsid w:val="00CA58A8"/>
    <w:pPr>
      <w:spacing w:before="100" w:beforeAutospacing="1" w:after="100" w:afterAutospacing="1"/>
    </w:pPr>
    <w:rPr>
      <w:rFonts w:ascii="Arial CYR" w:hAnsi="Arial CYR" w:cs="Arial CYR"/>
      <w:b/>
      <w:bCs/>
      <w:sz w:val="28"/>
      <w:szCs w:val="28"/>
    </w:rPr>
  </w:style>
  <w:style w:type="paragraph" w:customStyle="1" w:styleId="font7">
    <w:name w:val="font7"/>
    <w:basedOn w:val="a5"/>
    <w:rsid w:val="00CA58A8"/>
    <w:pPr>
      <w:spacing w:before="100" w:beforeAutospacing="1" w:after="100" w:afterAutospacing="1"/>
    </w:pPr>
    <w:rPr>
      <w:rFonts w:ascii="Arial CYR" w:hAnsi="Arial CYR" w:cs="Arial CYR"/>
      <w:b/>
      <w:bCs/>
      <w:sz w:val="16"/>
      <w:szCs w:val="16"/>
    </w:rPr>
  </w:style>
  <w:style w:type="paragraph" w:customStyle="1" w:styleId="font8">
    <w:name w:val="font8"/>
    <w:basedOn w:val="a5"/>
    <w:rsid w:val="00CA58A8"/>
    <w:pPr>
      <w:spacing w:before="100" w:beforeAutospacing="1" w:after="100" w:afterAutospacing="1"/>
    </w:pPr>
    <w:rPr>
      <w:rFonts w:ascii="Arial CYR" w:hAnsi="Arial CYR" w:cs="Arial CYR"/>
      <w:sz w:val="26"/>
      <w:szCs w:val="26"/>
    </w:rPr>
  </w:style>
  <w:style w:type="paragraph" w:customStyle="1" w:styleId="font9">
    <w:name w:val="font9"/>
    <w:basedOn w:val="a5"/>
    <w:rsid w:val="00CA58A8"/>
    <w:pPr>
      <w:spacing w:before="100" w:beforeAutospacing="1" w:after="100" w:afterAutospacing="1"/>
    </w:pPr>
    <w:rPr>
      <w:rFonts w:ascii="Arial CYR" w:hAnsi="Arial CYR" w:cs="Arial CYR"/>
      <w:i/>
      <w:iCs/>
      <w:sz w:val="28"/>
      <w:szCs w:val="28"/>
    </w:rPr>
  </w:style>
  <w:style w:type="paragraph" w:customStyle="1" w:styleId="xl23">
    <w:name w:val="xl23"/>
    <w:basedOn w:val="a5"/>
    <w:rsid w:val="00CA58A8"/>
    <w:pPr>
      <w:spacing w:before="100" w:beforeAutospacing="1" w:after="100" w:afterAutospacing="1"/>
    </w:pPr>
    <w:rPr>
      <w:rFonts w:ascii="Arial CYR" w:hAnsi="Arial CYR" w:cs="Arial CYR"/>
      <w:sz w:val="24"/>
      <w:szCs w:val="24"/>
    </w:rPr>
  </w:style>
  <w:style w:type="paragraph" w:customStyle="1" w:styleId="xl89">
    <w:name w:val="xl89"/>
    <w:basedOn w:val="a5"/>
    <w:rsid w:val="00CA58A8"/>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5"/>
    <w:rsid w:val="00CA58A8"/>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5"/>
    <w:rsid w:val="00CA58A8"/>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5"/>
    <w:rsid w:val="00CA58A8"/>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5"/>
    <w:rsid w:val="00CA58A8"/>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5"/>
    <w:rsid w:val="00CA58A8"/>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5"/>
    <w:rsid w:val="00CA58A8"/>
    <w:pPr>
      <w:shd w:val="clear" w:color="auto" w:fill="FFFFFF"/>
      <w:spacing w:before="100" w:beforeAutospacing="1" w:after="100" w:afterAutospacing="1"/>
    </w:pPr>
    <w:rPr>
      <w:rFonts w:ascii="Arial CYR" w:hAnsi="Arial CYR" w:cs="Arial CYR"/>
      <w:sz w:val="24"/>
      <w:szCs w:val="24"/>
    </w:rPr>
  </w:style>
  <w:style w:type="paragraph" w:customStyle="1" w:styleId="3c">
    <w:name w:val="3 Знак"/>
    <w:basedOn w:val="a5"/>
    <w:rsid w:val="00CA58A8"/>
    <w:pPr>
      <w:spacing w:after="160" w:line="240" w:lineRule="exact"/>
    </w:pPr>
    <w:rPr>
      <w:rFonts w:ascii="Verdana" w:hAnsi="Verdana" w:cs="Verdana"/>
      <w:lang w:val="en-US" w:eastAsia="en-US"/>
    </w:rPr>
  </w:style>
  <w:style w:type="paragraph" w:customStyle="1" w:styleId="affffe">
    <w:name w:val="a"/>
    <w:basedOn w:val="a5"/>
    <w:rsid w:val="00CA58A8"/>
    <w:pPr>
      <w:snapToGrid w:val="0"/>
      <w:spacing w:line="360" w:lineRule="auto"/>
      <w:ind w:left="1701" w:hanging="567"/>
      <w:jc w:val="both"/>
    </w:pPr>
    <w:rPr>
      <w:sz w:val="28"/>
      <w:szCs w:val="28"/>
    </w:rPr>
  </w:style>
  <w:style w:type="paragraph" w:styleId="afffff">
    <w:name w:val="Block Text"/>
    <w:basedOn w:val="a5"/>
    <w:rsid w:val="00CA58A8"/>
    <w:pPr>
      <w:ind w:left="-360" w:right="-511" w:firstLine="900"/>
      <w:jc w:val="both"/>
    </w:pPr>
    <w:rPr>
      <w:sz w:val="24"/>
      <w:szCs w:val="24"/>
      <w:lang w:eastAsia="en-US"/>
    </w:rPr>
  </w:style>
  <w:style w:type="paragraph" w:customStyle="1" w:styleId="CCLegal1">
    <w:name w:val="CC Legal 1"/>
    <w:semiHidden/>
    <w:rsid w:val="00CA58A8"/>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5"/>
    <w:link w:val="HTML1"/>
    <w:rsid w:val="00CA5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6"/>
    <w:link w:val="HTML0"/>
    <w:rsid w:val="00CA58A8"/>
    <w:rPr>
      <w:rFonts w:ascii="Courier New" w:eastAsia="Times New Roman" w:hAnsi="Courier New" w:cs="Times New Roman"/>
      <w:sz w:val="20"/>
      <w:szCs w:val="20"/>
      <w:lang w:eastAsia="ru-RU"/>
    </w:rPr>
  </w:style>
  <w:style w:type="paragraph" w:customStyle="1" w:styleId="auiue">
    <w:name w:val="au?iue"/>
    <w:rsid w:val="00CA58A8"/>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CA58A8"/>
    <w:rPr>
      <w:rFonts w:ascii="Symbol" w:hAnsi="Symbol"/>
    </w:rPr>
  </w:style>
  <w:style w:type="paragraph" w:customStyle="1" w:styleId="afffff0">
    <w:name w:val="бычный"/>
    <w:link w:val="afffff1"/>
    <w:rsid w:val="00CA58A8"/>
    <w:pPr>
      <w:widowControl w:val="0"/>
      <w:spacing w:after="0" w:line="240" w:lineRule="auto"/>
      <w:ind w:firstLine="709"/>
      <w:jc w:val="both"/>
    </w:pPr>
    <w:rPr>
      <w:rFonts w:ascii="Journal" w:eastAsia="Calibri" w:hAnsi="Journal" w:cs="Journal"/>
      <w:sz w:val="24"/>
      <w:szCs w:val="24"/>
      <w:lang w:eastAsia="ru-RU"/>
    </w:rPr>
  </w:style>
  <w:style w:type="character" w:customStyle="1" w:styleId="afffff1">
    <w:name w:val="бычный Знак"/>
    <w:link w:val="afffff0"/>
    <w:locked/>
    <w:rsid w:val="00CA58A8"/>
    <w:rPr>
      <w:rFonts w:ascii="Journal" w:eastAsia="Calibri" w:hAnsi="Journal" w:cs="Journal"/>
      <w:sz w:val="24"/>
      <w:szCs w:val="24"/>
      <w:lang w:eastAsia="ru-RU"/>
    </w:rPr>
  </w:style>
  <w:style w:type="paragraph" w:customStyle="1" w:styleId="BodyText23">
    <w:name w:val="Body Text 23"/>
    <w:basedOn w:val="auiue"/>
    <w:rsid w:val="00CA58A8"/>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CA58A8"/>
    <w:pPr>
      <w:autoSpaceDN/>
      <w:adjustRightInd/>
      <w:ind w:firstLine="567"/>
    </w:pPr>
    <w:rPr>
      <w:rFonts w:ascii="Times New Roman" w:hAnsi="Times New Roman" w:cs="Times New Roman"/>
      <w:szCs w:val="20"/>
    </w:rPr>
  </w:style>
  <w:style w:type="paragraph" w:customStyle="1" w:styleId="Iniiaiieoaeno">
    <w:name w:val="Iniiaiie oaeno"/>
    <w:basedOn w:val="a5"/>
    <w:rsid w:val="00CA58A8"/>
    <w:pPr>
      <w:widowControl w:val="0"/>
      <w:spacing w:after="120"/>
      <w:ind w:firstLine="720"/>
    </w:pPr>
    <w:rPr>
      <w:rFonts w:ascii="Tms Rmn" w:hAnsi="Tms Rmn"/>
    </w:rPr>
  </w:style>
  <w:style w:type="paragraph" w:customStyle="1" w:styleId="afffff2">
    <w:name w:val="Абзац правил"/>
    <w:rsid w:val="00CA58A8"/>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5"/>
    <w:rsid w:val="00CA58A8"/>
    <w:pPr>
      <w:widowControl w:val="0"/>
      <w:suppressAutoHyphens/>
    </w:pPr>
    <w:rPr>
      <w:rFonts w:ascii="Courier New" w:hAnsi="Courier New" w:cs="Courier New"/>
    </w:rPr>
  </w:style>
  <w:style w:type="character" w:customStyle="1" w:styleId="311">
    <w:name w:val="Заголовок 3 Знак1"/>
    <w:aliases w:val="H3 Знак1"/>
    <w:semiHidden/>
    <w:rsid w:val="00CA58A8"/>
    <w:rPr>
      <w:rFonts w:ascii="Cambria" w:eastAsia="Times New Roman" w:hAnsi="Cambria" w:cs="Times New Roman"/>
      <w:b/>
      <w:bCs/>
      <w:color w:val="4F81BD"/>
    </w:rPr>
  </w:style>
  <w:style w:type="character" w:customStyle="1" w:styleId="51">
    <w:name w:val="Заголовок 5 Знак1"/>
    <w:aliases w:val="Block Label Знак1,H5 Знак1,H51 Знак1,Level 3 - i Знак1,h5 Знак1,h51 Знак1,h52 Знак1,test Знак1"/>
    <w:semiHidden/>
    <w:rsid w:val="00CA58A8"/>
    <w:rPr>
      <w:rFonts w:ascii="Cambria" w:eastAsia="Times New Roman" w:hAnsi="Cambria" w:cs="Times New Roman"/>
      <w:color w:val="243F60"/>
    </w:rPr>
  </w:style>
  <w:style w:type="character" w:customStyle="1" w:styleId="610">
    <w:name w:val="Заголовок 6 Знак1"/>
    <w:aliases w:val="RTC 6 Знак1"/>
    <w:semiHidden/>
    <w:rsid w:val="00CA58A8"/>
    <w:rPr>
      <w:rFonts w:ascii="Cambria" w:eastAsia="Times New Roman" w:hAnsi="Cambria" w:cs="Times New Roman"/>
      <w:i/>
      <w:iCs/>
      <w:color w:val="243F60"/>
    </w:rPr>
  </w:style>
  <w:style w:type="character" w:customStyle="1" w:styleId="71">
    <w:name w:val="Заголовок 7 Знак1"/>
    <w:aliases w:val="RTC7 Знак1"/>
    <w:semiHidden/>
    <w:rsid w:val="00CA58A8"/>
    <w:rPr>
      <w:rFonts w:ascii="Cambria" w:eastAsia="Times New Roman" w:hAnsi="Cambria" w:cs="Times New Roman"/>
      <w:i/>
      <w:iCs/>
      <w:color w:val="404040"/>
    </w:rPr>
  </w:style>
  <w:style w:type="character" w:customStyle="1" w:styleId="1f0">
    <w:name w:val="Основной текст с отступом Знак1"/>
    <w:aliases w:val="текст Знак1"/>
    <w:uiPriority w:val="99"/>
    <w:rsid w:val="00CA58A8"/>
    <w:rPr>
      <w:rFonts w:ascii="Arial" w:hAnsi="Arial" w:cs="Arial"/>
    </w:rPr>
  </w:style>
  <w:style w:type="character" w:customStyle="1" w:styleId="1f1">
    <w:name w:val="Текст примечания Знак1"/>
    <w:uiPriority w:val="99"/>
    <w:semiHidden/>
    <w:rsid w:val="00CA58A8"/>
    <w:rPr>
      <w:rFonts w:ascii="Arial" w:hAnsi="Arial" w:cs="Arial" w:hint="default"/>
    </w:rPr>
  </w:style>
  <w:style w:type="paragraph" w:styleId="afffff3">
    <w:name w:val="Revision"/>
    <w:hidden/>
    <w:uiPriority w:val="99"/>
    <w:semiHidden/>
    <w:rsid w:val="00CA58A8"/>
    <w:pPr>
      <w:spacing w:after="0" w:line="240" w:lineRule="auto"/>
    </w:pPr>
    <w:rPr>
      <w:rFonts w:ascii="Arial" w:eastAsia="Calibri" w:hAnsi="Arial" w:cs="Arial"/>
      <w:sz w:val="20"/>
      <w:szCs w:val="20"/>
      <w:lang w:eastAsia="ru-RU"/>
    </w:rPr>
  </w:style>
  <w:style w:type="paragraph" w:customStyle="1" w:styleId="Default">
    <w:name w:val="Default"/>
    <w:uiPriority w:val="99"/>
    <w:rsid w:val="00CA58A8"/>
    <w:pPr>
      <w:autoSpaceDE w:val="0"/>
      <w:autoSpaceDN w:val="0"/>
      <w:adjustRightInd w:val="0"/>
      <w:spacing w:after="0" w:line="240" w:lineRule="auto"/>
    </w:pPr>
    <w:rPr>
      <w:rFonts w:ascii="Arial" w:eastAsia="Times New Roman" w:hAnsi="Arial" w:cs="Arial"/>
      <w:color w:val="000000"/>
      <w:sz w:val="24"/>
      <w:szCs w:val="24"/>
      <w:lang w:eastAsia="ru-RU"/>
    </w:rPr>
  </w:style>
  <w:style w:type="numbering" w:customStyle="1" w:styleId="110">
    <w:name w:val="Нет списка11"/>
    <w:next w:val="a8"/>
    <w:semiHidden/>
    <w:unhideWhenUsed/>
    <w:rsid w:val="00CA58A8"/>
  </w:style>
  <w:style w:type="character" w:customStyle="1" w:styleId="1f2">
    <w:name w:val="Текст выноски Знак1"/>
    <w:uiPriority w:val="99"/>
    <w:semiHidden/>
    <w:rsid w:val="00CA58A8"/>
    <w:rPr>
      <w:rFonts w:ascii="Tahoma" w:hAnsi="Tahoma" w:cs="Tahoma"/>
      <w:sz w:val="16"/>
      <w:szCs w:val="16"/>
    </w:rPr>
  </w:style>
  <w:style w:type="paragraph" w:customStyle="1" w:styleId="NoSpacing1">
    <w:name w:val="No Spacing1"/>
    <w:rsid w:val="00CA58A8"/>
    <w:pPr>
      <w:spacing w:after="0" w:line="240" w:lineRule="auto"/>
    </w:pPr>
    <w:rPr>
      <w:rFonts w:ascii="Calibri" w:eastAsia="Calibri" w:hAnsi="Calibri" w:cs="Times New Roman"/>
    </w:rPr>
  </w:style>
  <w:style w:type="character" w:customStyle="1" w:styleId="212">
    <w:name w:val="Основной текст 2 Знак1"/>
    <w:uiPriority w:val="99"/>
    <w:semiHidden/>
    <w:rsid w:val="00CA58A8"/>
    <w:rPr>
      <w:rFonts w:ascii="Arial" w:hAnsi="Arial" w:cs="Arial"/>
    </w:rPr>
  </w:style>
  <w:style w:type="character" w:customStyle="1" w:styleId="HTML10">
    <w:name w:val="Стандартный HTML Знак1"/>
    <w:uiPriority w:val="99"/>
    <w:semiHidden/>
    <w:rsid w:val="00CA58A8"/>
    <w:rPr>
      <w:rFonts w:ascii="Consolas" w:hAnsi="Consolas" w:cs="Consolas"/>
    </w:rPr>
  </w:style>
  <w:style w:type="paragraph" w:customStyle="1" w:styleId="ListParagraph1">
    <w:name w:val="List Paragraph1"/>
    <w:basedOn w:val="a5"/>
    <w:rsid w:val="00CA58A8"/>
    <w:pPr>
      <w:ind w:left="720"/>
    </w:pPr>
    <w:rPr>
      <w:sz w:val="24"/>
      <w:szCs w:val="24"/>
    </w:rPr>
  </w:style>
  <w:style w:type="paragraph" w:customStyle="1" w:styleId="Noeeu14">
    <w:name w:val="Noeeu14"/>
    <w:basedOn w:val="a5"/>
    <w:rsid w:val="00CA58A8"/>
    <w:pPr>
      <w:overflowPunct w:val="0"/>
      <w:autoSpaceDE w:val="0"/>
      <w:autoSpaceDN w:val="0"/>
      <w:adjustRightInd w:val="0"/>
      <w:spacing w:line="264" w:lineRule="auto"/>
      <w:ind w:firstLine="720"/>
      <w:jc w:val="both"/>
      <w:textAlignment w:val="baseline"/>
    </w:pPr>
    <w:rPr>
      <w:sz w:val="28"/>
    </w:rPr>
  </w:style>
  <w:style w:type="paragraph" w:customStyle="1" w:styleId="1f3">
    <w:name w:val="Знак1"/>
    <w:basedOn w:val="a5"/>
    <w:rsid w:val="00CA58A8"/>
    <w:pPr>
      <w:spacing w:after="160" w:line="240" w:lineRule="exact"/>
    </w:pPr>
    <w:rPr>
      <w:rFonts w:ascii="Verdana" w:hAnsi="Verdana" w:cs="Verdana"/>
      <w:lang w:val="en-US" w:eastAsia="en-US"/>
    </w:rPr>
  </w:style>
  <w:style w:type="character" w:customStyle="1" w:styleId="81">
    <w:name w:val="Знак Знак8"/>
    <w:locked/>
    <w:rsid w:val="00CA58A8"/>
    <w:rPr>
      <w:rFonts w:ascii="Times New Roman" w:eastAsia="Times New Roman" w:hAnsi="Times New Roman" w:cs="Times New Roman"/>
      <w:b/>
      <w:bCs/>
      <w:sz w:val="24"/>
      <w:szCs w:val="24"/>
      <w:lang w:eastAsia="ru-RU"/>
    </w:rPr>
  </w:style>
  <w:style w:type="character" w:customStyle="1" w:styleId="72">
    <w:name w:val="Знак Знак7"/>
    <w:locked/>
    <w:rsid w:val="00CA58A8"/>
    <w:rPr>
      <w:rFonts w:ascii="Arial" w:eastAsia="Times New Roman" w:hAnsi="Arial" w:cs="Arial"/>
      <w:sz w:val="16"/>
      <w:szCs w:val="16"/>
      <w:lang w:eastAsia="ru-RU"/>
    </w:rPr>
  </w:style>
  <w:style w:type="character" w:customStyle="1" w:styleId="52">
    <w:name w:val="Знак Знак5"/>
    <w:locked/>
    <w:rsid w:val="00CA58A8"/>
    <w:rPr>
      <w:rFonts w:ascii="Arial" w:eastAsia="Times New Roman" w:hAnsi="Arial" w:cs="Arial"/>
      <w:sz w:val="20"/>
      <w:szCs w:val="20"/>
      <w:lang w:eastAsia="ru-RU"/>
    </w:rPr>
  </w:style>
  <w:style w:type="character" w:customStyle="1" w:styleId="43">
    <w:name w:val="Знак Знак4"/>
    <w:locked/>
    <w:rsid w:val="00CA58A8"/>
    <w:rPr>
      <w:rFonts w:ascii="Arial" w:eastAsia="Times New Roman" w:hAnsi="Arial" w:cs="Arial"/>
      <w:sz w:val="20"/>
      <w:szCs w:val="20"/>
      <w:lang w:eastAsia="ru-RU"/>
    </w:rPr>
  </w:style>
  <w:style w:type="character" w:customStyle="1" w:styleId="3d">
    <w:name w:val="Знак Знак3"/>
    <w:locked/>
    <w:rsid w:val="00CA58A8"/>
    <w:rPr>
      <w:rFonts w:ascii="Courier New" w:eastAsia="Times New Roman" w:hAnsi="Courier New" w:cs="Courier New"/>
      <w:sz w:val="20"/>
      <w:szCs w:val="20"/>
      <w:lang w:eastAsia="ru-RU"/>
    </w:rPr>
  </w:style>
  <w:style w:type="character" w:customStyle="1" w:styleId="2f">
    <w:name w:val="Знак Знак2"/>
    <w:locked/>
    <w:rsid w:val="00CA58A8"/>
    <w:rPr>
      <w:rFonts w:ascii="Consolas" w:eastAsia="Times New Roman" w:hAnsi="Consolas" w:cs="Times New Roman"/>
      <w:sz w:val="21"/>
      <w:szCs w:val="21"/>
    </w:rPr>
  </w:style>
  <w:style w:type="paragraph" w:styleId="afffff4">
    <w:name w:val="No Spacing"/>
    <w:uiPriority w:val="1"/>
    <w:qFormat/>
    <w:rsid w:val="00CA58A8"/>
    <w:pPr>
      <w:spacing w:after="0" w:line="240" w:lineRule="auto"/>
    </w:pPr>
    <w:rPr>
      <w:rFonts w:ascii="Calibri" w:eastAsia="Times New Roman" w:hAnsi="Calibri" w:cs="Times New Roman"/>
    </w:rPr>
  </w:style>
  <w:style w:type="character" w:customStyle="1" w:styleId="rvts12">
    <w:name w:val="rvts12"/>
    <w:rsid w:val="00CA58A8"/>
    <w:rPr>
      <w:rFonts w:ascii="Verdana" w:hAnsi="Verdana" w:hint="default"/>
      <w:sz w:val="18"/>
      <w:szCs w:val="18"/>
    </w:rPr>
  </w:style>
  <w:style w:type="character" w:customStyle="1" w:styleId="defaultlabelstyle3">
    <w:name w:val="defaultlabelstyle3"/>
    <w:rsid w:val="00CA58A8"/>
    <w:rPr>
      <w:rFonts w:ascii="Verdana" w:hAnsi="Verdana" w:hint="default"/>
      <w:b w:val="0"/>
      <w:bCs w:val="0"/>
      <w:color w:val="333333"/>
    </w:rPr>
  </w:style>
  <w:style w:type="paragraph" w:customStyle="1" w:styleId="-2">
    <w:name w:val="_Маркер (номер) - с заголовком"/>
    <w:basedOn w:val="a5"/>
    <w:rsid w:val="00CA58A8"/>
    <w:pPr>
      <w:spacing w:before="240" w:after="60" w:line="360" w:lineRule="auto"/>
    </w:pPr>
    <w:rPr>
      <w:b/>
      <w:bCs/>
      <w:sz w:val="24"/>
    </w:rPr>
  </w:style>
  <w:style w:type="paragraph" w:customStyle="1" w:styleId="3e">
    <w:name w:val="Абзац списка3"/>
    <w:basedOn w:val="a5"/>
    <w:rsid w:val="00CA58A8"/>
    <w:pPr>
      <w:ind w:left="720"/>
    </w:pPr>
    <w:rPr>
      <w:sz w:val="24"/>
      <w:szCs w:val="24"/>
    </w:rPr>
  </w:style>
  <w:style w:type="paragraph" w:customStyle="1" w:styleId="140">
    <w:name w:val="Красная строка 14"/>
    <w:basedOn w:val="a5"/>
    <w:rsid w:val="00CA58A8"/>
    <w:pPr>
      <w:widowControl w:val="0"/>
      <w:ind w:firstLine="709"/>
      <w:jc w:val="both"/>
    </w:pPr>
    <w:rPr>
      <w:rFonts w:eastAsia="Calibri"/>
      <w:sz w:val="28"/>
      <w:szCs w:val="24"/>
    </w:rPr>
  </w:style>
  <w:style w:type="paragraph" w:customStyle="1" w:styleId="afffff5">
    <w:name w:val="Знак Знак Знак Знак Знак Знак Знак"/>
    <w:basedOn w:val="a5"/>
    <w:uiPriority w:val="99"/>
    <w:rsid w:val="00CA58A8"/>
    <w:pPr>
      <w:spacing w:after="160" w:line="240" w:lineRule="exact"/>
    </w:pPr>
    <w:rPr>
      <w:rFonts w:ascii="Verdana" w:eastAsia="Calibri" w:hAnsi="Verdana" w:cs="Verdana"/>
      <w:lang w:val="en-US" w:eastAsia="en-US"/>
    </w:rPr>
  </w:style>
  <w:style w:type="character" w:customStyle="1" w:styleId="defaultlabelstyle">
    <w:name w:val="defaultlabelstyle"/>
    <w:rsid w:val="00CA58A8"/>
    <w:rPr>
      <w:rFonts w:cs="Times New Roman"/>
    </w:rPr>
  </w:style>
  <w:style w:type="numbering" w:customStyle="1" w:styleId="2f0">
    <w:name w:val="Нет списка2"/>
    <w:next w:val="a8"/>
    <w:uiPriority w:val="99"/>
    <w:semiHidden/>
    <w:unhideWhenUsed/>
    <w:rsid w:val="00CA58A8"/>
  </w:style>
  <w:style w:type="table" w:customStyle="1" w:styleId="2f1">
    <w:name w:val="Сетка таблицы2"/>
    <w:basedOn w:val="a7"/>
    <w:next w:val="aff3"/>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f">
    <w:name w:val="Нет списка3"/>
    <w:next w:val="a8"/>
    <w:uiPriority w:val="99"/>
    <w:semiHidden/>
    <w:unhideWhenUsed/>
    <w:rsid w:val="00CA58A8"/>
  </w:style>
  <w:style w:type="table" w:customStyle="1" w:styleId="3f0">
    <w:name w:val="Сетка таблицы3"/>
    <w:basedOn w:val="a7"/>
    <w:next w:val="aff3"/>
    <w:uiPriority w:val="59"/>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6"/>
    <w:rsid w:val="00CA58A8"/>
  </w:style>
  <w:style w:type="character" w:customStyle="1" w:styleId="82">
    <w:name w:val="Основной текст (8)"/>
    <w:rsid w:val="00CA58A8"/>
    <w:rPr>
      <w:rFonts w:ascii="Times New Roman" w:hAnsi="Times New Roman" w:cs="Times New Roman"/>
      <w:sz w:val="20"/>
      <w:szCs w:val="20"/>
      <w:u w:val="none"/>
    </w:rPr>
  </w:style>
  <w:style w:type="table" w:customStyle="1" w:styleId="44">
    <w:name w:val="Сетка таблицы4"/>
    <w:basedOn w:val="a7"/>
    <w:next w:val="aff3"/>
    <w:uiPriority w:val="59"/>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3"/>
    <w:uiPriority w:val="59"/>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
    <w:basedOn w:val="a7"/>
    <w:next w:val="aff3"/>
    <w:rsid w:val="00CA58A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7"/>
    <w:next w:val="aff3"/>
    <w:rsid w:val="00CA58A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7"/>
    <w:next w:val="aff3"/>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6"/>
    <w:rsid w:val="00CA58A8"/>
  </w:style>
  <w:style w:type="character" w:customStyle="1" w:styleId="2Exact">
    <w:name w:val="Основной текст (2) Exact"/>
    <w:basedOn w:val="a6"/>
    <w:rsid w:val="00CA58A8"/>
    <w:rPr>
      <w:rFonts w:ascii="Times New Roman" w:eastAsia="Times New Roman" w:hAnsi="Times New Roman" w:cs="Times New Roman"/>
      <w:b w:val="0"/>
      <w:bCs w:val="0"/>
      <w:i w:val="0"/>
      <w:iCs w:val="0"/>
      <w:smallCaps w:val="0"/>
      <w:strike w:val="0"/>
      <w:sz w:val="22"/>
      <w:szCs w:val="22"/>
      <w:u w:val="none"/>
    </w:rPr>
  </w:style>
  <w:style w:type="paragraph" w:styleId="45">
    <w:name w:val="toc 4"/>
    <w:basedOn w:val="a5"/>
    <w:next w:val="a5"/>
    <w:autoRedefine/>
    <w:uiPriority w:val="39"/>
    <w:unhideWhenUsed/>
    <w:rsid w:val="005544F1"/>
    <w:pPr>
      <w:widowControl w:val="0"/>
      <w:ind w:left="720" w:firstLine="680"/>
      <w:jc w:val="both"/>
    </w:pPr>
    <w:rPr>
      <w:sz w:val="24"/>
      <w:szCs w:val="24"/>
    </w:rPr>
  </w:style>
  <w:style w:type="paragraph" w:styleId="54">
    <w:name w:val="toc 5"/>
    <w:basedOn w:val="a5"/>
    <w:next w:val="a5"/>
    <w:autoRedefine/>
    <w:uiPriority w:val="39"/>
    <w:unhideWhenUsed/>
    <w:rsid w:val="005544F1"/>
    <w:pPr>
      <w:widowControl w:val="0"/>
      <w:ind w:left="960" w:firstLine="680"/>
      <w:jc w:val="both"/>
    </w:pPr>
    <w:rPr>
      <w:sz w:val="24"/>
      <w:szCs w:val="24"/>
    </w:rPr>
  </w:style>
  <w:style w:type="paragraph" w:styleId="62">
    <w:name w:val="toc 6"/>
    <w:basedOn w:val="a5"/>
    <w:next w:val="a5"/>
    <w:autoRedefine/>
    <w:uiPriority w:val="39"/>
    <w:unhideWhenUsed/>
    <w:rsid w:val="005544F1"/>
    <w:pPr>
      <w:widowControl w:val="0"/>
      <w:ind w:left="1200" w:firstLine="680"/>
      <w:jc w:val="both"/>
    </w:pPr>
    <w:rPr>
      <w:sz w:val="24"/>
      <w:szCs w:val="24"/>
    </w:rPr>
  </w:style>
  <w:style w:type="paragraph" w:styleId="73">
    <w:name w:val="toc 7"/>
    <w:basedOn w:val="a5"/>
    <w:next w:val="a5"/>
    <w:autoRedefine/>
    <w:uiPriority w:val="39"/>
    <w:unhideWhenUsed/>
    <w:rsid w:val="005544F1"/>
    <w:pPr>
      <w:widowControl w:val="0"/>
      <w:ind w:left="1440" w:firstLine="680"/>
      <w:jc w:val="both"/>
    </w:pPr>
    <w:rPr>
      <w:sz w:val="24"/>
      <w:szCs w:val="24"/>
    </w:rPr>
  </w:style>
  <w:style w:type="paragraph" w:styleId="83">
    <w:name w:val="toc 8"/>
    <w:basedOn w:val="a5"/>
    <w:next w:val="a5"/>
    <w:autoRedefine/>
    <w:uiPriority w:val="39"/>
    <w:unhideWhenUsed/>
    <w:rsid w:val="005544F1"/>
    <w:pPr>
      <w:widowControl w:val="0"/>
      <w:ind w:left="1680" w:firstLine="680"/>
      <w:jc w:val="both"/>
    </w:pPr>
    <w:rPr>
      <w:sz w:val="24"/>
      <w:szCs w:val="24"/>
    </w:rPr>
  </w:style>
  <w:style w:type="paragraph" w:styleId="91">
    <w:name w:val="toc 9"/>
    <w:basedOn w:val="a5"/>
    <w:next w:val="a5"/>
    <w:autoRedefine/>
    <w:uiPriority w:val="39"/>
    <w:unhideWhenUsed/>
    <w:rsid w:val="005544F1"/>
    <w:pPr>
      <w:widowControl w:val="0"/>
      <w:ind w:left="1920" w:firstLine="680"/>
      <w:jc w:val="both"/>
    </w:pPr>
    <w:rPr>
      <w:sz w:val="24"/>
      <w:szCs w:val="24"/>
    </w:rPr>
  </w:style>
  <w:style w:type="character" w:customStyle="1" w:styleId="3f1">
    <w:name w:val="Нумерованный список 3 Знак"/>
    <w:link w:val="3"/>
    <w:locked/>
    <w:rsid w:val="005544F1"/>
    <w:rPr>
      <w:sz w:val="24"/>
      <w:szCs w:val="24"/>
    </w:rPr>
  </w:style>
  <w:style w:type="paragraph" w:styleId="3">
    <w:name w:val="List Number 3"/>
    <w:basedOn w:val="a5"/>
    <w:link w:val="3f1"/>
    <w:unhideWhenUsed/>
    <w:rsid w:val="005544F1"/>
    <w:pPr>
      <w:widowControl w:val="0"/>
      <w:numPr>
        <w:numId w:val="27"/>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5"/>
    <w:rsid w:val="005544F1"/>
    <w:pPr>
      <w:widowControl w:val="0"/>
      <w:numPr>
        <w:numId w:val="28"/>
      </w:numPr>
      <w:tabs>
        <w:tab w:val="left" w:pos="284"/>
      </w:tabs>
    </w:pPr>
    <w:rPr>
      <w:sz w:val="18"/>
    </w:rPr>
  </w:style>
  <w:style w:type="paragraph" w:customStyle="1" w:styleId="xl96">
    <w:name w:val="xl96"/>
    <w:basedOn w:val="a5"/>
    <w:rsid w:val="005544F1"/>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5"/>
    <w:rsid w:val="005544F1"/>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5"/>
    <w:rsid w:val="005544F1"/>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5"/>
    <w:rsid w:val="005544F1"/>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5"/>
    <w:rsid w:val="005544F1"/>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5"/>
    <w:rsid w:val="005544F1"/>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5"/>
    <w:rsid w:val="005544F1"/>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5"/>
    <w:rsid w:val="005544F1"/>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5"/>
    <w:rsid w:val="005544F1"/>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5"/>
    <w:rsid w:val="005544F1"/>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5"/>
    <w:rsid w:val="005544F1"/>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5"/>
    <w:rsid w:val="005544F1"/>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5"/>
    <w:rsid w:val="005544F1"/>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5544F1"/>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f4">
    <w:name w:val="Стиль1"/>
    <w:basedOn w:val="22"/>
    <w:next w:val="32"/>
    <w:rsid w:val="005544F1"/>
    <w:pPr>
      <w:widowControl w:val="0"/>
      <w:numPr>
        <w:numId w:val="0"/>
      </w:numPr>
      <w:tabs>
        <w:tab w:val="num" w:pos="643"/>
      </w:tabs>
      <w:ind w:left="680"/>
      <w:contextualSpacing w:val="0"/>
      <w:jc w:val="both"/>
    </w:pPr>
    <w:rPr>
      <w:sz w:val="24"/>
      <w:szCs w:val="24"/>
    </w:rPr>
  </w:style>
  <w:style w:type="paragraph" w:customStyle="1" w:styleId="2f2">
    <w:name w:val="Стиль2"/>
    <w:basedOn w:val="a5"/>
    <w:next w:val="32"/>
    <w:rsid w:val="005544F1"/>
    <w:pPr>
      <w:widowControl w:val="0"/>
      <w:jc w:val="both"/>
    </w:pPr>
    <w:rPr>
      <w:sz w:val="24"/>
      <w:szCs w:val="24"/>
    </w:rPr>
  </w:style>
  <w:style w:type="paragraph" w:customStyle="1" w:styleId="33">
    <w:name w:val="Пункт_3"/>
    <w:basedOn w:val="a5"/>
    <w:rsid w:val="005544F1"/>
    <w:pPr>
      <w:numPr>
        <w:ilvl w:val="2"/>
        <w:numId w:val="29"/>
      </w:numPr>
      <w:snapToGrid w:val="0"/>
      <w:contextualSpacing/>
      <w:jc w:val="both"/>
    </w:pPr>
    <w:rPr>
      <w:sz w:val="24"/>
      <w:szCs w:val="24"/>
    </w:rPr>
  </w:style>
  <w:style w:type="paragraph" w:customStyle="1" w:styleId="46">
    <w:name w:val="Абзац списка4"/>
    <w:basedOn w:val="a5"/>
    <w:rsid w:val="005544F1"/>
    <w:pPr>
      <w:ind w:left="720"/>
    </w:pPr>
    <w:rPr>
      <w:sz w:val="24"/>
      <w:szCs w:val="24"/>
    </w:rPr>
  </w:style>
  <w:style w:type="character" w:customStyle="1" w:styleId="1f5">
    <w:name w:val="Текст концевой сноски Знак1"/>
    <w:basedOn w:val="a6"/>
    <w:uiPriority w:val="99"/>
    <w:semiHidden/>
    <w:rsid w:val="005544F1"/>
    <w:rPr>
      <w:rFonts w:ascii="Times New Roman" w:eastAsia="Times New Roman" w:hAnsi="Times New Roman" w:cs="Times New Roman" w:hint="default"/>
      <w:sz w:val="20"/>
      <w:szCs w:val="20"/>
      <w:lang w:eastAsia="ru-RU"/>
    </w:rPr>
  </w:style>
  <w:style w:type="character" w:customStyle="1" w:styleId="listpartfilename">
    <w:name w:val="listpartfilename"/>
    <w:basedOn w:val="a6"/>
    <w:rsid w:val="005544F1"/>
  </w:style>
  <w:style w:type="character" w:customStyle="1" w:styleId="210pt">
    <w:name w:val="Основной текст (2) + 10 pt"/>
    <w:aliases w:val="Полужирный"/>
    <w:rsid w:val="005544F1"/>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character" w:customStyle="1" w:styleId="210pt0">
    <w:name w:val="Основной текст (2) + 10 pt;Полужирный"/>
    <w:rsid w:val="005544F1"/>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5"/>
    <w:uiPriority w:val="99"/>
    <w:rsid w:val="005544F1"/>
    <w:pPr>
      <w:tabs>
        <w:tab w:val="num" w:pos="720"/>
      </w:tabs>
      <w:ind w:left="720" w:right="-142" w:hanging="720"/>
      <w:jc w:val="both"/>
    </w:pPr>
    <w:rPr>
      <w:sz w:val="24"/>
    </w:rPr>
  </w:style>
  <w:style w:type="paragraph" w:customStyle="1" w:styleId="1f6">
    <w:name w:val="Текст1"/>
    <w:basedOn w:val="a5"/>
    <w:rsid w:val="005544F1"/>
    <w:pPr>
      <w:suppressAutoHyphens/>
    </w:pPr>
    <w:rPr>
      <w:rFonts w:ascii="Courier New" w:hAnsi="Courier New"/>
      <w:lang w:eastAsia="ar-SA"/>
    </w:rPr>
  </w:style>
  <w:style w:type="paragraph" w:customStyle="1" w:styleId="Standard">
    <w:name w:val="Standard"/>
    <w:rsid w:val="00EE4C12"/>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paragraph" w:customStyle="1" w:styleId="afffff6">
    <w:name w:val="Описание формулы"/>
    <w:basedOn w:val="a5"/>
    <w:qFormat/>
    <w:rsid w:val="0072572A"/>
    <w:pPr>
      <w:spacing w:before="120" w:line="360" w:lineRule="auto"/>
      <w:ind w:left="1320"/>
      <w:contextualSpacing/>
    </w:pPr>
    <w:rPr>
      <w:rFonts w:asciiTheme="minorHAnsi" w:eastAsia="MS Mincho" w:hAnsiTheme="minorHAnsi" w:cstheme="minorBidi"/>
      <w:szCs w:val="24"/>
      <w:lang w:eastAsia="en-US"/>
    </w:rPr>
  </w:style>
  <w:style w:type="character" w:customStyle="1" w:styleId="FontStyle21">
    <w:name w:val="Font Style21"/>
    <w:rsid w:val="0056097B"/>
    <w:rPr>
      <w:rFonts w:ascii="Times New Roman" w:hAnsi="Times New Roman" w:cs="Times New Roman" w:hint="default"/>
      <w:sz w:val="22"/>
      <w:szCs w:val="22"/>
    </w:rPr>
  </w:style>
  <w:style w:type="table" w:customStyle="1" w:styleId="TableGrid">
    <w:name w:val="TableGrid"/>
    <w:rsid w:val="0056097B"/>
    <w:pPr>
      <w:spacing w:after="0" w:line="240" w:lineRule="auto"/>
    </w:pPr>
    <w:rPr>
      <w:rFonts w:eastAsia="Times New Roman"/>
      <w:lang w:eastAsia="ru-RU"/>
    </w:rPr>
    <w:tblPr>
      <w:tblCellMar>
        <w:top w:w="0" w:type="dxa"/>
        <w:left w:w="0" w:type="dxa"/>
        <w:bottom w:w="0" w:type="dxa"/>
        <w:right w:w="0" w:type="dxa"/>
      </w:tblCellMar>
    </w:tblPr>
  </w:style>
  <w:style w:type="character" w:customStyle="1" w:styleId="1f7">
    <w:name w:val="Схема документа Знак1"/>
    <w:basedOn w:val="a6"/>
    <w:uiPriority w:val="99"/>
    <w:semiHidden/>
    <w:rsid w:val="00163117"/>
    <w:rPr>
      <w:rFonts w:ascii="Segoe UI" w:eastAsia="Times New Roman" w:hAnsi="Segoe UI" w:cs="Segoe UI"/>
      <w:sz w:val="16"/>
      <w:szCs w:val="16"/>
      <w:lang w:eastAsia="ru-RU"/>
    </w:rPr>
  </w:style>
  <w:style w:type="paragraph" w:customStyle="1" w:styleId="a4">
    <w:name w:val="РАЗДЕЛ"/>
    <w:basedOn w:val="afc"/>
    <w:qFormat/>
    <w:rsid w:val="00163117"/>
    <w:pPr>
      <w:numPr>
        <w:numId w:val="35"/>
      </w:numPr>
      <w:tabs>
        <w:tab w:val="clear" w:pos="142"/>
        <w:tab w:val="clear" w:pos="567"/>
        <w:tab w:val="clear" w:pos="1134"/>
        <w:tab w:val="clear" w:pos="1843"/>
        <w:tab w:val="num" w:pos="360"/>
      </w:tabs>
      <w:spacing w:before="240" w:after="120"/>
      <w:ind w:left="0" w:right="0" w:firstLine="0"/>
      <w:jc w:val="center"/>
      <w:outlineLvl w:val="0"/>
    </w:pPr>
    <w:rPr>
      <w:b/>
      <w:bCs/>
      <w:sz w:val="22"/>
      <w:szCs w:val="22"/>
    </w:rPr>
  </w:style>
  <w:style w:type="paragraph" w:customStyle="1" w:styleId="RUS1">
    <w:name w:val="RUS 1."/>
    <w:basedOn w:val="afc"/>
    <w:qFormat/>
    <w:rsid w:val="00163117"/>
    <w:pPr>
      <w:numPr>
        <w:ilvl w:val="1"/>
        <w:numId w:val="35"/>
      </w:numPr>
      <w:tabs>
        <w:tab w:val="clear" w:pos="142"/>
        <w:tab w:val="clear" w:pos="567"/>
        <w:tab w:val="clear" w:pos="1134"/>
        <w:tab w:val="clear" w:pos="1843"/>
        <w:tab w:val="num" w:pos="360"/>
      </w:tabs>
      <w:spacing w:before="240" w:after="120"/>
      <w:ind w:right="0" w:firstLine="0"/>
      <w:jc w:val="center"/>
      <w:outlineLvl w:val="0"/>
    </w:pPr>
    <w:rPr>
      <w:b/>
      <w:sz w:val="22"/>
      <w:szCs w:val="22"/>
    </w:rPr>
  </w:style>
  <w:style w:type="paragraph" w:customStyle="1" w:styleId="RUS111">
    <w:name w:val="RUS 1.1.1."/>
    <w:basedOn w:val="afc"/>
    <w:qFormat/>
    <w:rsid w:val="00163117"/>
    <w:pPr>
      <w:numPr>
        <w:ilvl w:val="3"/>
        <w:numId w:val="35"/>
      </w:numPr>
      <w:tabs>
        <w:tab w:val="clear" w:pos="142"/>
        <w:tab w:val="clear" w:pos="567"/>
        <w:tab w:val="clear" w:pos="1134"/>
        <w:tab w:val="clear" w:pos="1843"/>
        <w:tab w:val="num" w:pos="360"/>
      </w:tabs>
      <w:spacing w:after="120"/>
      <w:ind w:right="0" w:firstLine="0"/>
    </w:pPr>
    <w:rPr>
      <w:bCs/>
      <w:sz w:val="22"/>
      <w:szCs w:val="22"/>
    </w:rPr>
  </w:style>
  <w:style w:type="character" w:customStyle="1" w:styleId="RUS110">
    <w:name w:val="RUS 1.1. Знак"/>
    <w:link w:val="RUS11"/>
    <w:locked/>
    <w:rsid w:val="00163117"/>
    <w:rPr>
      <w:rFonts w:ascii="Calibri" w:eastAsia="Calibri" w:hAnsi="Calibri" w:cs="Calibri"/>
    </w:rPr>
  </w:style>
  <w:style w:type="paragraph" w:customStyle="1" w:styleId="RUS11">
    <w:name w:val="RUS 1.1."/>
    <w:basedOn w:val="afc"/>
    <w:link w:val="RUS110"/>
    <w:qFormat/>
    <w:rsid w:val="00163117"/>
    <w:pPr>
      <w:numPr>
        <w:ilvl w:val="2"/>
        <w:numId w:val="35"/>
      </w:numPr>
      <w:tabs>
        <w:tab w:val="clear" w:pos="142"/>
        <w:tab w:val="clear" w:pos="567"/>
        <w:tab w:val="clear" w:pos="1134"/>
        <w:tab w:val="clear" w:pos="1843"/>
      </w:tabs>
      <w:spacing w:after="120"/>
      <w:ind w:right="0"/>
    </w:pPr>
    <w:rPr>
      <w:rFonts w:ascii="Calibri" w:eastAsia="Calibri" w:hAnsi="Calibri" w:cs="Calibri"/>
      <w:sz w:val="22"/>
      <w:szCs w:val="22"/>
      <w:lang w:eastAsia="en-US"/>
    </w:rPr>
  </w:style>
  <w:style w:type="paragraph" w:customStyle="1" w:styleId="RUS10">
    <w:name w:val="RUS (1)"/>
    <w:basedOn w:val="RUS111"/>
    <w:qFormat/>
    <w:rsid w:val="00163117"/>
    <w:pPr>
      <w:numPr>
        <w:ilvl w:val="4"/>
      </w:numPr>
      <w:tabs>
        <w:tab w:val="num" w:pos="360"/>
      </w:tabs>
    </w:pPr>
    <w:rPr>
      <w:bCs w:val="0"/>
    </w:rPr>
  </w:style>
  <w:style w:type="paragraph" w:customStyle="1" w:styleId="RUSa">
    <w:name w:val="RUS (a)"/>
    <w:basedOn w:val="RUS10"/>
    <w:qFormat/>
    <w:rsid w:val="00163117"/>
    <w:pPr>
      <w:numPr>
        <w:ilvl w:val="5"/>
      </w:numPr>
      <w:tabs>
        <w:tab w:val="num" w:pos="360"/>
        <w:tab w:val="left" w:pos="1701"/>
      </w:tabs>
      <w:ind w:left="1701" w:hanging="567"/>
    </w:pPr>
    <w:rPr>
      <w:rFonts w:eastAsia="Calibri"/>
    </w:rPr>
  </w:style>
  <w:style w:type="character" w:customStyle="1" w:styleId="WW8Num18z2">
    <w:name w:val="WW8Num18z2"/>
    <w:rsid w:val="00CC50DF"/>
    <w:rPr>
      <w:rFonts w:ascii="Wingdings" w:hAnsi="Wingdings" w:cs="Wingding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501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eurosib-td.ru/"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eurosib-td.r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eurosib-td.ru/ru/"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www.eurosib-td.ru/"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243BFAA-5829-46D7-9EEA-6A1C8FA03F7A}">
  <ds:schemaRefs>
    <ds:schemaRef ds:uri="http://schemas.microsoft.com/sharepoint/v3/contenttype/forms"/>
  </ds:schemaRefs>
</ds:datastoreItem>
</file>

<file path=customXml/itemProps2.xml><?xml version="1.0" encoding="utf-8"?>
<ds:datastoreItem xmlns:ds="http://schemas.openxmlformats.org/officeDocument/2006/customXml" ds:itemID="{56069FF4-760A-407E-88A2-DFD5BCE086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02EF4B5-1842-4552-A010-BDCFEFBB77D9}">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documentManagement/types"/>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2522</TotalTime>
  <Pages>58</Pages>
  <Words>22048</Words>
  <Characters>125679</Characters>
  <Application>Microsoft Office Word</Application>
  <DocSecurity>0</DocSecurity>
  <Lines>1047</Lines>
  <Paragraphs>294</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147433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Кулебякина Наталья Валерьевна</dc:creator>
  <cp:lastModifiedBy>Badaeva Vera</cp:lastModifiedBy>
  <cp:revision>110</cp:revision>
  <cp:lastPrinted>2023-07-18T01:00:00Z</cp:lastPrinted>
  <dcterms:created xsi:type="dcterms:W3CDTF">2020-08-10T08:09:00Z</dcterms:created>
  <dcterms:modified xsi:type="dcterms:W3CDTF">2023-07-20T00:57:00Z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